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0825B" w14:textId="77777777" w:rsidR="006B46A0" w:rsidRPr="00675DD0" w:rsidRDefault="006B46A0">
      <w:pPr>
        <w:spacing w:before="7"/>
        <w:rPr>
          <w:rFonts w:ascii="Garamond" w:eastAsia="Times New Roman" w:hAnsi="Garamond" w:cs="Times New Roman"/>
          <w:sz w:val="24"/>
          <w:szCs w:val="24"/>
          <w:lang w:val="hu-HU"/>
        </w:rPr>
      </w:pPr>
    </w:p>
    <w:p w14:paraId="0CA5C729" w14:textId="77777777" w:rsidR="006B46A0" w:rsidRPr="00675DD0" w:rsidRDefault="00162C6A">
      <w:pPr>
        <w:spacing w:line="200" w:lineRule="atLeast"/>
        <w:ind w:left="3626"/>
        <w:rPr>
          <w:rFonts w:ascii="Garamond" w:eastAsia="Times New Roman" w:hAnsi="Garamond" w:cs="Times New Roman"/>
          <w:sz w:val="24"/>
          <w:szCs w:val="24"/>
          <w:lang w:val="hu-HU"/>
        </w:rPr>
      </w:pPr>
      <w:r w:rsidRPr="00675DD0">
        <w:rPr>
          <w:rFonts w:ascii="Garamond" w:eastAsia="Times New Roman" w:hAnsi="Garamond" w:cs="Times New Roman"/>
          <w:noProof/>
          <w:sz w:val="24"/>
          <w:szCs w:val="24"/>
          <w:lang w:val="hu-HU"/>
        </w:rPr>
        <w:drawing>
          <wp:inline distT="0" distB="0" distL="0" distR="0" wp14:anchorId="6D44A3D4" wp14:editId="7D4DF027">
            <wp:extent cx="1346467" cy="5349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346467" cy="534924"/>
                    </a:xfrm>
                    <a:prstGeom prst="rect">
                      <a:avLst/>
                    </a:prstGeom>
                  </pic:spPr>
                </pic:pic>
              </a:graphicData>
            </a:graphic>
          </wp:inline>
        </w:drawing>
      </w:r>
    </w:p>
    <w:p w14:paraId="4ED62B2A" w14:textId="798229E4" w:rsidR="006B46A0" w:rsidRPr="00675DD0" w:rsidRDefault="00162C6A" w:rsidP="005610A8">
      <w:pPr>
        <w:spacing w:before="124" w:line="242" w:lineRule="auto"/>
        <w:ind w:right="34"/>
        <w:jc w:val="center"/>
        <w:rPr>
          <w:rFonts w:ascii="Garamond" w:eastAsia="Times New Roman" w:hAnsi="Garamond" w:cs="Times New Roman"/>
          <w:sz w:val="24"/>
          <w:szCs w:val="24"/>
          <w:lang w:val="hu-HU"/>
        </w:rPr>
      </w:pPr>
      <w:r w:rsidRPr="00675DD0">
        <w:rPr>
          <w:rFonts w:ascii="Garamond" w:hAnsi="Garamond"/>
          <w:b/>
          <w:spacing w:val="-1"/>
          <w:sz w:val="24"/>
          <w:szCs w:val="24"/>
          <w:lang w:val="hu-HU"/>
        </w:rPr>
        <w:t>MARCALI</w:t>
      </w:r>
      <w:r w:rsidRPr="00675DD0">
        <w:rPr>
          <w:rFonts w:ascii="Garamond" w:hAnsi="Garamond"/>
          <w:b/>
          <w:spacing w:val="-12"/>
          <w:sz w:val="24"/>
          <w:szCs w:val="24"/>
          <w:lang w:val="hu-HU"/>
        </w:rPr>
        <w:t xml:space="preserve"> </w:t>
      </w:r>
      <w:r w:rsidRPr="00675DD0">
        <w:rPr>
          <w:rFonts w:ascii="Garamond" w:hAnsi="Garamond"/>
          <w:b/>
          <w:spacing w:val="-1"/>
          <w:sz w:val="24"/>
          <w:szCs w:val="24"/>
          <w:lang w:val="hu-HU"/>
        </w:rPr>
        <w:t>KISTÉRSÉGI</w:t>
      </w:r>
      <w:r w:rsidRPr="00675DD0">
        <w:rPr>
          <w:rFonts w:ascii="Garamond" w:hAnsi="Garamond"/>
          <w:b/>
          <w:spacing w:val="-12"/>
          <w:sz w:val="24"/>
          <w:szCs w:val="24"/>
          <w:lang w:val="hu-HU"/>
        </w:rPr>
        <w:t xml:space="preserve"> </w:t>
      </w:r>
      <w:r w:rsidRPr="00675DD0">
        <w:rPr>
          <w:rFonts w:ascii="Garamond" w:hAnsi="Garamond"/>
          <w:b/>
          <w:sz w:val="24"/>
          <w:szCs w:val="24"/>
          <w:lang w:val="hu-HU"/>
        </w:rPr>
        <w:t>TÖBBCÉLÚ</w:t>
      </w:r>
      <w:r w:rsidRPr="00675DD0">
        <w:rPr>
          <w:rFonts w:ascii="Garamond" w:hAnsi="Garamond"/>
          <w:b/>
          <w:spacing w:val="-13"/>
          <w:sz w:val="24"/>
          <w:szCs w:val="24"/>
          <w:lang w:val="hu-HU"/>
        </w:rPr>
        <w:t xml:space="preserve"> </w:t>
      </w:r>
      <w:r w:rsidRPr="00675DD0">
        <w:rPr>
          <w:rFonts w:ascii="Garamond" w:hAnsi="Garamond"/>
          <w:b/>
          <w:sz w:val="24"/>
          <w:szCs w:val="24"/>
          <w:lang w:val="hu-HU"/>
        </w:rPr>
        <w:t>TÁRSULÁS</w:t>
      </w:r>
    </w:p>
    <w:p w14:paraId="0942B7BD" w14:textId="77777777" w:rsidR="006B46A0" w:rsidRPr="00675DD0" w:rsidRDefault="00BF15C8">
      <w:pPr>
        <w:spacing w:line="30" w:lineRule="atLeast"/>
        <w:ind w:left="114"/>
        <w:rPr>
          <w:rFonts w:ascii="Garamond" w:eastAsia="Times New Roman" w:hAnsi="Garamond" w:cs="Times New Roman"/>
          <w:sz w:val="24"/>
          <w:szCs w:val="24"/>
          <w:lang w:val="hu-HU"/>
        </w:rPr>
      </w:pPr>
      <w:r w:rsidRPr="00675DD0">
        <w:rPr>
          <w:rFonts w:ascii="Garamond" w:eastAsia="Times New Roman" w:hAnsi="Garamond" w:cs="Times New Roman"/>
          <w:noProof/>
          <w:sz w:val="24"/>
          <w:szCs w:val="24"/>
          <w:lang w:val="hu-HU"/>
        </w:rPr>
        <mc:AlternateContent>
          <mc:Choice Requires="wpg">
            <w:drawing>
              <wp:inline distT="0" distB="0" distL="0" distR="0" wp14:anchorId="3202F6FD" wp14:editId="36CA1443">
                <wp:extent cx="5816600" cy="19685"/>
                <wp:effectExtent l="5715" t="1270" r="6985" b="7620"/>
                <wp:docPr id="4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19685"/>
                          <a:chOff x="0" y="0"/>
                          <a:chExt cx="9160" cy="31"/>
                        </a:xfrm>
                      </wpg:grpSpPr>
                      <wpg:grpSp>
                        <wpg:cNvPr id="46" name="Group 32"/>
                        <wpg:cNvGrpSpPr>
                          <a:grpSpLocks/>
                        </wpg:cNvGrpSpPr>
                        <wpg:grpSpPr bwMode="auto">
                          <a:xfrm>
                            <a:off x="15" y="15"/>
                            <a:ext cx="9129" cy="2"/>
                            <a:chOff x="15" y="15"/>
                            <a:chExt cx="9129" cy="2"/>
                          </a:xfrm>
                        </wpg:grpSpPr>
                        <wps:wsp>
                          <wps:cNvPr id="47" name="Freeform 33"/>
                          <wps:cNvSpPr>
                            <a:spLocks/>
                          </wps:cNvSpPr>
                          <wps:spPr bwMode="auto">
                            <a:xfrm>
                              <a:off x="15" y="15"/>
                              <a:ext cx="9129" cy="2"/>
                            </a:xfrm>
                            <a:custGeom>
                              <a:avLst/>
                              <a:gdLst>
                                <a:gd name="T0" fmla="+- 0 15 15"/>
                                <a:gd name="T1" fmla="*/ T0 w 9129"/>
                                <a:gd name="T2" fmla="+- 0 9144 15"/>
                                <a:gd name="T3" fmla="*/ T2 w 9129"/>
                              </a:gdLst>
                              <a:ahLst/>
                              <a:cxnLst>
                                <a:cxn ang="0">
                                  <a:pos x="T1" y="0"/>
                                </a:cxn>
                                <a:cxn ang="0">
                                  <a:pos x="T3" y="0"/>
                                </a:cxn>
                              </a:cxnLst>
                              <a:rect l="0" t="0" r="r" b="b"/>
                              <a:pathLst>
                                <a:path w="9129">
                                  <a:moveTo>
                                    <a:pt x="0" y="0"/>
                                  </a:moveTo>
                                  <a:lnTo>
                                    <a:pt x="912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2DDB9E" id="Group 31" o:spid="_x0000_s1026" style="width:458pt;height:1.55pt;mso-position-horizontal-relative:char;mso-position-vertical-relative:line" coordsize="916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">
                <v:group id="Group 32" o:spid="_x0000_s1027" style="position:absolute;left:15;top:15;width:9129;height:2" coordorigin="15,1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33" o:spid="_x0000_s1028" style="position:absolute;left:15;top:1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" path="m,l9129,e" filled="f" strokeweight="1.54pt">
                    <v:path arrowok="t" o:connecttype="custom" o:connectlocs="0,0;9129,0" o:connectangles="0,0"/>
                  </v:shape>
                </v:group>
                <w10:anchorlock/>
              </v:group>
            </w:pict>
          </mc:Fallback>
        </mc:AlternateContent>
      </w:r>
    </w:p>
    <w:p w14:paraId="5F8F7A17" w14:textId="77777777" w:rsidR="006B46A0" w:rsidRPr="00675DD0" w:rsidRDefault="006B46A0">
      <w:pPr>
        <w:rPr>
          <w:rFonts w:ascii="Garamond" w:eastAsia="Times New Roman" w:hAnsi="Garamond" w:cs="Times New Roman"/>
          <w:b/>
          <w:bCs/>
          <w:sz w:val="24"/>
          <w:szCs w:val="24"/>
          <w:lang w:val="hu-HU"/>
        </w:rPr>
      </w:pPr>
    </w:p>
    <w:p w14:paraId="1E4BB98C" w14:textId="77777777" w:rsidR="006B46A0" w:rsidRPr="00675DD0" w:rsidRDefault="006B46A0">
      <w:pPr>
        <w:rPr>
          <w:rFonts w:ascii="Garamond" w:eastAsia="Times New Roman" w:hAnsi="Garamond" w:cs="Times New Roman"/>
          <w:b/>
          <w:bCs/>
          <w:sz w:val="24"/>
          <w:szCs w:val="24"/>
          <w:lang w:val="hu-HU"/>
        </w:rPr>
      </w:pPr>
    </w:p>
    <w:p w14:paraId="5A19E6A1" w14:textId="77777777" w:rsidR="006B46A0" w:rsidRPr="00675DD0" w:rsidRDefault="006B46A0">
      <w:pPr>
        <w:rPr>
          <w:rFonts w:ascii="Garamond" w:eastAsia="Times New Roman" w:hAnsi="Garamond" w:cs="Times New Roman"/>
          <w:b/>
          <w:bCs/>
          <w:sz w:val="24"/>
          <w:szCs w:val="24"/>
          <w:lang w:val="hu-HU"/>
        </w:rPr>
      </w:pPr>
    </w:p>
    <w:p w14:paraId="2EB1A63A" w14:textId="77777777" w:rsidR="006B46A0" w:rsidRPr="00675DD0" w:rsidRDefault="006B46A0">
      <w:pPr>
        <w:rPr>
          <w:rFonts w:ascii="Garamond" w:eastAsia="Times New Roman" w:hAnsi="Garamond" w:cs="Times New Roman"/>
          <w:b/>
          <w:bCs/>
          <w:sz w:val="24"/>
          <w:szCs w:val="24"/>
          <w:lang w:val="hu-HU"/>
        </w:rPr>
      </w:pPr>
    </w:p>
    <w:p w14:paraId="7042BC95" w14:textId="77777777" w:rsidR="006B46A0" w:rsidRPr="00675DD0" w:rsidRDefault="006B46A0">
      <w:pPr>
        <w:rPr>
          <w:rFonts w:ascii="Garamond" w:eastAsia="Times New Roman" w:hAnsi="Garamond" w:cs="Times New Roman"/>
          <w:b/>
          <w:bCs/>
          <w:sz w:val="24"/>
          <w:szCs w:val="24"/>
          <w:lang w:val="hu-HU"/>
        </w:rPr>
      </w:pPr>
    </w:p>
    <w:p w14:paraId="4B49A534" w14:textId="77777777" w:rsidR="006B46A0" w:rsidRPr="00675DD0" w:rsidRDefault="006B46A0">
      <w:pPr>
        <w:rPr>
          <w:rFonts w:ascii="Garamond" w:eastAsia="Times New Roman" w:hAnsi="Garamond" w:cs="Times New Roman"/>
          <w:b/>
          <w:bCs/>
          <w:sz w:val="24"/>
          <w:szCs w:val="24"/>
          <w:lang w:val="hu-HU"/>
        </w:rPr>
      </w:pPr>
    </w:p>
    <w:p w14:paraId="63538625" w14:textId="77777777" w:rsidR="006B46A0" w:rsidRPr="00675DD0" w:rsidRDefault="006B46A0">
      <w:pPr>
        <w:rPr>
          <w:rFonts w:ascii="Garamond" w:eastAsia="Times New Roman" w:hAnsi="Garamond" w:cs="Times New Roman"/>
          <w:b/>
          <w:bCs/>
          <w:sz w:val="24"/>
          <w:szCs w:val="24"/>
          <w:lang w:val="hu-HU"/>
        </w:rPr>
      </w:pPr>
    </w:p>
    <w:p w14:paraId="164E1382" w14:textId="77777777" w:rsidR="006B46A0" w:rsidRPr="00675DD0" w:rsidRDefault="006B46A0">
      <w:pPr>
        <w:rPr>
          <w:rFonts w:ascii="Garamond" w:eastAsia="Times New Roman" w:hAnsi="Garamond" w:cs="Times New Roman"/>
          <w:b/>
          <w:bCs/>
          <w:sz w:val="24"/>
          <w:szCs w:val="24"/>
          <w:lang w:val="hu-HU"/>
        </w:rPr>
      </w:pPr>
    </w:p>
    <w:p w14:paraId="4C4F2271" w14:textId="77777777" w:rsidR="006B46A0" w:rsidRPr="00675DD0" w:rsidRDefault="006B46A0">
      <w:pPr>
        <w:rPr>
          <w:rFonts w:ascii="Garamond" w:eastAsia="Times New Roman" w:hAnsi="Garamond" w:cs="Times New Roman"/>
          <w:b/>
          <w:bCs/>
          <w:sz w:val="24"/>
          <w:szCs w:val="24"/>
          <w:lang w:val="hu-HU"/>
        </w:rPr>
      </w:pPr>
    </w:p>
    <w:p w14:paraId="12E91615" w14:textId="77777777" w:rsidR="006B46A0" w:rsidRPr="00675DD0" w:rsidRDefault="006B46A0">
      <w:pPr>
        <w:rPr>
          <w:rFonts w:ascii="Garamond" w:eastAsia="Times New Roman" w:hAnsi="Garamond" w:cs="Times New Roman"/>
          <w:b/>
          <w:bCs/>
          <w:sz w:val="24"/>
          <w:szCs w:val="24"/>
          <w:lang w:val="hu-HU"/>
        </w:rPr>
      </w:pPr>
    </w:p>
    <w:p w14:paraId="1300CC9E" w14:textId="77777777" w:rsidR="006B46A0" w:rsidRPr="00675DD0" w:rsidRDefault="006B46A0">
      <w:pPr>
        <w:rPr>
          <w:rFonts w:ascii="Garamond" w:eastAsia="Times New Roman" w:hAnsi="Garamond" w:cs="Times New Roman"/>
          <w:b/>
          <w:bCs/>
          <w:sz w:val="24"/>
          <w:szCs w:val="24"/>
          <w:lang w:val="hu-HU"/>
        </w:rPr>
      </w:pPr>
    </w:p>
    <w:p w14:paraId="20B68A97" w14:textId="77777777" w:rsidR="006B46A0" w:rsidRPr="00675DD0" w:rsidRDefault="006B46A0">
      <w:pPr>
        <w:rPr>
          <w:rFonts w:ascii="Garamond" w:eastAsia="Times New Roman" w:hAnsi="Garamond" w:cs="Times New Roman"/>
          <w:b/>
          <w:bCs/>
          <w:sz w:val="24"/>
          <w:szCs w:val="24"/>
          <w:lang w:val="hu-HU"/>
        </w:rPr>
      </w:pPr>
    </w:p>
    <w:p w14:paraId="15EF7762" w14:textId="77777777" w:rsidR="006B46A0" w:rsidRPr="00675DD0" w:rsidRDefault="006B46A0">
      <w:pPr>
        <w:rPr>
          <w:rFonts w:ascii="Garamond" w:eastAsia="Times New Roman" w:hAnsi="Garamond" w:cs="Times New Roman"/>
          <w:b/>
          <w:bCs/>
          <w:sz w:val="24"/>
          <w:szCs w:val="24"/>
          <w:lang w:val="hu-HU"/>
        </w:rPr>
      </w:pPr>
    </w:p>
    <w:p w14:paraId="2B5BE443" w14:textId="27D72FF8" w:rsidR="006B46A0" w:rsidRPr="00675DD0" w:rsidRDefault="00162C6A">
      <w:pPr>
        <w:spacing w:before="205"/>
        <w:ind w:left="1373" w:right="1374"/>
        <w:jc w:val="center"/>
        <w:rPr>
          <w:rFonts w:ascii="Garamond" w:eastAsia="Garamond" w:hAnsi="Garamond" w:cs="Garamond"/>
          <w:sz w:val="38"/>
          <w:szCs w:val="38"/>
          <w:lang w:val="hu-HU"/>
        </w:rPr>
      </w:pPr>
      <w:r w:rsidRPr="00675DD0">
        <w:rPr>
          <w:rFonts w:ascii="Garamond" w:hAnsi="Garamond"/>
          <w:b/>
          <w:sz w:val="38"/>
          <w:szCs w:val="38"/>
          <w:lang w:val="hu-HU"/>
        </w:rPr>
        <w:t>KÖZBESZERZÉSI</w:t>
      </w:r>
      <w:r w:rsidRPr="00675DD0">
        <w:rPr>
          <w:rFonts w:ascii="Garamond" w:hAnsi="Garamond"/>
          <w:b/>
          <w:spacing w:val="-41"/>
          <w:sz w:val="38"/>
          <w:szCs w:val="38"/>
          <w:lang w:val="hu-HU"/>
        </w:rPr>
        <w:t xml:space="preserve"> </w:t>
      </w:r>
      <w:r w:rsidRPr="00675DD0">
        <w:rPr>
          <w:rFonts w:ascii="Garamond" w:hAnsi="Garamond"/>
          <w:b/>
          <w:sz w:val="38"/>
          <w:szCs w:val="38"/>
          <w:lang w:val="hu-HU"/>
        </w:rPr>
        <w:t>SZABÁLYZAT</w:t>
      </w:r>
    </w:p>
    <w:p w14:paraId="7F509662" w14:textId="77777777" w:rsidR="006B46A0" w:rsidRPr="00675DD0" w:rsidRDefault="006B46A0">
      <w:pPr>
        <w:rPr>
          <w:rFonts w:ascii="Garamond" w:eastAsia="Garamond" w:hAnsi="Garamond" w:cs="Garamond"/>
          <w:b/>
          <w:bCs/>
          <w:sz w:val="24"/>
          <w:szCs w:val="24"/>
          <w:lang w:val="hu-HU"/>
        </w:rPr>
      </w:pPr>
    </w:p>
    <w:p w14:paraId="51A628B5" w14:textId="77777777" w:rsidR="006B46A0" w:rsidRPr="00675DD0" w:rsidRDefault="006B46A0">
      <w:pPr>
        <w:rPr>
          <w:rFonts w:ascii="Garamond" w:eastAsia="Garamond" w:hAnsi="Garamond" w:cs="Garamond"/>
          <w:b/>
          <w:bCs/>
          <w:sz w:val="24"/>
          <w:szCs w:val="24"/>
          <w:lang w:val="hu-HU"/>
        </w:rPr>
      </w:pPr>
    </w:p>
    <w:p w14:paraId="6E749260" w14:textId="77777777" w:rsidR="006B46A0" w:rsidRPr="00675DD0" w:rsidRDefault="006B46A0">
      <w:pPr>
        <w:rPr>
          <w:rFonts w:ascii="Garamond" w:eastAsia="Garamond" w:hAnsi="Garamond" w:cs="Garamond"/>
          <w:b/>
          <w:bCs/>
          <w:sz w:val="24"/>
          <w:szCs w:val="24"/>
          <w:lang w:val="hu-HU"/>
        </w:rPr>
      </w:pPr>
    </w:p>
    <w:p w14:paraId="092058ED" w14:textId="77777777" w:rsidR="006B46A0" w:rsidRPr="00675DD0" w:rsidRDefault="006B46A0">
      <w:pPr>
        <w:spacing w:before="4"/>
        <w:rPr>
          <w:rFonts w:ascii="Garamond" w:eastAsia="Garamond" w:hAnsi="Garamond" w:cs="Garamond"/>
          <w:b/>
          <w:bCs/>
          <w:sz w:val="24"/>
          <w:szCs w:val="24"/>
          <w:lang w:val="hu-HU"/>
        </w:rPr>
      </w:pPr>
    </w:p>
    <w:p w14:paraId="39002CE0" w14:textId="77777777" w:rsidR="006B46A0" w:rsidRPr="00675DD0" w:rsidRDefault="00162C6A">
      <w:pPr>
        <w:spacing w:line="200" w:lineRule="atLeast"/>
        <w:ind w:left="1247"/>
        <w:rPr>
          <w:rFonts w:ascii="Garamond" w:eastAsia="Garamond" w:hAnsi="Garamond" w:cs="Garamond"/>
          <w:sz w:val="24"/>
          <w:szCs w:val="24"/>
          <w:lang w:val="hu-HU"/>
        </w:rPr>
      </w:pPr>
      <w:r w:rsidRPr="00675DD0">
        <w:rPr>
          <w:rFonts w:ascii="Garamond" w:eastAsia="Garamond" w:hAnsi="Garamond" w:cs="Garamond"/>
          <w:noProof/>
          <w:sz w:val="24"/>
          <w:szCs w:val="24"/>
          <w:lang w:val="hu-HU"/>
        </w:rPr>
        <w:drawing>
          <wp:inline distT="0" distB="0" distL="0" distR="0" wp14:anchorId="01782BB4" wp14:editId="7A31584D">
            <wp:extent cx="4405460" cy="17526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4405460" cy="1752600"/>
                    </a:xfrm>
                    <a:prstGeom prst="rect">
                      <a:avLst/>
                    </a:prstGeom>
                  </pic:spPr>
                </pic:pic>
              </a:graphicData>
            </a:graphic>
          </wp:inline>
        </w:drawing>
      </w:r>
    </w:p>
    <w:p w14:paraId="56C670BB" w14:textId="77777777" w:rsidR="006B46A0" w:rsidRPr="00675DD0" w:rsidRDefault="006B46A0">
      <w:pPr>
        <w:rPr>
          <w:rFonts w:ascii="Garamond" w:eastAsia="Garamond" w:hAnsi="Garamond" w:cs="Garamond"/>
          <w:b/>
          <w:bCs/>
          <w:sz w:val="24"/>
          <w:szCs w:val="24"/>
          <w:lang w:val="hu-HU"/>
        </w:rPr>
      </w:pPr>
    </w:p>
    <w:p w14:paraId="15DF8A3B" w14:textId="77777777" w:rsidR="006B46A0" w:rsidRPr="00675DD0" w:rsidRDefault="006B46A0">
      <w:pPr>
        <w:rPr>
          <w:rFonts w:ascii="Garamond" w:eastAsia="Garamond" w:hAnsi="Garamond" w:cs="Garamond"/>
          <w:b/>
          <w:bCs/>
          <w:sz w:val="24"/>
          <w:szCs w:val="24"/>
          <w:lang w:val="hu-HU"/>
        </w:rPr>
      </w:pPr>
    </w:p>
    <w:p w14:paraId="3BC6BA2C" w14:textId="77777777" w:rsidR="006B46A0" w:rsidRPr="00675DD0" w:rsidRDefault="006B46A0">
      <w:pPr>
        <w:rPr>
          <w:rFonts w:ascii="Garamond" w:eastAsia="Garamond" w:hAnsi="Garamond" w:cs="Garamond"/>
          <w:b/>
          <w:bCs/>
          <w:sz w:val="24"/>
          <w:szCs w:val="24"/>
          <w:lang w:val="hu-HU"/>
        </w:rPr>
      </w:pPr>
    </w:p>
    <w:p w14:paraId="51E1016D" w14:textId="77777777" w:rsidR="006B46A0" w:rsidRPr="00675DD0" w:rsidRDefault="006B46A0">
      <w:pPr>
        <w:rPr>
          <w:rFonts w:ascii="Garamond" w:eastAsia="Garamond" w:hAnsi="Garamond" w:cs="Garamond"/>
          <w:b/>
          <w:bCs/>
          <w:sz w:val="24"/>
          <w:szCs w:val="24"/>
          <w:lang w:val="hu-HU"/>
        </w:rPr>
      </w:pPr>
    </w:p>
    <w:p w14:paraId="40008B77" w14:textId="77777777" w:rsidR="006B46A0" w:rsidRPr="00675DD0" w:rsidRDefault="006B46A0">
      <w:pPr>
        <w:rPr>
          <w:rFonts w:ascii="Garamond" w:eastAsia="Garamond" w:hAnsi="Garamond" w:cs="Garamond"/>
          <w:b/>
          <w:bCs/>
          <w:sz w:val="24"/>
          <w:szCs w:val="24"/>
          <w:lang w:val="hu-HU"/>
        </w:rPr>
      </w:pPr>
    </w:p>
    <w:p w14:paraId="6FF3180A" w14:textId="77777777" w:rsidR="006B46A0" w:rsidRPr="00675DD0" w:rsidRDefault="006B46A0">
      <w:pPr>
        <w:rPr>
          <w:rFonts w:ascii="Garamond" w:eastAsia="Garamond" w:hAnsi="Garamond" w:cs="Garamond"/>
          <w:b/>
          <w:bCs/>
          <w:sz w:val="24"/>
          <w:szCs w:val="24"/>
          <w:lang w:val="hu-HU"/>
        </w:rPr>
      </w:pPr>
    </w:p>
    <w:p w14:paraId="5BEE203B" w14:textId="77777777" w:rsidR="006B46A0" w:rsidRPr="00675DD0" w:rsidRDefault="006B46A0">
      <w:pPr>
        <w:rPr>
          <w:rFonts w:ascii="Garamond" w:eastAsia="Garamond" w:hAnsi="Garamond" w:cs="Garamond"/>
          <w:b/>
          <w:bCs/>
          <w:sz w:val="24"/>
          <w:szCs w:val="24"/>
          <w:lang w:val="hu-HU"/>
        </w:rPr>
      </w:pPr>
    </w:p>
    <w:p w14:paraId="59576727" w14:textId="77777777" w:rsidR="006B46A0" w:rsidRPr="00675DD0" w:rsidRDefault="006B46A0">
      <w:pPr>
        <w:rPr>
          <w:rFonts w:ascii="Garamond" w:eastAsia="Garamond" w:hAnsi="Garamond" w:cs="Garamond"/>
          <w:b/>
          <w:bCs/>
          <w:sz w:val="24"/>
          <w:szCs w:val="24"/>
          <w:lang w:val="hu-HU"/>
        </w:rPr>
      </w:pPr>
    </w:p>
    <w:p w14:paraId="091D1658" w14:textId="77777777" w:rsidR="006B46A0" w:rsidRPr="00675DD0" w:rsidRDefault="006B46A0">
      <w:pPr>
        <w:rPr>
          <w:rFonts w:ascii="Garamond" w:eastAsia="Garamond" w:hAnsi="Garamond" w:cs="Garamond"/>
          <w:b/>
          <w:bCs/>
          <w:sz w:val="24"/>
          <w:szCs w:val="24"/>
          <w:lang w:val="hu-HU"/>
        </w:rPr>
      </w:pPr>
    </w:p>
    <w:p w14:paraId="3BEED2E9" w14:textId="77777777" w:rsidR="006B46A0" w:rsidRPr="00675DD0" w:rsidRDefault="006B46A0">
      <w:pPr>
        <w:rPr>
          <w:rFonts w:ascii="Garamond" w:eastAsia="Garamond" w:hAnsi="Garamond" w:cs="Garamond"/>
          <w:b/>
          <w:bCs/>
          <w:sz w:val="24"/>
          <w:szCs w:val="24"/>
          <w:lang w:val="hu-HU"/>
        </w:rPr>
      </w:pPr>
    </w:p>
    <w:p w14:paraId="541DFD2D" w14:textId="77777777" w:rsidR="006B46A0" w:rsidRPr="00675DD0" w:rsidRDefault="006B46A0">
      <w:pPr>
        <w:spacing w:before="5"/>
        <w:rPr>
          <w:rFonts w:ascii="Garamond" w:eastAsia="Garamond" w:hAnsi="Garamond" w:cs="Garamond"/>
          <w:b/>
          <w:bCs/>
          <w:sz w:val="24"/>
          <w:szCs w:val="24"/>
          <w:lang w:val="hu-HU"/>
        </w:rPr>
      </w:pPr>
    </w:p>
    <w:p w14:paraId="1D867A98" w14:textId="53D0A1E2" w:rsidR="006B46A0" w:rsidRPr="00675DD0" w:rsidRDefault="00162C6A">
      <w:pPr>
        <w:ind w:left="1859" w:right="1857"/>
        <w:jc w:val="center"/>
        <w:rPr>
          <w:rFonts w:ascii="Garamond" w:eastAsia="Garamond" w:hAnsi="Garamond" w:cs="Garamond"/>
          <w:sz w:val="24"/>
          <w:szCs w:val="24"/>
          <w:lang w:val="hu-HU"/>
        </w:rPr>
      </w:pPr>
      <w:r w:rsidRPr="00675DD0">
        <w:rPr>
          <w:rFonts w:ascii="Garamond" w:eastAsia="Garamond" w:hAnsi="Garamond" w:cs="Garamond"/>
          <w:sz w:val="24"/>
          <w:szCs w:val="24"/>
          <w:lang w:val="hu-HU"/>
        </w:rPr>
        <w:t>Jelen</w:t>
      </w:r>
      <w:r w:rsidRPr="00675DD0">
        <w:rPr>
          <w:rFonts w:ascii="Garamond" w:eastAsia="Garamond" w:hAnsi="Garamond" w:cs="Garamond"/>
          <w:spacing w:val="-6"/>
          <w:sz w:val="24"/>
          <w:szCs w:val="24"/>
          <w:lang w:val="hu-HU"/>
        </w:rPr>
        <w:t xml:space="preserve"> </w:t>
      </w:r>
      <w:r w:rsidRPr="00675DD0">
        <w:rPr>
          <w:rFonts w:ascii="Garamond" w:eastAsia="Garamond" w:hAnsi="Garamond" w:cs="Garamond"/>
          <w:spacing w:val="-1"/>
          <w:sz w:val="24"/>
          <w:szCs w:val="24"/>
          <w:lang w:val="hu-HU"/>
        </w:rPr>
        <w:t>Szabályzatot</w:t>
      </w:r>
      <w:r w:rsidRPr="00675DD0">
        <w:rPr>
          <w:rFonts w:ascii="Garamond" w:eastAsia="Garamond" w:hAnsi="Garamond" w:cs="Garamond"/>
          <w:spacing w:val="-6"/>
          <w:sz w:val="24"/>
          <w:szCs w:val="24"/>
          <w:lang w:val="hu-HU"/>
        </w:rPr>
        <w:t xml:space="preserve"> </w:t>
      </w:r>
      <w:r w:rsidRPr="00675DD0">
        <w:rPr>
          <w:rFonts w:ascii="Garamond" w:eastAsia="Garamond" w:hAnsi="Garamond" w:cs="Garamond"/>
          <w:sz w:val="24"/>
          <w:szCs w:val="24"/>
          <w:lang w:val="hu-HU"/>
        </w:rPr>
        <w:t>a</w:t>
      </w:r>
      <w:r w:rsidRPr="00675DD0">
        <w:rPr>
          <w:rFonts w:ascii="Garamond" w:eastAsia="Garamond" w:hAnsi="Garamond" w:cs="Garamond"/>
          <w:spacing w:val="-3"/>
          <w:sz w:val="24"/>
          <w:szCs w:val="24"/>
          <w:lang w:val="hu-HU"/>
        </w:rPr>
        <w:t xml:space="preserve"> </w:t>
      </w:r>
      <w:r w:rsidR="00D95A13" w:rsidRPr="00675DD0">
        <w:rPr>
          <w:rFonts w:ascii="Garamond" w:eastAsia="Garamond" w:hAnsi="Garamond" w:cs="Garamond"/>
          <w:spacing w:val="-3"/>
          <w:sz w:val="24"/>
          <w:szCs w:val="24"/>
          <w:lang w:val="hu-HU"/>
        </w:rPr>
        <w:t xml:space="preserve">Társulás </w:t>
      </w:r>
      <w:r w:rsidRPr="00675DD0">
        <w:rPr>
          <w:rFonts w:ascii="Garamond" w:eastAsia="Garamond" w:hAnsi="Garamond" w:cs="Garamond"/>
          <w:spacing w:val="-1"/>
          <w:sz w:val="24"/>
          <w:szCs w:val="24"/>
          <w:lang w:val="hu-HU"/>
        </w:rPr>
        <w:t>Tanács</w:t>
      </w:r>
      <w:r w:rsidR="00D95A13" w:rsidRPr="00675DD0">
        <w:rPr>
          <w:rFonts w:ascii="Garamond" w:eastAsia="Garamond" w:hAnsi="Garamond" w:cs="Garamond"/>
          <w:spacing w:val="-1"/>
          <w:sz w:val="24"/>
          <w:szCs w:val="24"/>
          <w:lang w:val="hu-HU"/>
        </w:rPr>
        <w:t>a</w:t>
      </w:r>
      <w:r w:rsidRPr="00675DD0">
        <w:rPr>
          <w:rFonts w:ascii="Garamond" w:eastAsia="Garamond" w:hAnsi="Garamond" w:cs="Garamond"/>
          <w:spacing w:val="-5"/>
          <w:sz w:val="24"/>
          <w:szCs w:val="24"/>
          <w:lang w:val="hu-HU"/>
        </w:rPr>
        <w:t xml:space="preserve"> </w:t>
      </w:r>
      <w:r w:rsidR="00941940">
        <w:rPr>
          <w:rFonts w:ascii="Garamond" w:eastAsia="Garamond" w:hAnsi="Garamond" w:cs="Garamond"/>
          <w:spacing w:val="-5"/>
          <w:sz w:val="24"/>
          <w:szCs w:val="24"/>
          <w:lang w:val="hu-HU"/>
        </w:rPr>
        <w:t xml:space="preserve">a </w:t>
      </w:r>
      <w:r w:rsidR="00633127">
        <w:rPr>
          <w:rFonts w:ascii="Garamond" w:eastAsia="Garamond" w:hAnsi="Garamond" w:cs="Garamond"/>
          <w:spacing w:val="-5"/>
          <w:sz w:val="24"/>
          <w:szCs w:val="24"/>
          <w:lang w:val="hu-HU"/>
        </w:rPr>
        <w:t>…</w:t>
      </w:r>
      <w:r w:rsidRPr="00675DD0">
        <w:rPr>
          <w:rFonts w:ascii="Garamond" w:eastAsia="Garamond" w:hAnsi="Garamond" w:cs="Garamond"/>
          <w:sz w:val="24"/>
          <w:szCs w:val="24"/>
          <w:lang w:val="hu-HU"/>
        </w:rPr>
        <w:t>/20</w:t>
      </w:r>
      <w:r w:rsidR="00C975A0" w:rsidRPr="00675DD0">
        <w:rPr>
          <w:rFonts w:ascii="Garamond" w:eastAsia="Garamond" w:hAnsi="Garamond" w:cs="Garamond"/>
          <w:sz w:val="24"/>
          <w:szCs w:val="24"/>
          <w:lang w:val="hu-HU"/>
        </w:rPr>
        <w:t>2</w:t>
      </w:r>
      <w:r w:rsidR="00633127">
        <w:rPr>
          <w:rFonts w:ascii="Garamond" w:eastAsia="Garamond" w:hAnsi="Garamond" w:cs="Garamond"/>
          <w:sz w:val="24"/>
          <w:szCs w:val="24"/>
          <w:lang w:val="hu-HU"/>
        </w:rPr>
        <w:t>5</w:t>
      </w:r>
      <w:r w:rsidRPr="00675DD0">
        <w:rPr>
          <w:rFonts w:ascii="Garamond" w:eastAsia="Garamond" w:hAnsi="Garamond" w:cs="Garamond"/>
          <w:sz w:val="24"/>
          <w:szCs w:val="24"/>
          <w:lang w:val="hu-HU"/>
        </w:rPr>
        <w:t>.</w:t>
      </w:r>
      <w:r w:rsidRPr="00675DD0">
        <w:rPr>
          <w:rFonts w:ascii="Garamond" w:eastAsia="Garamond" w:hAnsi="Garamond" w:cs="Garamond"/>
          <w:spacing w:val="-6"/>
          <w:sz w:val="24"/>
          <w:szCs w:val="24"/>
          <w:lang w:val="hu-HU"/>
        </w:rPr>
        <w:t xml:space="preserve"> </w:t>
      </w:r>
      <w:r w:rsidRPr="00675DD0">
        <w:rPr>
          <w:rFonts w:ascii="Garamond" w:eastAsia="Garamond" w:hAnsi="Garamond" w:cs="Garamond"/>
          <w:spacing w:val="-1"/>
          <w:sz w:val="24"/>
          <w:szCs w:val="24"/>
          <w:lang w:val="hu-HU"/>
        </w:rPr>
        <w:t>(</w:t>
      </w:r>
      <w:r w:rsidR="00D95A13" w:rsidRPr="00675DD0">
        <w:rPr>
          <w:rFonts w:ascii="Garamond" w:eastAsia="Garamond" w:hAnsi="Garamond" w:cs="Garamond"/>
          <w:spacing w:val="-1"/>
          <w:sz w:val="24"/>
          <w:szCs w:val="24"/>
          <w:lang w:val="hu-HU"/>
        </w:rPr>
        <w:t>X</w:t>
      </w:r>
      <w:r w:rsidR="00633127">
        <w:rPr>
          <w:rFonts w:ascii="Garamond" w:eastAsia="Garamond" w:hAnsi="Garamond" w:cs="Garamond"/>
          <w:spacing w:val="-1"/>
          <w:sz w:val="24"/>
          <w:szCs w:val="24"/>
          <w:lang w:val="hu-HU"/>
        </w:rPr>
        <w:t>II</w:t>
      </w:r>
      <w:r w:rsidR="00D95A13" w:rsidRPr="00675DD0">
        <w:rPr>
          <w:rFonts w:ascii="Garamond" w:eastAsia="Garamond" w:hAnsi="Garamond" w:cs="Garamond"/>
          <w:spacing w:val="-1"/>
          <w:sz w:val="24"/>
          <w:szCs w:val="24"/>
          <w:lang w:val="hu-HU"/>
        </w:rPr>
        <w:t>.</w:t>
      </w:r>
      <w:r w:rsidR="00891649" w:rsidRPr="00675DD0">
        <w:rPr>
          <w:rFonts w:ascii="Garamond" w:eastAsia="Garamond" w:hAnsi="Garamond" w:cs="Garamond"/>
          <w:spacing w:val="-1"/>
          <w:sz w:val="24"/>
          <w:szCs w:val="24"/>
          <w:lang w:val="hu-HU"/>
        </w:rPr>
        <w:t xml:space="preserve"> </w:t>
      </w:r>
      <w:r w:rsidR="00633127">
        <w:rPr>
          <w:rFonts w:ascii="Garamond" w:eastAsia="Garamond" w:hAnsi="Garamond" w:cs="Garamond"/>
          <w:spacing w:val="-1"/>
          <w:sz w:val="24"/>
          <w:szCs w:val="24"/>
          <w:lang w:val="hu-HU"/>
        </w:rPr>
        <w:t>15</w:t>
      </w:r>
      <w:r w:rsidR="00D95A13" w:rsidRPr="00675DD0">
        <w:rPr>
          <w:rFonts w:ascii="Garamond" w:eastAsia="Garamond" w:hAnsi="Garamond" w:cs="Garamond"/>
          <w:spacing w:val="-1"/>
          <w:sz w:val="24"/>
          <w:szCs w:val="24"/>
          <w:lang w:val="hu-HU"/>
        </w:rPr>
        <w:t>.</w:t>
      </w:r>
      <w:r w:rsidRPr="00675DD0">
        <w:rPr>
          <w:rFonts w:ascii="Garamond" w:eastAsia="Garamond" w:hAnsi="Garamond" w:cs="Garamond"/>
          <w:sz w:val="24"/>
          <w:szCs w:val="24"/>
          <w:lang w:val="hu-HU"/>
        </w:rPr>
        <w:t>)</w:t>
      </w:r>
      <w:r w:rsidRPr="00675DD0">
        <w:rPr>
          <w:rFonts w:ascii="Garamond" w:eastAsia="Garamond" w:hAnsi="Garamond" w:cs="Garamond"/>
          <w:spacing w:val="-6"/>
          <w:sz w:val="24"/>
          <w:szCs w:val="24"/>
          <w:lang w:val="hu-HU"/>
        </w:rPr>
        <w:t xml:space="preserve"> </w:t>
      </w:r>
      <w:r w:rsidRPr="00675DD0">
        <w:rPr>
          <w:rFonts w:ascii="Garamond" w:eastAsia="Garamond" w:hAnsi="Garamond" w:cs="Garamond"/>
          <w:sz w:val="24"/>
          <w:szCs w:val="24"/>
          <w:lang w:val="hu-HU"/>
        </w:rPr>
        <w:t>sz.</w:t>
      </w:r>
      <w:r w:rsidRPr="00675DD0">
        <w:rPr>
          <w:rFonts w:ascii="Garamond" w:eastAsia="Garamond" w:hAnsi="Garamond" w:cs="Garamond"/>
          <w:spacing w:val="-3"/>
          <w:sz w:val="24"/>
          <w:szCs w:val="24"/>
          <w:lang w:val="hu-HU"/>
        </w:rPr>
        <w:t xml:space="preserve"> </w:t>
      </w:r>
      <w:r w:rsidRPr="00675DD0">
        <w:rPr>
          <w:rFonts w:ascii="Garamond" w:eastAsia="Garamond" w:hAnsi="Garamond" w:cs="Garamond"/>
          <w:sz w:val="24"/>
          <w:szCs w:val="24"/>
          <w:lang w:val="hu-HU"/>
        </w:rPr>
        <w:t>határozatával</w:t>
      </w:r>
      <w:r w:rsidRPr="00675DD0">
        <w:rPr>
          <w:rFonts w:ascii="Garamond" w:eastAsia="Garamond" w:hAnsi="Garamond" w:cs="Garamond"/>
          <w:spacing w:val="-6"/>
          <w:sz w:val="24"/>
          <w:szCs w:val="24"/>
          <w:lang w:val="hu-HU"/>
        </w:rPr>
        <w:t xml:space="preserve"> </w:t>
      </w:r>
      <w:r w:rsidRPr="00675DD0">
        <w:rPr>
          <w:rFonts w:ascii="Garamond" w:eastAsia="Garamond" w:hAnsi="Garamond" w:cs="Garamond"/>
          <w:sz w:val="24"/>
          <w:szCs w:val="24"/>
          <w:lang w:val="hu-HU"/>
        </w:rPr>
        <w:t>fogadta</w:t>
      </w:r>
      <w:r w:rsidRPr="00675DD0">
        <w:rPr>
          <w:rFonts w:ascii="Garamond" w:eastAsia="Garamond" w:hAnsi="Garamond" w:cs="Garamond"/>
          <w:spacing w:val="-6"/>
          <w:sz w:val="24"/>
          <w:szCs w:val="24"/>
          <w:lang w:val="hu-HU"/>
        </w:rPr>
        <w:t xml:space="preserve"> </w:t>
      </w:r>
      <w:r w:rsidRPr="00675DD0">
        <w:rPr>
          <w:rFonts w:ascii="Garamond" w:eastAsia="Garamond" w:hAnsi="Garamond" w:cs="Garamond"/>
          <w:sz w:val="24"/>
          <w:szCs w:val="24"/>
          <w:lang w:val="hu-HU"/>
        </w:rPr>
        <w:t>el,</w:t>
      </w:r>
      <w:r w:rsidRPr="00675DD0">
        <w:rPr>
          <w:rFonts w:ascii="Garamond" w:eastAsia="Garamond" w:hAnsi="Garamond" w:cs="Garamond"/>
          <w:spacing w:val="48"/>
          <w:w w:val="99"/>
          <w:sz w:val="24"/>
          <w:szCs w:val="24"/>
          <w:lang w:val="hu-HU"/>
        </w:rPr>
        <w:t xml:space="preserve"> </w:t>
      </w:r>
      <w:r w:rsidRPr="00675DD0">
        <w:rPr>
          <w:rFonts w:ascii="Garamond" w:eastAsia="Garamond" w:hAnsi="Garamond" w:cs="Garamond"/>
          <w:spacing w:val="-1"/>
          <w:sz w:val="24"/>
          <w:szCs w:val="24"/>
          <w:lang w:val="hu-HU"/>
        </w:rPr>
        <w:t>hatályos:</w:t>
      </w:r>
      <w:r w:rsidRPr="00675DD0">
        <w:rPr>
          <w:rFonts w:ascii="Garamond" w:eastAsia="Garamond" w:hAnsi="Garamond" w:cs="Garamond"/>
          <w:spacing w:val="-7"/>
          <w:sz w:val="24"/>
          <w:szCs w:val="24"/>
          <w:lang w:val="hu-HU"/>
        </w:rPr>
        <w:t xml:space="preserve"> </w:t>
      </w:r>
      <w:r w:rsidRPr="00675DD0">
        <w:rPr>
          <w:rFonts w:ascii="Garamond" w:eastAsia="Garamond" w:hAnsi="Garamond" w:cs="Garamond"/>
          <w:i/>
          <w:sz w:val="24"/>
          <w:szCs w:val="24"/>
          <w:lang w:val="hu-HU"/>
        </w:rPr>
        <w:t>20</w:t>
      </w:r>
      <w:r w:rsidR="00C975A0" w:rsidRPr="00675DD0">
        <w:rPr>
          <w:rFonts w:ascii="Garamond" w:eastAsia="Garamond" w:hAnsi="Garamond" w:cs="Garamond"/>
          <w:i/>
          <w:sz w:val="24"/>
          <w:szCs w:val="24"/>
          <w:lang w:val="hu-HU"/>
        </w:rPr>
        <w:t>2</w:t>
      </w:r>
      <w:del w:id="0" w:author="Trombitásné Dr. Domján Bernadett" w:date="2025-12-10T14:17:00Z" w16du:dateUtc="2025-12-10T13:17:00Z">
        <w:r w:rsidR="00C975A0" w:rsidRPr="00675DD0" w:rsidDel="00342E56">
          <w:rPr>
            <w:rFonts w:ascii="Garamond" w:eastAsia="Garamond" w:hAnsi="Garamond" w:cs="Garamond"/>
            <w:i/>
            <w:sz w:val="24"/>
            <w:szCs w:val="24"/>
            <w:lang w:val="hu-HU"/>
          </w:rPr>
          <w:delText>2</w:delText>
        </w:r>
      </w:del>
      <w:ins w:id="1" w:author="Trombitásné Dr. Domján Bernadett" w:date="2025-12-10T14:17:00Z" w16du:dateUtc="2025-12-10T13:17:00Z">
        <w:r w:rsidR="00342E56">
          <w:rPr>
            <w:rFonts w:ascii="Garamond" w:eastAsia="Garamond" w:hAnsi="Garamond" w:cs="Garamond"/>
            <w:i/>
            <w:sz w:val="24"/>
            <w:szCs w:val="24"/>
            <w:lang w:val="hu-HU"/>
          </w:rPr>
          <w:t>5</w:t>
        </w:r>
      </w:ins>
      <w:r w:rsidR="00D95A13" w:rsidRPr="00675DD0">
        <w:rPr>
          <w:rFonts w:ascii="Garamond" w:eastAsia="Garamond" w:hAnsi="Garamond" w:cs="Garamond"/>
          <w:i/>
          <w:sz w:val="24"/>
          <w:szCs w:val="24"/>
          <w:lang w:val="hu-HU"/>
        </w:rPr>
        <w:t xml:space="preserve">. </w:t>
      </w:r>
      <w:ins w:id="2" w:author="Trombitásné Dr. Domján Bernadett" w:date="2025-12-10T14:17:00Z" w16du:dateUtc="2025-12-10T13:17:00Z">
        <w:r w:rsidR="00342E56">
          <w:rPr>
            <w:rFonts w:ascii="Garamond" w:eastAsia="Garamond" w:hAnsi="Garamond" w:cs="Garamond"/>
            <w:i/>
            <w:sz w:val="24"/>
            <w:szCs w:val="24"/>
            <w:lang w:val="hu-HU"/>
          </w:rPr>
          <w:t>decem</w:t>
        </w:r>
      </w:ins>
      <w:del w:id="3" w:author="Trombitásné Dr. Domján Bernadett" w:date="2025-12-10T14:17:00Z" w16du:dateUtc="2025-12-10T13:17:00Z">
        <w:r w:rsidR="00C975A0" w:rsidRPr="00675DD0" w:rsidDel="00342E56">
          <w:rPr>
            <w:rFonts w:ascii="Garamond" w:eastAsia="Garamond" w:hAnsi="Garamond" w:cs="Garamond"/>
            <w:i/>
            <w:sz w:val="24"/>
            <w:szCs w:val="24"/>
            <w:lang w:val="hu-HU"/>
          </w:rPr>
          <w:delText>októ</w:delText>
        </w:r>
      </w:del>
      <w:r w:rsidR="00D95A13" w:rsidRPr="00675DD0">
        <w:rPr>
          <w:rFonts w:ascii="Garamond" w:eastAsia="Garamond" w:hAnsi="Garamond" w:cs="Garamond"/>
          <w:i/>
          <w:sz w:val="24"/>
          <w:szCs w:val="24"/>
          <w:lang w:val="hu-HU"/>
        </w:rPr>
        <w:t xml:space="preserve">ber </w:t>
      </w:r>
      <w:ins w:id="4" w:author="Trombitásné Dr. Domján Bernadett" w:date="2025-12-10T14:17:00Z" w16du:dateUtc="2025-12-10T13:17:00Z">
        <w:r w:rsidR="00342E56">
          <w:rPr>
            <w:rFonts w:ascii="Garamond" w:eastAsia="Garamond" w:hAnsi="Garamond" w:cs="Garamond"/>
            <w:i/>
            <w:sz w:val="24"/>
            <w:szCs w:val="24"/>
            <w:lang w:val="hu-HU"/>
          </w:rPr>
          <w:t>15</w:t>
        </w:r>
      </w:ins>
      <w:del w:id="5" w:author="Trombitásné Dr. Domján Bernadett" w:date="2025-12-10T14:17:00Z" w16du:dateUtc="2025-12-10T13:17:00Z">
        <w:r w:rsidR="00891649" w:rsidRPr="00675DD0" w:rsidDel="00342E56">
          <w:rPr>
            <w:rFonts w:ascii="Garamond" w:eastAsia="Garamond" w:hAnsi="Garamond" w:cs="Garamond"/>
            <w:i/>
            <w:sz w:val="24"/>
            <w:szCs w:val="24"/>
            <w:lang w:val="hu-HU"/>
          </w:rPr>
          <w:delText>2</w:delText>
        </w:r>
        <w:r w:rsidR="007737A2" w:rsidDel="00342E56">
          <w:rPr>
            <w:rFonts w:ascii="Garamond" w:eastAsia="Garamond" w:hAnsi="Garamond" w:cs="Garamond"/>
            <w:i/>
            <w:sz w:val="24"/>
            <w:szCs w:val="24"/>
            <w:lang w:val="hu-HU"/>
          </w:rPr>
          <w:delText>7</w:delText>
        </w:r>
      </w:del>
      <w:r w:rsidR="00D95A13" w:rsidRPr="00675DD0">
        <w:rPr>
          <w:rFonts w:ascii="Garamond" w:eastAsia="Garamond" w:hAnsi="Garamond" w:cs="Garamond"/>
          <w:i/>
          <w:sz w:val="24"/>
          <w:szCs w:val="24"/>
          <w:lang w:val="hu-HU"/>
        </w:rPr>
        <w:t>-t</w:t>
      </w:r>
      <w:r w:rsidR="007737A2">
        <w:rPr>
          <w:rFonts w:ascii="Garamond" w:eastAsia="Garamond" w:hAnsi="Garamond" w:cs="Garamond"/>
          <w:i/>
          <w:sz w:val="24"/>
          <w:szCs w:val="24"/>
          <w:lang w:val="hu-HU"/>
        </w:rPr>
        <w:t>ő</w:t>
      </w:r>
      <w:r w:rsidR="00D95A13" w:rsidRPr="00675DD0">
        <w:rPr>
          <w:rFonts w:ascii="Garamond" w:eastAsia="Garamond" w:hAnsi="Garamond" w:cs="Garamond"/>
          <w:i/>
          <w:sz w:val="24"/>
          <w:szCs w:val="24"/>
          <w:lang w:val="hu-HU"/>
        </w:rPr>
        <w:t>l.</w:t>
      </w:r>
    </w:p>
    <w:p w14:paraId="4B19EB7D" w14:textId="77777777" w:rsidR="006B46A0" w:rsidRPr="00675DD0" w:rsidRDefault="006B46A0">
      <w:pPr>
        <w:jc w:val="center"/>
        <w:rPr>
          <w:rFonts w:ascii="Garamond" w:eastAsia="Garamond" w:hAnsi="Garamond" w:cs="Garamond"/>
          <w:sz w:val="24"/>
          <w:szCs w:val="24"/>
          <w:lang w:val="hu-HU"/>
        </w:rPr>
        <w:sectPr w:rsidR="006B46A0" w:rsidRPr="00675DD0">
          <w:type w:val="continuous"/>
          <w:pgSz w:w="11910" w:h="16840"/>
          <w:pgMar w:top="600" w:right="1260" w:bottom="280" w:left="1260" w:header="708" w:footer="708" w:gutter="0"/>
          <w:cols w:space="708"/>
        </w:sectPr>
      </w:pPr>
    </w:p>
    <w:p w14:paraId="3C6C052F" w14:textId="77777777" w:rsidR="006B46A0" w:rsidRPr="00675DD0" w:rsidRDefault="006B46A0">
      <w:pPr>
        <w:rPr>
          <w:rFonts w:ascii="Garamond" w:eastAsia="Garamond" w:hAnsi="Garamond" w:cs="Garamond"/>
          <w:sz w:val="24"/>
          <w:szCs w:val="24"/>
          <w:lang w:val="hu-HU"/>
        </w:rPr>
      </w:pPr>
    </w:p>
    <w:p w14:paraId="582BFEC1" w14:textId="77777777" w:rsidR="006B46A0" w:rsidRPr="00675DD0" w:rsidRDefault="00162C6A">
      <w:pPr>
        <w:pStyle w:val="Cmsor1"/>
        <w:ind w:right="1296"/>
        <w:jc w:val="center"/>
        <w:rPr>
          <w:b w:val="0"/>
          <w:bCs w:val="0"/>
          <w:i w:val="0"/>
          <w:sz w:val="24"/>
          <w:szCs w:val="24"/>
          <w:lang w:val="hu-HU"/>
        </w:rPr>
      </w:pPr>
      <w:bookmarkStart w:id="6" w:name="_bookmark0"/>
      <w:bookmarkEnd w:id="6"/>
      <w:r w:rsidRPr="00675DD0">
        <w:rPr>
          <w:spacing w:val="-1"/>
          <w:w w:val="95"/>
          <w:sz w:val="24"/>
          <w:szCs w:val="24"/>
          <w:lang w:val="hu-HU"/>
        </w:rPr>
        <w:t>Általános</w:t>
      </w:r>
      <w:r w:rsidRPr="00675DD0">
        <w:rPr>
          <w:spacing w:val="29"/>
          <w:w w:val="95"/>
          <w:sz w:val="24"/>
          <w:szCs w:val="24"/>
          <w:lang w:val="hu-HU"/>
        </w:rPr>
        <w:t xml:space="preserve"> </w:t>
      </w:r>
      <w:r w:rsidRPr="00675DD0">
        <w:rPr>
          <w:spacing w:val="-1"/>
          <w:w w:val="95"/>
          <w:sz w:val="24"/>
          <w:szCs w:val="24"/>
          <w:lang w:val="hu-HU"/>
        </w:rPr>
        <w:t>rendelkezések</w:t>
      </w:r>
    </w:p>
    <w:p w14:paraId="2AD91E3D" w14:textId="3F84599C" w:rsidR="006B46A0" w:rsidRPr="00675DD0" w:rsidRDefault="00162C6A">
      <w:pPr>
        <w:pStyle w:val="Szvegtrzs"/>
        <w:numPr>
          <w:ilvl w:val="1"/>
          <w:numId w:val="20"/>
        </w:numPr>
        <w:tabs>
          <w:tab w:val="left" w:pos="827"/>
        </w:tabs>
        <w:spacing w:before="120"/>
        <w:ind w:right="1412" w:hanging="360"/>
        <w:jc w:val="both"/>
        <w:rPr>
          <w:lang w:val="hu-HU"/>
        </w:rPr>
      </w:pPr>
      <w:r w:rsidRPr="00675DD0">
        <w:rPr>
          <w:lang w:val="hu-HU"/>
        </w:rPr>
        <w:t>Jelen</w:t>
      </w:r>
      <w:r w:rsidRPr="00675DD0">
        <w:rPr>
          <w:spacing w:val="2"/>
          <w:lang w:val="hu-HU"/>
        </w:rPr>
        <w:t xml:space="preserve"> </w:t>
      </w:r>
      <w:r w:rsidRPr="00675DD0">
        <w:rPr>
          <w:spacing w:val="-1"/>
          <w:lang w:val="hu-HU"/>
        </w:rPr>
        <w:t>szabályzat</w:t>
      </w:r>
      <w:r w:rsidRPr="00675DD0">
        <w:rPr>
          <w:spacing w:val="1"/>
          <w:lang w:val="hu-HU"/>
        </w:rPr>
        <w:t xml:space="preserve"> </w:t>
      </w:r>
      <w:r w:rsidRPr="00675DD0">
        <w:rPr>
          <w:spacing w:val="-1"/>
          <w:lang w:val="hu-HU"/>
        </w:rPr>
        <w:t>hatálya</w:t>
      </w:r>
      <w:r w:rsidRPr="00675DD0">
        <w:rPr>
          <w:spacing w:val="3"/>
          <w:lang w:val="hu-HU"/>
        </w:rPr>
        <w:t xml:space="preserve"> </w:t>
      </w:r>
      <w:del w:id="7" w:author="Trombitásné Dr. Domján Bernadett" w:date="2025-12-10T15:24:00Z" w16du:dateUtc="2025-12-10T14:24:00Z">
        <w:r w:rsidRPr="00675DD0" w:rsidDel="0013650C">
          <w:rPr>
            <w:spacing w:val="-1"/>
            <w:lang w:val="hu-HU"/>
          </w:rPr>
          <w:delText>kiterjed</w:delText>
        </w:r>
        <w:r w:rsidRPr="00675DD0" w:rsidDel="0013650C">
          <w:rPr>
            <w:spacing w:val="2"/>
            <w:lang w:val="hu-HU"/>
          </w:rPr>
          <w:delText xml:space="preserve"> </w:delText>
        </w:r>
      </w:del>
      <w:r w:rsidRPr="00675DD0">
        <w:rPr>
          <w:lang w:val="hu-HU"/>
        </w:rPr>
        <w:t>a</w:t>
      </w:r>
      <w:r w:rsidRPr="00675DD0">
        <w:rPr>
          <w:spacing w:val="2"/>
          <w:lang w:val="hu-HU"/>
        </w:rPr>
        <w:t xml:space="preserve"> </w:t>
      </w:r>
      <w:r w:rsidRPr="00675DD0">
        <w:rPr>
          <w:spacing w:val="-1"/>
          <w:lang w:val="hu-HU"/>
        </w:rPr>
        <w:t>Marcali</w:t>
      </w:r>
      <w:r w:rsidRPr="00675DD0">
        <w:rPr>
          <w:spacing w:val="7"/>
          <w:lang w:val="hu-HU"/>
        </w:rPr>
        <w:t xml:space="preserve"> </w:t>
      </w:r>
      <w:r w:rsidRPr="00675DD0">
        <w:rPr>
          <w:spacing w:val="-1"/>
          <w:lang w:val="hu-HU"/>
        </w:rPr>
        <w:t>Kistérségi</w:t>
      </w:r>
      <w:r w:rsidRPr="00675DD0">
        <w:rPr>
          <w:lang w:val="hu-HU"/>
        </w:rPr>
        <w:t xml:space="preserve"> Többcélú</w:t>
      </w:r>
      <w:r w:rsidRPr="00675DD0">
        <w:rPr>
          <w:spacing w:val="2"/>
          <w:lang w:val="hu-HU"/>
        </w:rPr>
        <w:t xml:space="preserve"> </w:t>
      </w:r>
      <w:r w:rsidRPr="00675DD0">
        <w:rPr>
          <w:spacing w:val="-1"/>
          <w:lang w:val="hu-HU"/>
        </w:rPr>
        <w:t>Társulásra</w:t>
      </w:r>
      <w:r w:rsidRPr="00675DD0">
        <w:rPr>
          <w:spacing w:val="4"/>
          <w:lang w:val="hu-HU"/>
        </w:rPr>
        <w:t xml:space="preserve"> </w:t>
      </w:r>
      <w:r w:rsidRPr="00675DD0">
        <w:rPr>
          <w:lang w:val="hu-HU"/>
        </w:rPr>
        <w:t>(a</w:t>
      </w:r>
      <w:r w:rsidRPr="00675DD0">
        <w:rPr>
          <w:spacing w:val="2"/>
          <w:lang w:val="hu-HU"/>
        </w:rPr>
        <w:t xml:space="preserve"> </w:t>
      </w:r>
      <w:r w:rsidRPr="00675DD0">
        <w:rPr>
          <w:lang w:val="hu-HU"/>
        </w:rPr>
        <w:t>továbbiakban:</w:t>
      </w:r>
      <w:r w:rsidRPr="00675DD0">
        <w:rPr>
          <w:spacing w:val="73"/>
          <w:lang w:val="hu-HU"/>
        </w:rPr>
        <w:t xml:space="preserve"> </w:t>
      </w:r>
      <w:r w:rsidRPr="00675DD0">
        <w:rPr>
          <w:spacing w:val="-1"/>
          <w:lang w:val="hu-HU"/>
        </w:rPr>
        <w:t>Társulás)</w:t>
      </w:r>
      <w:ins w:id="8" w:author="Trombitásné Dr. Domján Bernadett" w:date="2025-12-10T15:24:00Z" w16du:dateUtc="2025-12-10T14:24:00Z">
        <w:r w:rsidR="0013650C">
          <w:rPr>
            <w:spacing w:val="-1"/>
            <w:lang w:val="hu-HU"/>
          </w:rPr>
          <w:t>,</w:t>
        </w:r>
        <w:r w:rsidR="0013650C" w:rsidRPr="0013650C">
          <w:t xml:space="preserve"> </w:t>
        </w:r>
        <w:r w:rsidR="0013650C">
          <w:t xml:space="preserve">mint a </w:t>
        </w:r>
        <w:proofErr w:type="spellStart"/>
        <w:r w:rsidR="0013650C">
          <w:t>közbeszerzésekről</w:t>
        </w:r>
        <w:proofErr w:type="spellEnd"/>
        <w:r w:rsidR="0013650C">
          <w:t xml:space="preserve"> </w:t>
        </w:r>
        <w:proofErr w:type="spellStart"/>
        <w:r w:rsidR="0013650C">
          <w:t>szóló</w:t>
        </w:r>
        <w:proofErr w:type="spellEnd"/>
        <w:r w:rsidR="0013650C">
          <w:t xml:space="preserve"> 2015. </w:t>
        </w:r>
        <w:proofErr w:type="spellStart"/>
        <w:r w:rsidR="0013650C">
          <w:t>évi</w:t>
        </w:r>
        <w:proofErr w:type="spellEnd"/>
        <w:r w:rsidR="0013650C">
          <w:t xml:space="preserve"> CXLIII. </w:t>
        </w:r>
        <w:proofErr w:type="spellStart"/>
        <w:r w:rsidR="0013650C">
          <w:t>törvény</w:t>
        </w:r>
        <w:proofErr w:type="spellEnd"/>
        <w:r w:rsidR="0013650C">
          <w:t xml:space="preserve"> (a </w:t>
        </w:r>
        <w:proofErr w:type="spellStart"/>
        <w:r w:rsidR="0013650C">
          <w:t>továbbiakban</w:t>
        </w:r>
        <w:proofErr w:type="spellEnd"/>
        <w:r w:rsidR="0013650C">
          <w:t xml:space="preserve">: </w:t>
        </w:r>
        <w:proofErr w:type="spellStart"/>
        <w:r w:rsidR="0013650C">
          <w:t>Kbt</w:t>
        </w:r>
        <w:proofErr w:type="spellEnd"/>
        <w:r w:rsidR="0013650C">
          <w:t xml:space="preserve">.) 5. § (1) </w:t>
        </w:r>
        <w:proofErr w:type="spellStart"/>
        <w:r w:rsidR="0013650C">
          <w:t>bekezdés</w:t>
        </w:r>
        <w:proofErr w:type="spellEnd"/>
        <w:r w:rsidR="0013650C">
          <w:t xml:space="preserve"> c) </w:t>
        </w:r>
        <w:proofErr w:type="spellStart"/>
        <w:r w:rsidR="0013650C">
          <w:t>pont</w:t>
        </w:r>
        <w:proofErr w:type="spellEnd"/>
        <w:r w:rsidR="0013650C">
          <w:t xml:space="preserve"> </w:t>
        </w:r>
        <w:proofErr w:type="spellStart"/>
        <w:r w:rsidR="0013650C">
          <w:t>cf</w:t>
        </w:r>
        <w:proofErr w:type="spellEnd"/>
        <w:r w:rsidR="0013650C">
          <w:t xml:space="preserve">) </w:t>
        </w:r>
        <w:proofErr w:type="spellStart"/>
        <w:r w:rsidR="0013650C">
          <w:t>alpontja</w:t>
        </w:r>
        <w:proofErr w:type="spellEnd"/>
        <w:r w:rsidR="0013650C">
          <w:t xml:space="preserve"> </w:t>
        </w:r>
        <w:proofErr w:type="spellStart"/>
        <w:r w:rsidR="0013650C">
          <w:t>szerinti</w:t>
        </w:r>
        <w:proofErr w:type="spellEnd"/>
        <w:r w:rsidR="0013650C">
          <w:t xml:space="preserve"> </w:t>
        </w:r>
        <w:proofErr w:type="spellStart"/>
        <w:r w:rsidR="0013650C">
          <w:t>ajánlatkérőre</w:t>
        </w:r>
        <w:proofErr w:type="spellEnd"/>
        <w:r w:rsidR="0013650C">
          <w:t xml:space="preserve"> </w:t>
        </w:r>
        <w:proofErr w:type="spellStart"/>
        <w:r w:rsidR="0013650C">
          <w:t>terjed</w:t>
        </w:r>
        <w:proofErr w:type="spellEnd"/>
        <w:r w:rsidR="0013650C">
          <w:t xml:space="preserve"> ki</w:t>
        </w:r>
        <w:r w:rsidR="0013650C" w:rsidRPr="007E0DEA">
          <w:t>.</w:t>
        </w:r>
      </w:ins>
      <w:r w:rsidRPr="00675DD0">
        <w:rPr>
          <w:spacing w:val="-1"/>
          <w:lang w:val="hu-HU"/>
        </w:rPr>
        <w:t>.</w:t>
      </w:r>
      <w:r w:rsidRPr="00675DD0">
        <w:rPr>
          <w:spacing w:val="22"/>
          <w:lang w:val="hu-HU"/>
        </w:rPr>
        <w:t xml:space="preserve"> </w:t>
      </w:r>
      <w:r w:rsidRPr="00675DD0">
        <w:rPr>
          <w:lang w:val="hu-HU"/>
        </w:rPr>
        <w:t>A</w:t>
      </w:r>
      <w:r w:rsidRPr="00675DD0">
        <w:rPr>
          <w:spacing w:val="24"/>
          <w:lang w:val="hu-HU"/>
        </w:rPr>
        <w:t xml:space="preserve"> </w:t>
      </w:r>
      <w:r w:rsidRPr="00675DD0">
        <w:rPr>
          <w:spacing w:val="-1"/>
          <w:lang w:val="hu-HU"/>
        </w:rPr>
        <w:t>Társulás</w:t>
      </w:r>
      <w:r w:rsidRPr="00675DD0">
        <w:rPr>
          <w:spacing w:val="23"/>
          <w:lang w:val="hu-HU"/>
        </w:rPr>
        <w:t xml:space="preserve"> </w:t>
      </w:r>
      <w:r w:rsidRPr="0013650C">
        <w:rPr>
          <w:iCs/>
          <w:lang w:val="hu-HU"/>
          <w:rPrChange w:id="9" w:author="Trombitásné Dr. Domján Bernadett" w:date="2025-12-10T15:25:00Z" w16du:dateUtc="2025-12-10T14:25:00Z">
            <w:rPr>
              <w:i/>
              <w:lang w:val="hu-HU"/>
            </w:rPr>
          </w:rPrChange>
        </w:rPr>
        <w:t>a</w:t>
      </w:r>
      <w:r w:rsidRPr="00675DD0">
        <w:rPr>
          <w:i/>
          <w:spacing w:val="23"/>
          <w:lang w:val="hu-HU"/>
        </w:rPr>
        <w:t xml:space="preserve"> </w:t>
      </w:r>
      <w:del w:id="10" w:author="Trombitásné Dr. Domján Bernadett" w:date="2025-12-10T15:25:00Z" w16du:dateUtc="2025-12-10T14:25:00Z">
        <w:r w:rsidRPr="00675DD0" w:rsidDel="0013650C">
          <w:rPr>
            <w:i/>
            <w:spacing w:val="-1"/>
            <w:lang w:val="hu-HU"/>
          </w:rPr>
          <w:delText>közbeszerzésekről</w:delText>
        </w:r>
        <w:r w:rsidRPr="00675DD0" w:rsidDel="0013650C">
          <w:rPr>
            <w:i/>
            <w:spacing w:val="25"/>
            <w:lang w:val="hu-HU"/>
          </w:rPr>
          <w:delText xml:space="preserve"> </w:delText>
        </w:r>
        <w:r w:rsidRPr="00675DD0" w:rsidDel="0013650C">
          <w:rPr>
            <w:spacing w:val="-1"/>
            <w:lang w:val="hu-HU"/>
          </w:rPr>
          <w:delText>szóló</w:delText>
        </w:r>
        <w:r w:rsidRPr="00675DD0" w:rsidDel="0013650C">
          <w:rPr>
            <w:spacing w:val="23"/>
            <w:lang w:val="hu-HU"/>
          </w:rPr>
          <w:delText xml:space="preserve"> </w:delText>
        </w:r>
        <w:r w:rsidRPr="00675DD0" w:rsidDel="0013650C">
          <w:rPr>
            <w:lang w:val="hu-HU"/>
          </w:rPr>
          <w:delText>201</w:delText>
        </w:r>
        <w:r w:rsidR="0039592D" w:rsidRPr="00675DD0" w:rsidDel="0013650C">
          <w:rPr>
            <w:lang w:val="hu-HU"/>
          </w:rPr>
          <w:delText>5</w:delText>
        </w:r>
        <w:r w:rsidRPr="00675DD0" w:rsidDel="0013650C">
          <w:rPr>
            <w:lang w:val="hu-HU"/>
          </w:rPr>
          <w:delText>.</w:delText>
        </w:r>
        <w:r w:rsidRPr="00675DD0" w:rsidDel="0013650C">
          <w:rPr>
            <w:spacing w:val="23"/>
            <w:lang w:val="hu-HU"/>
          </w:rPr>
          <w:delText xml:space="preserve"> </w:delText>
        </w:r>
        <w:r w:rsidRPr="00675DD0" w:rsidDel="0013650C">
          <w:rPr>
            <w:lang w:val="hu-HU"/>
          </w:rPr>
          <w:delText>évi</w:delText>
        </w:r>
        <w:r w:rsidRPr="00675DD0" w:rsidDel="0013650C">
          <w:rPr>
            <w:spacing w:val="24"/>
            <w:lang w:val="hu-HU"/>
          </w:rPr>
          <w:delText xml:space="preserve"> </w:delText>
        </w:r>
        <w:r w:rsidRPr="00675DD0" w:rsidDel="0013650C">
          <w:rPr>
            <w:spacing w:val="-1"/>
            <w:lang w:val="hu-HU"/>
          </w:rPr>
          <w:delText>C</w:delText>
        </w:r>
        <w:r w:rsidR="0039592D" w:rsidRPr="00675DD0" w:rsidDel="0013650C">
          <w:rPr>
            <w:spacing w:val="-1"/>
            <w:lang w:val="hu-HU"/>
          </w:rPr>
          <w:delText>XL</w:delText>
        </w:r>
        <w:r w:rsidRPr="00675DD0" w:rsidDel="0013650C">
          <w:rPr>
            <w:spacing w:val="-1"/>
            <w:lang w:val="hu-HU"/>
          </w:rPr>
          <w:delText>III.</w:delText>
        </w:r>
        <w:r w:rsidRPr="00675DD0" w:rsidDel="0013650C">
          <w:rPr>
            <w:spacing w:val="24"/>
            <w:lang w:val="hu-HU"/>
          </w:rPr>
          <w:delText xml:space="preserve"> </w:delText>
        </w:r>
        <w:r w:rsidRPr="00675DD0" w:rsidDel="0013650C">
          <w:rPr>
            <w:spacing w:val="-1"/>
            <w:lang w:val="hu-HU"/>
          </w:rPr>
          <w:delText>törvény</w:delText>
        </w:r>
        <w:r w:rsidRPr="00675DD0" w:rsidDel="0013650C">
          <w:rPr>
            <w:spacing w:val="24"/>
            <w:lang w:val="hu-HU"/>
          </w:rPr>
          <w:delText xml:space="preserve"> </w:delText>
        </w:r>
        <w:r w:rsidRPr="00675DD0" w:rsidDel="0013650C">
          <w:rPr>
            <w:lang w:val="hu-HU"/>
          </w:rPr>
          <w:delText>(a</w:delText>
        </w:r>
        <w:r w:rsidRPr="00675DD0" w:rsidDel="0013650C">
          <w:rPr>
            <w:spacing w:val="23"/>
            <w:lang w:val="hu-HU"/>
          </w:rPr>
          <w:delText xml:space="preserve"> </w:delText>
        </w:r>
        <w:r w:rsidRPr="00675DD0" w:rsidDel="0013650C">
          <w:rPr>
            <w:spacing w:val="-1"/>
            <w:lang w:val="hu-HU"/>
          </w:rPr>
          <w:delText>továbbiakban:</w:delText>
        </w:r>
        <w:r w:rsidRPr="00675DD0" w:rsidDel="0013650C">
          <w:rPr>
            <w:spacing w:val="97"/>
            <w:lang w:val="hu-HU"/>
          </w:rPr>
          <w:delText xml:space="preserve"> </w:delText>
        </w:r>
      </w:del>
      <w:r w:rsidRPr="00675DD0">
        <w:rPr>
          <w:lang w:val="hu-HU"/>
        </w:rPr>
        <w:t>Kbt.</w:t>
      </w:r>
      <w:del w:id="11" w:author="Trombitásné Dr. Domján Bernadett" w:date="2025-12-10T15:25:00Z" w16du:dateUtc="2025-12-10T14:25:00Z">
        <w:r w:rsidRPr="00675DD0" w:rsidDel="0013650C">
          <w:rPr>
            <w:lang w:val="hu-HU"/>
          </w:rPr>
          <w:delText>)</w:delText>
        </w:r>
      </w:del>
      <w:r w:rsidRPr="00675DD0">
        <w:rPr>
          <w:spacing w:val="12"/>
          <w:lang w:val="hu-HU"/>
        </w:rPr>
        <w:t xml:space="preserve"> </w:t>
      </w:r>
      <w:r w:rsidRPr="00675DD0">
        <w:rPr>
          <w:lang w:val="hu-HU"/>
        </w:rPr>
        <w:t>hatálya</w:t>
      </w:r>
      <w:r w:rsidRPr="00675DD0">
        <w:rPr>
          <w:spacing w:val="13"/>
          <w:lang w:val="hu-HU"/>
        </w:rPr>
        <w:t xml:space="preserve"> </w:t>
      </w:r>
      <w:r w:rsidRPr="00675DD0">
        <w:rPr>
          <w:lang w:val="hu-HU"/>
        </w:rPr>
        <w:t>alá</w:t>
      </w:r>
      <w:r w:rsidRPr="00675DD0">
        <w:rPr>
          <w:spacing w:val="15"/>
          <w:lang w:val="hu-HU"/>
        </w:rPr>
        <w:t xml:space="preserve"> </w:t>
      </w:r>
      <w:r w:rsidRPr="00675DD0">
        <w:rPr>
          <w:spacing w:val="-1"/>
          <w:lang w:val="hu-HU"/>
        </w:rPr>
        <w:t>tartozó</w:t>
      </w:r>
      <w:r w:rsidRPr="00675DD0">
        <w:rPr>
          <w:spacing w:val="14"/>
          <w:lang w:val="hu-HU"/>
        </w:rPr>
        <w:t xml:space="preserve"> </w:t>
      </w:r>
      <w:r w:rsidRPr="00675DD0">
        <w:rPr>
          <w:spacing w:val="-1"/>
          <w:lang w:val="hu-HU"/>
        </w:rPr>
        <w:t>közbeszerzései</w:t>
      </w:r>
      <w:r w:rsidRPr="00675DD0">
        <w:rPr>
          <w:spacing w:val="14"/>
          <w:lang w:val="hu-HU"/>
        </w:rPr>
        <w:t xml:space="preserve"> </w:t>
      </w:r>
      <w:r w:rsidRPr="00675DD0">
        <w:rPr>
          <w:spacing w:val="-1"/>
          <w:lang w:val="hu-HU"/>
        </w:rPr>
        <w:t>lebonyolítása</w:t>
      </w:r>
      <w:r w:rsidRPr="00675DD0">
        <w:rPr>
          <w:spacing w:val="14"/>
          <w:lang w:val="hu-HU"/>
        </w:rPr>
        <w:t xml:space="preserve"> </w:t>
      </w:r>
      <w:r w:rsidRPr="00675DD0">
        <w:rPr>
          <w:spacing w:val="-1"/>
          <w:lang w:val="hu-HU"/>
        </w:rPr>
        <w:t>során</w:t>
      </w:r>
      <w:del w:id="12" w:author="Trombitásné Dr. Domján Bernadett" w:date="2025-12-10T15:25:00Z" w16du:dateUtc="2025-12-10T14:25:00Z">
        <w:r w:rsidRPr="00675DD0" w:rsidDel="0013650C">
          <w:rPr>
            <w:spacing w:val="14"/>
            <w:lang w:val="hu-HU"/>
          </w:rPr>
          <w:delText xml:space="preserve"> </w:delText>
        </w:r>
      </w:del>
      <w:ins w:id="13" w:author="Trombitásné Dr. Domján Bernadett" w:date="2025-12-10T15:25:00Z" w16du:dateUtc="2025-12-10T14:25:00Z">
        <w:r w:rsidR="0013650C">
          <w:t xml:space="preserve">, </w:t>
        </w:r>
        <w:proofErr w:type="spellStart"/>
        <w:r w:rsidR="0013650C">
          <w:t>valamint</w:t>
        </w:r>
        <w:proofErr w:type="spellEnd"/>
        <w:r w:rsidR="0013650C">
          <w:t xml:space="preserve"> a </w:t>
        </w:r>
        <w:proofErr w:type="spellStart"/>
        <w:r w:rsidR="0013650C">
          <w:t>Kbt</w:t>
        </w:r>
        <w:proofErr w:type="spellEnd"/>
        <w:r w:rsidR="0013650C">
          <w:t xml:space="preserve">. </w:t>
        </w:r>
        <w:proofErr w:type="spellStart"/>
        <w:r w:rsidR="0013650C">
          <w:t>által</w:t>
        </w:r>
        <w:proofErr w:type="spellEnd"/>
        <w:r w:rsidR="0013650C">
          <w:t xml:space="preserve"> </w:t>
        </w:r>
        <w:proofErr w:type="spellStart"/>
        <w:r w:rsidR="0013650C">
          <w:t>meghatározott</w:t>
        </w:r>
        <w:proofErr w:type="spellEnd"/>
        <w:r w:rsidR="0013650C">
          <w:t xml:space="preserve">, </w:t>
        </w:r>
        <w:proofErr w:type="spellStart"/>
        <w:r w:rsidR="0013650C">
          <w:t>konkrét</w:t>
        </w:r>
        <w:proofErr w:type="spellEnd"/>
        <w:r w:rsidR="0013650C">
          <w:t xml:space="preserve"> </w:t>
        </w:r>
        <w:proofErr w:type="spellStart"/>
        <w:r w:rsidR="0013650C">
          <w:t>eljáráshoz</w:t>
        </w:r>
        <w:proofErr w:type="spellEnd"/>
        <w:r w:rsidR="0013650C">
          <w:t xml:space="preserve"> </w:t>
        </w:r>
        <w:proofErr w:type="spellStart"/>
        <w:r w:rsidR="0013650C">
          <w:t>nem</w:t>
        </w:r>
        <w:proofErr w:type="spellEnd"/>
        <w:r w:rsidR="0013650C">
          <w:t xml:space="preserve"> </w:t>
        </w:r>
        <w:proofErr w:type="spellStart"/>
        <w:r w:rsidR="0013650C">
          <w:t>kapcsolódó</w:t>
        </w:r>
        <w:proofErr w:type="spellEnd"/>
        <w:r w:rsidR="0013650C">
          <w:t xml:space="preserve"> </w:t>
        </w:r>
        <w:proofErr w:type="spellStart"/>
        <w:r w:rsidR="0013650C">
          <w:t>egyéb</w:t>
        </w:r>
        <w:proofErr w:type="spellEnd"/>
        <w:r w:rsidR="0013650C">
          <w:t xml:space="preserve"> </w:t>
        </w:r>
        <w:proofErr w:type="spellStart"/>
        <w:r w:rsidR="0013650C">
          <w:t>kötelezettségei</w:t>
        </w:r>
        <w:proofErr w:type="spellEnd"/>
        <w:r w:rsidR="0013650C">
          <w:t xml:space="preserve"> </w:t>
        </w:r>
        <w:proofErr w:type="spellStart"/>
        <w:r w:rsidR="0013650C">
          <w:t>teljesítése</w:t>
        </w:r>
        <w:proofErr w:type="spellEnd"/>
        <w:r w:rsidR="0013650C">
          <w:t xml:space="preserve"> </w:t>
        </w:r>
        <w:proofErr w:type="spellStart"/>
        <w:r w:rsidR="0013650C">
          <w:t>során</w:t>
        </w:r>
        <w:proofErr w:type="spellEnd"/>
        <w:r w:rsidR="0013650C" w:rsidRPr="007E0DEA">
          <w:t xml:space="preserve"> a </w:t>
        </w:r>
        <w:proofErr w:type="spellStart"/>
        <w:r w:rsidR="0013650C" w:rsidRPr="007E0DEA">
          <w:t>jelen</w:t>
        </w:r>
        <w:proofErr w:type="spellEnd"/>
        <w:r w:rsidR="0013650C" w:rsidRPr="007E0DEA">
          <w:t xml:space="preserve"> </w:t>
        </w:r>
        <w:proofErr w:type="spellStart"/>
        <w:r w:rsidR="0013650C" w:rsidRPr="007E0DEA">
          <w:t>szabályzat</w:t>
        </w:r>
        <w:proofErr w:type="spellEnd"/>
        <w:r w:rsidR="0013650C" w:rsidRPr="007E0DEA">
          <w:t xml:space="preserve"> </w:t>
        </w:r>
        <w:proofErr w:type="spellStart"/>
        <w:r w:rsidR="0013650C" w:rsidRPr="007E0DEA">
          <w:t>rendelkezései</w:t>
        </w:r>
        <w:proofErr w:type="spellEnd"/>
        <w:r w:rsidR="0013650C" w:rsidRPr="007E0DEA">
          <w:t xml:space="preserve"> </w:t>
        </w:r>
        <w:proofErr w:type="spellStart"/>
        <w:r w:rsidR="0013650C" w:rsidRPr="007E0DEA">
          <w:t>szerint</w:t>
        </w:r>
        <w:proofErr w:type="spellEnd"/>
        <w:r w:rsidR="0013650C" w:rsidRPr="007E0DEA">
          <w:t xml:space="preserve"> </w:t>
        </w:r>
        <w:proofErr w:type="spellStart"/>
        <w:r w:rsidR="0013650C" w:rsidRPr="007E0DEA">
          <w:t>köteles</w:t>
        </w:r>
        <w:proofErr w:type="spellEnd"/>
        <w:r w:rsidR="0013650C" w:rsidRPr="007E0DEA">
          <w:t xml:space="preserve"> </w:t>
        </w:r>
        <w:proofErr w:type="spellStart"/>
        <w:r w:rsidR="0013650C" w:rsidRPr="007E0DEA">
          <w:t>eljárni</w:t>
        </w:r>
        <w:proofErr w:type="spellEnd"/>
        <w:r w:rsidR="0013650C" w:rsidRPr="007E0DEA">
          <w:t>.</w:t>
        </w:r>
      </w:ins>
      <w:del w:id="14" w:author="Trombitásné Dr. Domján Bernadett" w:date="2025-12-10T15:25:00Z" w16du:dateUtc="2025-12-10T14:25:00Z">
        <w:r w:rsidRPr="00675DD0" w:rsidDel="0013650C">
          <w:rPr>
            <w:lang w:val="hu-HU"/>
          </w:rPr>
          <w:delText>a</w:delText>
        </w:r>
        <w:r w:rsidRPr="00675DD0" w:rsidDel="0013650C">
          <w:rPr>
            <w:spacing w:val="14"/>
            <w:lang w:val="hu-HU"/>
          </w:rPr>
          <w:delText xml:space="preserve"> </w:delText>
        </w:r>
        <w:r w:rsidRPr="00675DD0" w:rsidDel="0013650C">
          <w:rPr>
            <w:lang w:val="hu-HU"/>
          </w:rPr>
          <w:delText>jelen</w:delText>
        </w:r>
        <w:r w:rsidRPr="00675DD0" w:rsidDel="0013650C">
          <w:rPr>
            <w:spacing w:val="19"/>
            <w:lang w:val="hu-HU"/>
          </w:rPr>
          <w:delText xml:space="preserve"> </w:delText>
        </w:r>
        <w:r w:rsidRPr="00675DD0" w:rsidDel="0013650C">
          <w:rPr>
            <w:spacing w:val="-1"/>
            <w:lang w:val="hu-HU"/>
          </w:rPr>
          <w:delText>szabályzat</w:delText>
        </w:r>
        <w:r w:rsidRPr="00675DD0" w:rsidDel="0013650C">
          <w:rPr>
            <w:spacing w:val="63"/>
            <w:lang w:val="hu-HU"/>
          </w:rPr>
          <w:delText xml:space="preserve"> </w:delText>
        </w:r>
        <w:r w:rsidRPr="00675DD0" w:rsidDel="0013650C">
          <w:rPr>
            <w:spacing w:val="-1"/>
            <w:lang w:val="hu-HU"/>
          </w:rPr>
          <w:delText>rendelkezései</w:delText>
        </w:r>
        <w:r w:rsidRPr="00675DD0" w:rsidDel="0013650C">
          <w:rPr>
            <w:lang w:val="hu-HU"/>
          </w:rPr>
          <w:delText xml:space="preserve"> </w:delText>
        </w:r>
        <w:r w:rsidRPr="00675DD0" w:rsidDel="0013650C">
          <w:rPr>
            <w:spacing w:val="-1"/>
            <w:lang w:val="hu-HU"/>
          </w:rPr>
          <w:delText>szerint</w:delText>
        </w:r>
        <w:r w:rsidRPr="00675DD0" w:rsidDel="0013650C">
          <w:rPr>
            <w:lang w:val="hu-HU"/>
          </w:rPr>
          <w:delText xml:space="preserve"> </w:delText>
        </w:r>
        <w:r w:rsidRPr="00675DD0" w:rsidDel="0013650C">
          <w:rPr>
            <w:spacing w:val="-1"/>
            <w:lang w:val="hu-HU"/>
          </w:rPr>
          <w:delText>köteles</w:delText>
        </w:r>
        <w:r w:rsidRPr="00675DD0" w:rsidDel="0013650C">
          <w:rPr>
            <w:lang w:val="hu-HU"/>
          </w:rPr>
          <w:delText xml:space="preserve"> eljárni.</w:delText>
        </w:r>
      </w:del>
    </w:p>
    <w:p w14:paraId="6669C1C1" w14:textId="27208663" w:rsidR="007A05E1" w:rsidRPr="00675DD0" w:rsidRDefault="007A05E1" w:rsidP="00EB18B8">
      <w:pPr>
        <w:pStyle w:val="Szvegtrzs"/>
        <w:numPr>
          <w:ilvl w:val="1"/>
          <w:numId w:val="20"/>
        </w:numPr>
        <w:tabs>
          <w:tab w:val="left" w:pos="827"/>
        </w:tabs>
        <w:spacing w:before="120"/>
        <w:ind w:right="1412" w:hanging="360"/>
        <w:jc w:val="both"/>
        <w:rPr>
          <w:lang w:val="hu-HU"/>
        </w:rPr>
      </w:pPr>
      <w:r w:rsidRPr="00675DD0">
        <w:rPr>
          <w:lang w:val="hu-HU"/>
        </w:rPr>
        <w:t>Ahol e szabályzat közbeszerzési referenst említ, az alatt a közbeszerzési eljárás lebonyolításával megbízott ügyintézőt vagy közbeszerzési szakértelemmel rendelkező személyt is érteni kell, illetve az eljárásba bevont felelős akkreditált közbeszerzési szaktanácsadót</w:t>
      </w:r>
      <w:ins w:id="15" w:author="Trombitásné Dr. Domján Bernadett" w:date="2025-12-10T14:20:00Z" w16du:dateUtc="2025-12-10T13:20:00Z">
        <w:r w:rsidR="00397E33">
          <w:t xml:space="preserve"> (FAKSZ), </w:t>
        </w:r>
        <w:proofErr w:type="spellStart"/>
        <w:r w:rsidR="00397E33">
          <w:t>vagy</w:t>
        </w:r>
        <w:proofErr w:type="spellEnd"/>
        <w:r w:rsidR="00397E33">
          <w:t xml:space="preserve"> </w:t>
        </w:r>
        <w:proofErr w:type="spellStart"/>
        <w:r w:rsidR="00397E33">
          <w:t>állami</w:t>
        </w:r>
        <w:proofErr w:type="spellEnd"/>
        <w:r w:rsidR="00397E33">
          <w:t xml:space="preserve"> </w:t>
        </w:r>
        <w:proofErr w:type="spellStart"/>
        <w:r w:rsidR="00397E33">
          <w:t>közbeszerzési</w:t>
        </w:r>
        <w:proofErr w:type="spellEnd"/>
        <w:r w:rsidR="00397E33">
          <w:t xml:space="preserve"> </w:t>
        </w:r>
        <w:proofErr w:type="spellStart"/>
        <w:r w:rsidR="00397E33">
          <w:t>szaktanácsadót</w:t>
        </w:r>
        <w:proofErr w:type="spellEnd"/>
        <w:r w:rsidR="00397E33" w:rsidRPr="007E0DEA">
          <w:t xml:space="preserve"> </w:t>
        </w:r>
        <w:r w:rsidR="00397E33">
          <w:t xml:space="preserve">(ÁKSZ) </w:t>
        </w:r>
        <w:r w:rsidR="00397E33" w:rsidRPr="007E0DEA">
          <w:t>is</w:t>
        </w:r>
        <w:r w:rsidR="00397E33">
          <w:t xml:space="preserve"> </w:t>
        </w:r>
        <w:proofErr w:type="spellStart"/>
        <w:r w:rsidR="00397E33">
          <w:t>érteni</w:t>
        </w:r>
        <w:proofErr w:type="spellEnd"/>
        <w:r w:rsidR="00397E33">
          <w:t xml:space="preserve"> </w:t>
        </w:r>
        <w:proofErr w:type="spellStart"/>
        <w:r w:rsidR="00397E33">
          <w:t>kell</w:t>
        </w:r>
      </w:ins>
      <w:proofErr w:type="spellEnd"/>
      <w:del w:id="16" w:author="Trombitásné Dr. Domján Bernadett" w:date="2025-12-10T15:38:00Z" w16du:dateUtc="2025-12-10T14:38:00Z">
        <w:r w:rsidRPr="00675DD0" w:rsidDel="00376D93">
          <w:rPr>
            <w:lang w:val="hu-HU"/>
          </w:rPr>
          <w:delText xml:space="preserve"> is</w:delText>
        </w:r>
      </w:del>
      <w:r w:rsidRPr="00675DD0">
        <w:rPr>
          <w:lang w:val="hu-HU"/>
        </w:rPr>
        <w:t>.</w:t>
      </w:r>
    </w:p>
    <w:p w14:paraId="2C9988D8" w14:textId="77777777" w:rsidR="006B46A0" w:rsidRPr="00675DD0" w:rsidRDefault="006B46A0">
      <w:pPr>
        <w:rPr>
          <w:rFonts w:ascii="Garamond" w:eastAsia="Garamond" w:hAnsi="Garamond" w:cs="Garamond"/>
          <w:sz w:val="24"/>
          <w:szCs w:val="24"/>
          <w:lang w:val="hu-HU"/>
        </w:rPr>
      </w:pPr>
    </w:p>
    <w:p w14:paraId="02631213" w14:textId="77777777" w:rsidR="006B46A0" w:rsidRPr="00675DD0" w:rsidRDefault="00162C6A">
      <w:pPr>
        <w:pStyle w:val="Cmsor1"/>
        <w:ind w:right="1293"/>
        <w:jc w:val="center"/>
        <w:rPr>
          <w:rFonts w:cs="Garamond"/>
          <w:b w:val="0"/>
          <w:bCs w:val="0"/>
          <w:i w:val="0"/>
          <w:sz w:val="24"/>
          <w:szCs w:val="24"/>
          <w:lang w:val="hu-HU"/>
        </w:rPr>
      </w:pPr>
      <w:bookmarkStart w:id="17" w:name="_bookmark1"/>
      <w:bookmarkEnd w:id="17"/>
      <w:r w:rsidRPr="00675DD0">
        <w:rPr>
          <w:sz w:val="24"/>
          <w:szCs w:val="24"/>
          <w:lang w:val="hu-HU"/>
        </w:rPr>
        <w:t>A</w:t>
      </w:r>
      <w:r w:rsidRPr="00675DD0">
        <w:rPr>
          <w:spacing w:val="-48"/>
          <w:sz w:val="24"/>
          <w:szCs w:val="24"/>
          <w:lang w:val="hu-HU"/>
        </w:rPr>
        <w:t xml:space="preserve"> </w:t>
      </w:r>
      <w:r w:rsidRPr="00675DD0">
        <w:rPr>
          <w:spacing w:val="-2"/>
          <w:sz w:val="24"/>
          <w:szCs w:val="24"/>
          <w:lang w:val="hu-HU"/>
        </w:rPr>
        <w:t>közbeszerzési</w:t>
      </w:r>
      <w:r w:rsidRPr="00675DD0">
        <w:rPr>
          <w:spacing w:val="-48"/>
          <w:sz w:val="24"/>
          <w:szCs w:val="24"/>
          <w:lang w:val="hu-HU"/>
        </w:rPr>
        <w:t xml:space="preserve"> </w:t>
      </w:r>
      <w:r w:rsidRPr="00675DD0">
        <w:rPr>
          <w:spacing w:val="-2"/>
          <w:sz w:val="24"/>
          <w:szCs w:val="24"/>
          <w:lang w:val="hu-HU"/>
        </w:rPr>
        <w:t>eljárás</w:t>
      </w:r>
      <w:r w:rsidRPr="00675DD0">
        <w:rPr>
          <w:spacing w:val="-49"/>
          <w:sz w:val="24"/>
          <w:szCs w:val="24"/>
          <w:lang w:val="hu-HU"/>
        </w:rPr>
        <w:t xml:space="preserve"> </w:t>
      </w:r>
      <w:r w:rsidRPr="00675DD0">
        <w:rPr>
          <w:spacing w:val="-2"/>
          <w:sz w:val="24"/>
          <w:szCs w:val="24"/>
          <w:lang w:val="hu-HU"/>
        </w:rPr>
        <w:t>előkészítése</w:t>
      </w:r>
    </w:p>
    <w:p w14:paraId="2DB9110F" w14:textId="77777777" w:rsidR="006B46A0" w:rsidRPr="00675DD0" w:rsidRDefault="006B46A0">
      <w:pPr>
        <w:spacing w:before="6"/>
        <w:rPr>
          <w:rFonts w:ascii="Garamond" w:eastAsia="Garamond" w:hAnsi="Garamond" w:cs="Garamond"/>
          <w:b/>
          <w:bCs/>
          <w:i/>
          <w:sz w:val="24"/>
          <w:szCs w:val="24"/>
          <w:lang w:val="hu-HU"/>
        </w:rPr>
      </w:pPr>
    </w:p>
    <w:p w14:paraId="2FD04219" w14:textId="77777777" w:rsidR="006B46A0" w:rsidRPr="00675DD0" w:rsidRDefault="00162C6A">
      <w:pPr>
        <w:pStyle w:val="Cmsor2"/>
        <w:spacing w:before="74"/>
        <w:ind w:right="1301"/>
        <w:jc w:val="center"/>
        <w:rPr>
          <w:rFonts w:cs="Garamond"/>
          <w:i w:val="0"/>
          <w:sz w:val="24"/>
          <w:szCs w:val="24"/>
          <w:lang w:val="hu-HU"/>
        </w:rPr>
      </w:pPr>
      <w:bookmarkStart w:id="18" w:name="_bookmark2"/>
      <w:bookmarkEnd w:id="18"/>
      <w:r w:rsidRPr="00675DD0">
        <w:rPr>
          <w:sz w:val="24"/>
          <w:szCs w:val="24"/>
          <w:lang w:val="hu-HU"/>
        </w:rPr>
        <w:t>Szakértői</w:t>
      </w:r>
      <w:r w:rsidRPr="00675DD0">
        <w:rPr>
          <w:spacing w:val="-22"/>
          <w:sz w:val="24"/>
          <w:szCs w:val="24"/>
          <w:lang w:val="hu-HU"/>
        </w:rPr>
        <w:t xml:space="preserve"> </w:t>
      </w:r>
      <w:r w:rsidRPr="00675DD0">
        <w:rPr>
          <w:spacing w:val="-1"/>
          <w:sz w:val="24"/>
          <w:szCs w:val="24"/>
          <w:lang w:val="hu-HU"/>
        </w:rPr>
        <w:t>munkacsoport</w:t>
      </w:r>
    </w:p>
    <w:p w14:paraId="638474CC" w14:textId="024FFBD9" w:rsidR="006B46A0" w:rsidRPr="00863BF6" w:rsidRDefault="00162C6A" w:rsidP="00863BF6">
      <w:pPr>
        <w:pStyle w:val="Szvegtrzs"/>
        <w:numPr>
          <w:ilvl w:val="1"/>
          <w:numId w:val="20"/>
        </w:numPr>
        <w:tabs>
          <w:tab w:val="left" w:pos="827"/>
        </w:tabs>
        <w:spacing w:before="120"/>
        <w:ind w:right="1412" w:hanging="360"/>
        <w:jc w:val="both"/>
        <w:rPr>
          <w:rFonts w:cs="Garamond"/>
          <w:lang w:val="hu-HU"/>
        </w:rPr>
      </w:pPr>
      <w:r w:rsidRPr="00675DD0">
        <w:rPr>
          <w:lang w:val="hu-HU"/>
        </w:rPr>
        <w:t>A</w:t>
      </w:r>
      <w:r w:rsidRPr="00675DD0">
        <w:rPr>
          <w:spacing w:val="2"/>
          <w:lang w:val="hu-HU"/>
        </w:rPr>
        <w:t xml:space="preserve"> </w:t>
      </w:r>
      <w:r w:rsidRPr="00675DD0">
        <w:rPr>
          <w:spacing w:val="-1"/>
          <w:lang w:val="hu-HU"/>
        </w:rPr>
        <w:t>közbeszerzési</w:t>
      </w:r>
      <w:r w:rsidRPr="00675DD0">
        <w:rPr>
          <w:spacing w:val="59"/>
          <w:lang w:val="hu-HU"/>
        </w:rPr>
        <w:t xml:space="preserve"> </w:t>
      </w:r>
      <w:r w:rsidRPr="00675DD0">
        <w:rPr>
          <w:lang w:val="hu-HU"/>
        </w:rPr>
        <w:t>eljárás</w:t>
      </w:r>
      <w:r w:rsidRPr="00675DD0">
        <w:rPr>
          <w:spacing w:val="58"/>
          <w:lang w:val="hu-HU"/>
        </w:rPr>
        <w:t xml:space="preserve"> </w:t>
      </w:r>
      <w:r w:rsidRPr="00675DD0">
        <w:rPr>
          <w:spacing w:val="-1"/>
          <w:lang w:val="hu-HU"/>
        </w:rPr>
        <w:t>előkészítésére</w:t>
      </w:r>
      <w:r w:rsidRPr="00675DD0">
        <w:rPr>
          <w:spacing w:val="6"/>
          <w:lang w:val="hu-HU"/>
        </w:rPr>
        <w:t xml:space="preserve"> </w:t>
      </w:r>
      <w:r w:rsidRPr="00675DD0">
        <w:rPr>
          <w:spacing w:val="-1"/>
          <w:lang w:val="hu-HU"/>
        </w:rPr>
        <w:t>megfelelő</w:t>
      </w:r>
      <w:r w:rsidRPr="00675DD0">
        <w:rPr>
          <w:spacing w:val="3"/>
          <w:lang w:val="hu-HU"/>
        </w:rPr>
        <w:t xml:space="preserve"> </w:t>
      </w:r>
      <w:r w:rsidRPr="00675DD0">
        <w:rPr>
          <w:lang w:val="hu-HU"/>
        </w:rPr>
        <w:t>–</w:t>
      </w:r>
      <w:r w:rsidRPr="00675DD0">
        <w:rPr>
          <w:spacing w:val="2"/>
          <w:lang w:val="hu-HU"/>
        </w:rPr>
        <w:t xml:space="preserve"> </w:t>
      </w:r>
      <w:r w:rsidRPr="00675DD0">
        <w:rPr>
          <w:spacing w:val="-1"/>
          <w:lang w:val="hu-HU"/>
        </w:rPr>
        <w:t>közbeszerzési,</w:t>
      </w:r>
      <w:r w:rsidRPr="00675DD0">
        <w:rPr>
          <w:spacing w:val="2"/>
          <w:lang w:val="hu-HU"/>
        </w:rPr>
        <w:t xml:space="preserve"> </w:t>
      </w:r>
      <w:r w:rsidRPr="00675DD0">
        <w:rPr>
          <w:spacing w:val="-1"/>
          <w:lang w:val="hu-HU"/>
        </w:rPr>
        <w:t>jogi,</w:t>
      </w:r>
      <w:r w:rsidRPr="00675DD0">
        <w:rPr>
          <w:spacing w:val="2"/>
          <w:lang w:val="hu-HU"/>
        </w:rPr>
        <w:t xml:space="preserve"> </w:t>
      </w:r>
      <w:r w:rsidRPr="00675DD0">
        <w:rPr>
          <w:spacing w:val="-1"/>
          <w:lang w:val="hu-HU"/>
        </w:rPr>
        <w:t>pénzügyi,</w:t>
      </w:r>
      <w:r w:rsidRPr="00675DD0">
        <w:rPr>
          <w:spacing w:val="95"/>
          <w:lang w:val="hu-HU"/>
        </w:rPr>
        <w:t xml:space="preserve"> </w:t>
      </w:r>
      <w:r w:rsidRPr="00675DD0">
        <w:rPr>
          <w:spacing w:val="-1"/>
          <w:lang w:val="hu-HU"/>
        </w:rPr>
        <w:t>közbeszerzés</w:t>
      </w:r>
      <w:r w:rsidR="00786E0F" w:rsidRPr="00675DD0">
        <w:rPr>
          <w:spacing w:val="-1"/>
          <w:lang w:val="hu-HU"/>
        </w:rPr>
        <w:t xml:space="preserve"> </w:t>
      </w:r>
      <w:r w:rsidRPr="00675DD0">
        <w:rPr>
          <w:spacing w:val="-1"/>
          <w:lang w:val="hu-HU"/>
        </w:rPr>
        <w:t>tárgya</w:t>
      </w:r>
      <w:r w:rsidRPr="00675DD0">
        <w:rPr>
          <w:spacing w:val="54"/>
          <w:lang w:val="hu-HU"/>
        </w:rPr>
        <w:t xml:space="preserve"> </w:t>
      </w:r>
      <w:r w:rsidRPr="00675DD0">
        <w:rPr>
          <w:spacing w:val="-1"/>
          <w:lang w:val="hu-HU"/>
        </w:rPr>
        <w:t>szerinti</w:t>
      </w:r>
      <w:r w:rsidRPr="00675DD0">
        <w:rPr>
          <w:spacing w:val="55"/>
          <w:lang w:val="hu-HU"/>
        </w:rPr>
        <w:t xml:space="preserve"> </w:t>
      </w:r>
      <w:r w:rsidRPr="00675DD0">
        <w:rPr>
          <w:lang w:val="hu-HU"/>
        </w:rPr>
        <w:t>–</w:t>
      </w:r>
      <w:r w:rsidRPr="00675DD0">
        <w:rPr>
          <w:spacing w:val="52"/>
          <w:lang w:val="hu-HU"/>
        </w:rPr>
        <w:t xml:space="preserve"> </w:t>
      </w:r>
      <w:r w:rsidRPr="00675DD0">
        <w:rPr>
          <w:spacing w:val="-1"/>
          <w:lang w:val="hu-HU"/>
        </w:rPr>
        <w:t>szakértelemmel</w:t>
      </w:r>
      <w:r w:rsidRPr="00675DD0">
        <w:rPr>
          <w:spacing w:val="51"/>
          <w:lang w:val="hu-HU"/>
        </w:rPr>
        <w:t xml:space="preserve"> </w:t>
      </w:r>
      <w:r w:rsidRPr="00675DD0">
        <w:rPr>
          <w:lang w:val="hu-HU"/>
        </w:rPr>
        <w:t>rendelkező</w:t>
      </w:r>
      <w:r w:rsidRPr="00675DD0">
        <w:rPr>
          <w:spacing w:val="50"/>
          <w:lang w:val="hu-HU"/>
        </w:rPr>
        <w:t xml:space="preserve"> </w:t>
      </w:r>
      <w:r w:rsidRPr="00675DD0">
        <w:rPr>
          <w:lang w:val="hu-HU"/>
        </w:rPr>
        <w:t>tagokból</w:t>
      </w:r>
      <w:r w:rsidRPr="00675DD0">
        <w:rPr>
          <w:spacing w:val="50"/>
          <w:lang w:val="hu-HU"/>
        </w:rPr>
        <w:t xml:space="preserve"> </w:t>
      </w:r>
      <w:r w:rsidRPr="00675DD0">
        <w:rPr>
          <w:spacing w:val="-1"/>
          <w:lang w:val="hu-HU"/>
        </w:rPr>
        <w:t>álló</w:t>
      </w:r>
      <w:r w:rsidRPr="00675DD0">
        <w:rPr>
          <w:spacing w:val="54"/>
          <w:lang w:val="hu-HU"/>
        </w:rPr>
        <w:t xml:space="preserve"> </w:t>
      </w:r>
      <w:r w:rsidRPr="00675DD0">
        <w:rPr>
          <w:spacing w:val="-1"/>
          <w:lang w:val="hu-HU"/>
        </w:rPr>
        <w:t>szakértői</w:t>
      </w:r>
      <w:r w:rsidRPr="00675DD0">
        <w:rPr>
          <w:spacing w:val="65"/>
          <w:lang w:val="hu-HU"/>
        </w:rPr>
        <w:t xml:space="preserve"> </w:t>
      </w:r>
      <w:r w:rsidRPr="00675DD0">
        <w:rPr>
          <w:rFonts w:cs="Garamond"/>
          <w:spacing w:val="-1"/>
          <w:lang w:val="hu-HU"/>
        </w:rPr>
        <w:t>munkacsoportot</w:t>
      </w:r>
      <w:r w:rsidRPr="00675DD0">
        <w:rPr>
          <w:rFonts w:cs="Garamond"/>
          <w:spacing w:val="-3"/>
          <w:lang w:val="hu-HU"/>
        </w:rPr>
        <w:t xml:space="preserve"> </w:t>
      </w:r>
      <w:r w:rsidRPr="00675DD0">
        <w:rPr>
          <w:lang w:val="hu-HU"/>
        </w:rPr>
        <w:t>(a</w:t>
      </w:r>
      <w:r w:rsidRPr="00675DD0">
        <w:rPr>
          <w:spacing w:val="-1"/>
          <w:lang w:val="hu-HU"/>
        </w:rPr>
        <w:t xml:space="preserve"> </w:t>
      </w:r>
      <w:r w:rsidRPr="00675DD0">
        <w:rPr>
          <w:lang w:val="hu-HU"/>
        </w:rPr>
        <w:t>továbbiakban:</w:t>
      </w:r>
      <w:r w:rsidRPr="00675DD0">
        <w:rPr>
          <w:spacing w:val="-2"/>
          <w:lang w:val="hu-HU"/>
        </w:rPr>
        <w:t xml:space="preserve"> </w:t>
      </w:r>
      <w:r w:rsidRPr="00675DD0">
        <w:rPr>
          <w:spacing w:val="-1"/>
          <w:lang w:val="hu-HU"/>
        </w:rPr>
        <w:t>munkacsoport)</w:t>
      </w:r>
      <w:r w:rsidRPr="00675DD0">
        <w:rPr>
          <w:lang w:val="hu-HU"/>
        </w:rPr>
        <w:t xml:space="preserve"> kell</w:t>
      </w:r>
      <w:r w:rsidRPr="00675DD0">
        <w:rPr>
          <w:spacing w:val="-1"/>
          <w:lang w:val="hu-HU"/>
        </w:rPr>
        <w:t xml:space="preserve"> </w:t>
      </w:r>
      <w:r w:rsidRPr="00675DD0">
        <w:rPr>
          <w:lang w:val="hu-HU"/>
        </w:rPr>
        <w:t>létrehozni.</w:t>
      </w:r>
      <w:r w:rsidRPr="00675DD0">
        <w:rPr>
          <w:spacing w:val="-2"/>
          <w:lang w:val="hu-HU"/>
        </w:rPr>
        <w:t xml:space="preserve"> </w:t>
      </w:r>
      <w:r w:rsidRPr="00675DD0">
        <w:rPr>
          <w:lang w:val="hu-HU"/>
        </w:rPr>
        <w:t>A</w:t>
      </w:r>
      <w:r w:rsidRPr="00675DD0">
        <w:rPr>
          <w:spacing w:val="-1"/>
          <w:lang w:val="hu-HU"/>
        </w:rPr>
        <w:t xml:space="preserve"> mun</w:t>
      </w:r>
      <w:r w:rsidRPr="00675DD0">
        <w:rPr>
          <w:rFonts w:cs="Garamond"/>
          <w:spacing w:val="-1"/>
          <w:lang w:val="hu-HU"/>
        </w:rPr>
        <w:t>kacsoport</w:t>
      </w:r>
      <w:r w:rsidRPr="00675DD0">
        <w:rPr>
          <w:rFonts w:cs="Garamond"/>
          <w:spacing w:val="-3"/>
          <w:lang w:val="hu-HU"/>
        </w:rPr>
        <w:t xml:space="preserve"> </w:t>
      </w:r>
      <w:r w:rsidRPr="00675DD0">
        <w:rPr>
          <w:rFonts w:cs="Garamond"/>
          <w:lang w:val="hu-HU"/>
        </w:rPr>
        <w:t>tagjai</w:t>
      </w:r>
      <w:r w:rsidRPr="00675DD0">
        <w:rPr>
          <w:rFonts w:cs="Garamond"/>
          <w:spacing w:val="-2"/>
          <w:lang w:val="hu-HU"/>
        </w:rPr>
        <w:t xml:space="preserve"> </w:t>
      </w:r>
      <w:r w:rsidRPr="00675DD0">
        <w:rPr>
          <w:rFonts w:cs="Garamond"/>
          <w:lang w:val="hu-HU"/>
        </w:rPr>
        <w:t>a</w:t>
      </w:r>
      <w:r w:rsidRPr="00675DD0">
        <w:rPr>
          <w:rFonts w:cs="Garamond"/>
          <w:spacing w:val="63"/>
          <w:lang w:val="hu-HU"/>
        </w:rPr>
        <w:t xml:space="preserve"> </w:t>
      </w:r>
      <w:r w:rsidR="008C4ECE" w:rsidRPr="00675DD0">
        <w:rPr>
          <w:spacing w:val="-1"/>
          <w:lang w:val="hu-HU"/>
        </w:rPr>
        <w:t>Társulás Elnöke</w:t>
      </w:r>
      <w:r w:rsidRPr="00675DD0">
        <w:rPr>
          <w:spacing w:val="25"/>
          <w:lang w:val="hu-HU"/>
        </w:rPr>
        <w:t xml:space="preserve"> </w:t>
      </w:r>
      <w:r w:rsidRPr="00675DD0">
        <w:rPr>
          <w:lang w:val="hu-HU"/>
        </w:rPr>
        <w:t>által</w:t>
      </w:r>
      <w:r w:rsidRPr="00675DD0">
        <w:rPr>
          <w:spacing w:val="22"/>
          <w:lang w:val="hu-HU"/>
        </w:rPr>
        <w:t xml:space="preserve"> </w:t>
      </w:r>
      <w:r w:rsidRPr="00675DD0">
        <w:rPr>
          <w:spacing w:val="-1"/>
          <w:lang w:val="hu-HU"/>
        </w:rPr>
        <w:t>írásban</w:t>
      </w:r>
      <w:r w:rsidRPr="00675DD0">
        <w:rPr>
          <w:spacing w:val="21"/>
          <w:lang w:val="hu-HU"/>
        </w:rPr>
        <w:t xml:space="preserve"> </w:t>
      </w:r>
      <w:r w:rsidRPr="00675DD0">
        <w:rPr>
          <w:lang w:val="hu-HU"/>
        </w:rPr>
        <w:t>kijelölt,</w:t>
      </w:r>
      <w:r w:rsidRPr="00675DD0">
        <w:rPr>
          <w:spacing w:val="21"/>
          <w:lang w:val="hu-HU"/>
        </w:rPr>
        <w:t xml:space="preserve"> </w:t>
      </w:r>
      <w:r w:rsidRPr="00675DD0">
        <w:rPr>
          <w:spacing w:val="-1"/>
          <w:lang w:val="hu-HU"/>
        </w:rPr>
        <w:t>megfelelő</w:t>
      </w:r>
      <w:r w:rsidRPr="00675DD0">
        <w:rPr>
          <w:spacing w:val="21"/>
          <w:lang w:val="hu-HU"/>
        </w:rPr>
        <w:t xml:space="preserve"> </w:t>
      </w:r>
      <w:r w:rsidRPr="00675DD0">
        <w:rPr>
          <w:spacing w:val="-1"/>
          <w:lang w:val="hu-HU"/>
        </w:rPr>
        <w:t>szakértelemmel</w:t>
      </w:r>
      <w:r w:rsidRPr="00675DD0">
        <w:rPr>
          <w:spacing w:val="21"/>
          <w:lang w:val="hu-HU"/>
        </w:rPr>
        <w:t xml:space="preserve"> </w:t>
      </w:r>
      <w:r w:rsidRPr="00675DD0">
        <w:rPr>
          <w:lang w:val="hu-HU"/>
        </w:rPr>
        <w:t>rendelkező</w:t>
      </w:r>
      <w:r w:rsidRPr="00675DD0">
        <w:rPr>
          <w:spacing w:val="59"/>
          <w:lang w:val="hu-HU"/>
        </w:rPr>
        <w:t xml:space="preserve"> </w:t>
      </w:r>
      <w:r w:rsidRPr="00675DD0">
        <w:rPr>
          <w:lang w:val="hu-HU"/>
        </w:rPr>
        <w:t>személy</w:t>
      </w:r>
      <w:ins w:id="19" w:author="Trombitásné Dr. Domján Bernadett" w:date="2025-12-10T14:26:00Z" w16du:dateUtc="2025-12-10T13:26:00Z">
        <w:r w:rsidR="006349ED">
          <w:rPr>
            <w:lang w:val="hu-HU"/>
          </w:rPr>
          <w:t>(</w:t>
        </w:r>
        <w:proofErr w:type="spellStart"/>
        <w:r w:rsidR="006349ED">
          <w:rPr>
            <w:lang w:val="hu-HU"/>
          </w:rPr>
          <w:t>ek</w:t>
        </w:r>
        <w:proofErr w:type="spellEnd"/>
        <w:r w:rsidR="006349ED">
          <w:rPr>
            <w:lang w:val="hu-HU"/>
          </w:rPr>
          <w:t>)</w:t>
        </w:r>
      </w:ins>
      <w:r w:rsidRPr="00675DD0">
        <w:rPr>
          <w:lang w:val="hu-HU"/>
        </w:rPr>
        <w:t>,</w:t>
      </w:r>
      <w:r w:rsidRPr="00675DD0">
        <w:rPr>
          <w:spacing w:val="7"/>
          <w:lang w:val="hu-HU"/>
        </w:rPr>
        <w:t xml:space="preserve"> </w:t>
      </w:r>
      <w:r w:rsidRPr="00675DD0">
        <w:rPr>
          <w:lang w:val="hu-HU"/>
        </w:rPr>
        <w:t>a</w:t>
      </w:r>
      <w:r w:rsidRPr="00675DD0">
        <w:rPr>
          <w:spacing w:val="7"/>
          <w:lang w:val="hu-HU"/>
        </w:rPr>
        <w:t xml:space="preserve"> </w:t>
      </w:r>
      <w:r w:rsidR="00B72442" w:rsidRPr="00675DD0">
        <w:rPr>
          <w:lang w:val="hu-HU"/>
        </w:rPr>
        <w:t>felelős akkreditált közbeszerzési szaktanácsadó</w:t>
      </w:r>
      <w:ins w:id="20" w:author="Trombitásné Dr. Domján Bernadett" w:date="2025-12-10T14:21:00Z" w16du:dateUtc="2025-12-10T13:21:00Z">
        <w:r w:rsidR="000D7046">
          <w:rPr>
            <w:lang w:val="hu-HU"/>
          </w:rPr>
          <w:t xml:space="preserve"> és/vagy az állami közbeszerzési szaktanácsadó</w:t>
        </w:r>
      </w:ins>
      <w:del w:id="21" w:author="Trombitásné Dr. Domján Bernadett" w:date="2025-12-10T14:21:00Z" w16du:dateUtc="2025-12-10T13:21:00Z">
        <w:r w:rsidRPr="00675DD0" w:rsidDel="000D7046">
          <w:rPr>
            <w:lang w:val="hu-HU"/>
          </w:rPr>
          <w:delText>,</w:delText>
        </w:r>
        <w:r w:rsidRPr="00675DD0" w:rsidDel="000D7046">
          <w:rPr>
            <w:spacing w:val="7"/>
            <w:lang w:val="hu-HU"/>
          </w:rPr>
          <w:delText xml:space="preserve"> </w:delText>
        </w:r>
        <w:r w:rsidRPr="00675DD0" w:rsidDel="000D7046">
          <w:rPr>
            <w:spacing w:val="-1"/>
            <w:lang w:val="hu-HU"/>
          </w:rPr>
          <w:delText>továbbá</w:delText>
        </w:r>
        <w:r w:rsidRPr="00675DD0" w:rsidDel="000D7046">
          <w:rPr>
            <w:spacing w:val="7"/>
            <w:lang w:val="hu-HU"/>
          </w:rPr>
          <w:delText xml:space="preserve"> </w:delText>
        </w:r>
        <w:r w:rsidRPr="00675DD0" w:rsidDel="000D7046">
          <w:rPr>
            <w:lang w:val="hu-HU"/>
          </w:rPr>
          <w:delText>a</w:delText>
        </w:r>
        <w:r w:rsidRPr="00675DD0" w:rsidDel="000D7046">
          <w:rPr>
            <w:spacing w:val="7"/>
            <w:lang w:val="hu-HU"/>
          </w:rPr>
          <w:delText xml:space="preserve"> </w:delText>
        </w:r>
        <w:r w:rsidRPr="00675DD0" w:rsidDel="000D7046">
          <w:rPr>
            <w:spacing w:val="-1"/>
            <w:lang w:val="hu-HU"/>
          </w:rPr>
          <w:delText>független</w:delText>
        </w:r>
        <w:r w:rsidRPr="00675DD0" w:rsidDel="000D7046">
          <w:rPr>
            <w:spacing w:val="6"/>
            <w:lang w:val="hu-HU"/>
          </w:rPr>
          <w:delText xml:space="preserve"> </w:delText>
        </w:r>
        <w:r w:rsidR="00B72442" w:rsidRPr="00675DD0" w:rsidDel="000D7046">
          <w:rPr>
            <w:lang w:val="hu-HU"/>
          </w:rPr>
          <w:delText>felelős akkreditált közbeszerzési szaktanácsadó</w:delText>
        </w:r>
      </w:del>
      <w:r w:rsidRPr="00675DD0">
        <w:rPr>
          <w:lang w:val="hu-HU"/>
        </w:rPr>
        <w:t>.</w:t>
      </w:r>
      <w:r w:rsidRPr="00675DD0">
        <w:rPr>
          <w:spacing w:val="5"/>
          <w:lang w:val="hu-HU"/>
        </w:rPr>
        <w:t xml:space="preserve"> </w:t>
      </w:r>
      <w:r w:rsidRPr="00675DD0">
        <w:rPr>
          <w:lang w:val="hu-HU"/>
        </w:rPr>
        <w:t>A</w:t>
      </w:r>
      <w:r w:rsidRPr="00675DD0">
        <w:rPr>
          <w:spacing w:val="5"/>
          <w:lang w:val="hu-HU"/>
        </w:rPr>
        <w:t xml:space="preserve"> </w:t>
      </w:r>
      <w:del w:id="22" w:author="Trombitásné Dr. Domján Bernadett" w:date="2025-12-10T14:23:00Z" w16du:dateUtc="2025-12-10T13:23:00Z">
        <w:r w:rsidRPr="00675DD0" w:rsidDel="00BF27B2">
          <w:rPr>
            <w:spacing w:val="-1"/>
            <w:lang w:val="hu-HU"/>
          </w:rPr>
          <w:delText>munkacsoport</w:delText>
        </w:r>
        <w:r w:rsidRPr="00675DD0" w:rsidDel="00BF27B2">
          <w:rPr>
            <w:spacing w:val="4"/>
            <w:lang w:val="hu-HU"/>
          </w:rPr>
          <w:delText xml:space="preserve"> </w:delText>
        </w:r>
        <w:r w:rsidRPr="00675DD0" w:rsidDel="00BF27B2">
          <w:rPr>
            <w:spacing w:val="-1"/>
            <w:lang w:val="hu-HU"/>
          </w:rPr>
          <w:delText>bármely</w:delText>
        </w:r>
        <w:r w:rsidRPr="00675DD0" w:rsidDel="00BF27B2">
          <w:rPr>
            <w:spacing w:val="5"/>
            <w:lang w:val="hu-HU"/>
          </w:rPr>
          <w:delText xml:space="preserve"> </w:delText>
        </w:r>
        <w:r w:rsidRPr="00675DD0" w:rsidDel="00BF27B2">
          <w:rPr>
            <w:lang w:val="hu-HU"/>
          </w:rPr>
          <w:delText>tagja</w:delText>
        </w:r>
        <w:r w:rsidRPr="00675DD0" w:rsidDel="00BF27B2">
          <w:rPr>
            <w:spacing w:val="5"/>
            <w:lang w:val="hu-HU"/>
          </w:rPr>
          <w:delText xml:space="preserve"> </w:delText>
        </w:r>
        <w:r w:rsidRPr="00675DD0" w:rsidDel="00BF27B2">
          <w:rPr>
            <w:spacing w:val="-1"/>
            <w:lang w:val="hu-HU"/>
          </w:rPr>
          <w:delText>személyében</w:delText>
        </w:r>
        <w:r w:rsidRPr="00675DD0" w:rsidDel="00BF27B2">
          <w:rPr>
            <w:spacing w:val="4"/>
            <w:lang w:val="hu-HU"/>
          </w:rPr>
          <w:delText xml:space="preserve"> </w:delText>
        </w:r>
        <w:r w:rsidRPr="00675DD0" w:rsidDel="00BF27B2">
          <w:rPr>
            <w:spacing w:val="-1"/>
            <w:lang w:val="hu-HU"/>
          </w:rPr>
          <w:delText>történ</w:delText>
        </w:r>
      </w:del>
      <w:del w:id="23" w:author="Trombitásné Dr. Domján Bernadett" w:date="2025-12-10T14:22:00Z" w16du:dateUtc="2025-12-10T13:22:00Z">
        <w:r w:rsidRPr="00675DD0" w:rsidDel="00BF27B2">
          <w:rPr>
            <w:spacing w:val="-1"/>
            <w:lang w:val="hu-HU"/>
          </w:rPr>
          <w:delText>t</w:delText>
        </w:r>
      </w:del>
      <w:ins w:id="24" w:author="Trombitásné Dr. Domján Bernadett" w:date="2025-12-10T14:23:00Z" w16du:dateUtc="2025-12-10T13:23:00Z">
        <w:r w:rsidR="00BF27B2">
          <w:rPr>
            <w:spacing w:val="-1"/>
            <w:lang w:val="hu-HU"/>
          </w:rPr>
          <w:t>kijelölt tagok</w:t>
        </w:r>
      </w:ins>
      <w:r w:rsidRPr="00675DD0">
        <w:rPr>
          <w:spacing w:val="4"/>
          <w:lang w:val="hu-HU"/>
        </w:rPr>
        <w:t xml:space="preserve"> </w:t>
      </w:r>
      <w:ins w:id="25" w:author="Trombitásné Dr. Domján Bernadett" w:date="2025-12-10T14:23:00Z" w16du:dateUtc="2025-12-10T13:23:00Z">
        <w:r w:rsidR="00BF27B2">
          <w:rPr>
            <w:spacing w:val="4"/>
            <w:lang w:val="hu-HU"/>
          </w:rPr>
          <w:t xml:space="preserve">személyében történő </w:t>
        </w:r>
      </w:ins>
      <w:r w:rsidRPr="00675DD0">
        <w:rPr>
          <w:lang w:val="hu-HU"/>
        </w:rPr>
        <w:t>változás</w:t>
      </w:r>
      <w:ins w:id="26" w:author="Trombitásné Dr. Domján Bernadett" w:date="2025-12-10T14:22:00Z" w16du:dateUtc="2025-12-10T13:22:00Z">
        <w:r w:rsidR="00BF27B2" w:rsidRPr="00863BF6">
          <w:rPr>
            <w:lang w:val="hu-HU"/>
          </w:rPr>
          <w:t xml:space="preserve">ról </w:t>
        </w:r>
      </w:ins>
      <w:del w:id="27" w:author="Trombitásné Dr. Domján Bernadett" w:date="2025-12-10T14:22:00Z" w16du:dateUtc="2025-12-10T13:22:00Z">
        <w:r w:rsidRPr="00863BF6" w:rsidDel="00BF27B2">
          <w:rPr>
            <w:spacing w:val="3"/>
            <w:lang w:val="hu-HU"/>
          </w:rPr>
          <w:delText xml:space="preserve"> </w:delText>
        </w:r>
        <w:r w:rsidRPr="00863BF6" w:rsidDel="00BF27B2">
          <w:rPr>
            <w:spacing w:val="-1"/>
            <w:lang w:val="hu-HU"/>
          </w:rPr>
          <w:delText>engedélyezésére</w:delText>
        </w:r>
      </w:del>
      <w:r w:rsidRPr="00863BF6">
        <w:rPr>
          <w:spacing w:val="4"/>
          <w:lang w:val="hu-HU"/>
        </w:rPr>
        <w:t xml:space="preserve"> </w:t>
      </w:r>
      <w:r w:rsidRPr="00863BF6">
        <w:rPr>
          <w:lang w:val="hu-HU"/>
        </w:rPr>
        <w:t>a</w:t>
      </w:r>
      <w:r w:rsidRPr="00863BF6">
        <w:rPr>
          <w:spacing w:val="85"/>
          <w:lang w:val="hu-HU"/>
        </w:rPr>
        <w:t xml:space="preserve"> </w:t>
      </w:r>
      <w:r w:rsidR="008C4ECE" w:rsidRPr="00863BF6">
        <w:rPr>
          <w:spacing w:val="-1"/>
          <w:lang w:val="hu-HU"/>
        </w:rPr>
        <w:t>Társulás Elnöke</w:t>
      </w:r>
      <w:r w:rsidRPr="00863BF6">
        <w:rPr>
          <w:spacing w:val="1"/>
          <w:lang w:val="hu-HU"/>
        </w:rPr>
        <w:t xml:space="preserve"> </w:t>
      </w:r>
      <w:ins w:id="28" w:author="Trombitásné Dr. Domján Bernadett" w:date="2025-12-10T14:22:00Z" w16du:dateUtc="2025-12-10T13:22:00Z">
        <w:r w:rsidR="00BF27B2" w:rsidRPr="00863BF6">
          <w:rPr>
            <w:rFonts w:cs="Garamond"/>
            <w:spacing w:val="-1"/>
            <w:lang w:val="hu-HU"/>
          </w:rPr>
          <w:t>dönt</w:t>
        </w:r>
      </w:ins>
      <w:del w:id="29" w:author="Trombitásné Dr. Domján Bernadett" w:date="2025-12-10T14:22:00Z" w16du:dateUtc="2025-12-10T13:22:00Z">
        <w:r w:rsidRPr="00863BF6" w:rsidDel="00BF27B2">
          <w:rPr>
            <w:rFonts w:cs="Garamond"/>
            <w:spacing w:val="-1"/>
            <w:lang w:val="hu-HU"/>
          </w:rPr>
          <w:delText>jogosult</w:delText>
        </w:r>
      </w:del>
      <w:r w:rsidRPr="00863BF6">
        <w:rPr>
          <w:rFonts w:cs="Garamond"/>
          <w:spacing w:val="-1"/>
          <w:lang w:val="hu-HU"/>
        </w:rPr>
        <w:t>.</w:t>
      </w:r>
    </w:p>
    <w:p w14:paraId="553A88C5" w14:textId="100FD04D" w:rsidR="00A76BC7" w:rsidRPr="00675DD0" w:rsidRDefault="00C44780">
      <w:pPr>
        <w:pStyle w:val="Szvegtrzs"/>
        <w:numPr>
          <w:ilvl w:val="1"/>
          <w:numId w:val="20"/>
        </w:numPr>
        <w:tabs>
          <w:tab w:val="left" w:pos="827"/>
        </w:tabs>
        <w:spacing w:before="121"/>
        <w:ind w:right="1411" w:hanging="360"/>
        <w:jc w:val="both"/>
        <w:rPr>
          <w:lang w:val="hu-HU"/>
        </w:rPr>
      </w:pPr>
      <w:r w:rsidRPr="00675DD0">
        <w:rPr>
          <w:spacing w:val="-1"/>
          <w:lang w:val="hu-HU"/>
        </w:rPr>
        <w:t xml:space="preserve">A </w:t>
      </w:r>
      <w:r w:rsidR="00A76BC7" w:rsidRPr="00675DD0">
        <w:rPr>
          <w:lang w:val="hu-HU"/>
        </w:rPr>
        <w:t>munkacsoport vezetője a Marcali Közös Önkormányzati Hivatal közbeszerzési referen</w:t>
      </w:r>
      <w:r w:rsidR="00162DD5" w:rsidRPr="00675DD0">
        <w:rPr>
          <w:lang w:val="hu-HU"/>
        </w:rPr>
        <w:t>s</w:t>
      </w:r>
      <w:r w:rsidR="00A76BC7" w:rsidRPr="00675DD0">
        <w:rPr>
          <w:lang w:val="hu-HU"/>
        </w:rPr>
        <w:t xml:space="preserve">e (a továbbiakban: közbeszerzési referens), aki </w:t>
      </w:r>
      <w:r w:rsidR="00155515" w:rsidRPr="00675DD0">
        <w:rPr>
          <w:lang w:val="hu-HU"/>
        </w:rPr>
        <w:t>a közbeszerzési eljárás teljes folyamatában szervezi, koordinálja és felügyeli az egyes eljárási cselekményeket.</w:t>
      </w:r>
    </w:p>
    <w:p w14:paraId="419DE2E8" w14:textId="28542A5C" w:rsidR="006B46A0" w:rsidRPr="00675DD0" w:rsidRDefault="00162C6A">
      <w:pPr>
        <w:pStyle w:val="Szvegtrzs"/>
        <w:numPr>
          <w:ilvl w:val="1"/>
          <w:numId w:val="20"/>
        </w:numPr>
        <w:tabs>
          <w:tab w:val="left" w:pos="827"/>
        </w:tabs>
        <w:spacing w:before="121"/>
        <w:ind w:right="1411" w:hanging="360"/>
        <w:jc w:val="both"/>
        <w:rPr>
          <w:lang w:val="hu-HU"/>
        </w:rPr>
      </w:pPr>
      <w:r w:rsidRPr="00675DD0">
        <w:rPr>
          <w:lang w:val="hu-HU"/>
        </w:rPr>
        <w:t>Az</w:t>
      </w:r>
      <w:r w:rsidRPr="00675DD0">
        <w:rPr>
          <w:spacing w:val="30"/>
          <w:lang w:val="hu-HU"/>
        </w:rPr>
        <w:t xml:space="preserve"> </w:t>
      </w:r>
      <w:r w:rsidRPr="00675DD0">
        <w:rPr>
          <w:spacing w:val="-1"/>
          <w:lang w:val="hu-HU"/>
        </w:rPr>
        <w:t>előkészítésben</w:t>
      </w:r>
      <w:r w:rsidRPr="00675DD0">
        <w:rPr>
          <w:spacing w:val="30"/>
          <w:lang w:val="hu-HU"/>
        </w:rPr>
        <w:t xml:space="preserve"> </w:t>
      </w:r>
      <w:r w:rsidRPr="00675DD0">
        <w:rPr>
          <w:spacing w:val="-1"/>
          <w:lang w:val="hu-HU"/>
        </w:rPr>
        <w:t>közreműködő</w:t>
      </w:r>
      <w:r w:rsidRPr="00675DD0">
        <w:rPr>
          <w:spacing w:val="30"/>
          <w:lang w:val="hu-HU"/>
        </w:rPr>
        <w:t xml:space="preserve"> </w:t>
      </w:r>
      <w:r w:rsidRPr="00675DD0">
        <w:rPr>
          <w:lang w:val="hu-HU"/>
        </w:rPr>
        <w:t>személyek</w:t>
      </w:r>
      <w:r w:rsidRPr="00675DD0">
        <w:rPr>
          <w:spacing w:val="27"/>
          <w:lang w:val="hu-HU"/>
        </w:rPr>
        <w:t xml:space="preserve"> </w:t>
      </w:r>
      <w:r w:rsidRPr="00675DD0">
        <w:rPr>
          <w:spacing w:val="-1"/>
          <w:lang w:val="hu-HU"/>
        </w:rPr>
        <w:t>kötelesek</w:t>
      </w:r>
      <w:r w:rsidRPr="00675DD0">
        <w:rPr>
          <w:spacing w:val="34"/>
          <w:lang w:val="hu-HU"/>
        </w:rPr>
        <w:t xml:space="preserve"> </w:t>
      </w:r>
      <w:r w:rsidRPr="00675DD0">
        <w:rPr>
          <w:rFonts w:cs="Garamond"/>
          <w:spacing w:val="-1"/>
          <w:lang w:val="hu-HU"/>
        </w:rPr>
        <w:t>titokt</w:t>
      </w:r>
      <w:r w:rsidRPr="00675DD0">
        <w:rPr>
          <w:spacing w:val="-1"/>
          <w:lang w:val="hu-HU"/>
        </w:rPr>
        <w:t>artási</w:t>
      </w:r>
      <w:r w:rsidRPr="00675DD0">
        <w:rPr>
          <w:spacing w:val="31"/>
          <w:lang w:val="hu-HU"/>
        </w:rPr>
        <w:t xml:space="preserve"> </w:t>
      </w:r>
      <w:r w:rsidRPr="00675DD0">
        <w:rPr>
          <w:lang w:val="hu-HU"/>
        </w:rPr>
        <w:t>és</w:t>
      </w:r>
      <w:r w:rsidRPr="00675DD0">
        <w:rPr>
          <w:spacing w:val="29"/>
          <w:lang w:val="hu-HU"/>
        </w:rPr>
        <w:t xml:space="preserve"> </w:t>
      </w:r>
      <w:r w:rsidRPr="00675DD0">
        <w:rPr>
          <w:spacing w:val="-1"/>
          <w:lang w:val="hu-HU"/>
        </w:rPr>
        <w:t>összeférhetetlenségi</w:t>
      </w:r>
      <w:r w:rsidRPr="00675DD0">
        <w:rPr>
          <w:spacing w:val="99"/>
          <w:lang w:val="hu-HU"/>
        </w:rPr>
        <w:t xml:space="preserve"> </w:t>
      </w:r>
      <w:r w:rsidRPr="00675DD0">
        <w:rPr>
          <w:rFonts w:cs="Garamond"/>
          <w:spacing w:val="-1"/>
          <w:lang w:val="hu-HU"/>
        </w:rPr>
        <w:t>nyilatkozatot</w:t>
      </w:r>
      <w:r w:rsidRPr="00675DD0">
        <w:rPr>
          <w:rFonts w:cs="Garamond"/>
          <w:spacing w:val="2"/>
          <w:lang w:val="hu-HU"/>
        </w:rPr>
        <w:t xml:space="preserve"> </w:t>
      </w:r>
      <w:r w:rsidRPr="00675DD0">
        <w:rPr>
          <w:rFonts w:cs="Garamond"/>
          <w:lang w:val="hu-HU"/>
        </w:rPr>
        <w:t>tenni</w:t>
      </w:r>
      <w:r w:rsidRPr="00675DD0">
        <w:rPr>
          <w:rFonts w:cs="Garamond"/>
          <w:spacing w:val="4"/>
          <w:lang w:val="hu-HU"/>
        </w:rPr>
        <w:t xml:space="preserve"> </w:t>
      </w:r>
      <w:r w:rsidRPr="00675DD0">
        <w:rPr>
          <w:spacing w:val="-1"/>
          <w:lang w:val="hu-HU"/>
        </w:rPr>
        <w:t>(jelen</w:t>
      </w:r>
      <w:r w:rsidRPr="00675DD0">
        <w:rPr>
          <w:lang w:val="hu-HU"/>
        </w:rPr>
        <w:t xml:space="preserve"> szabályzat</w:t>
      </w:r>
      <w:r w:rsidRPr="00675DD0">
        <w:rPr>
          <w:spacing w:val="4"/>
          <w:lang w:val="hu-HU"/>
        </w:rPr>
        <w:t xml:space="preserve"> </w:t>
      </w:r>
      <w:r w:rsidRPr="00675DD0">
        <w:rPr>
          <w:rFonts w:cs="Garamond"/>
          <w:i/>
          <w:lang w:val="hu-HU"/>
        </w:rPr>
        <w:t>1.</w:t>
      </w:r>
      <w:r w:rsidRPr="00675DD0">
        <w:rPr>
          <w:rFonts w:cs="Garamond"/>
          <w:i/>
          <w:spacing w:val="4"/>
          <w:lang w:val="hu-HU"/>
        </w:rPr>
        <w:t xml:space="preserve"> </w:t>
      </w:r>
      <w:r w:rsidRPr="00675DD0">
        <w:rPr>
          <w:rFonts w:cs="Garamond"/>
          <w:i/>
          <w:lang w:val="hu-HU"/>
        </w:rPr>
        <w:t xml:space="preserve">sz. </w:t>
      </w:r>
      <w:r w:rsidRPr="00675DD0">
        <w:rPr>
          <w:rFonts w:cs="Garamond"/>
          <w:i/>
          <w:spacing w:val="-1"/>
          <w:lang w:val="hu-HU"/>
        </w:rPr>
        <w:t>melléklet</w:t>
      </w:r>
      <w:r w:rsidRPr="00675DD0">
        <w:rPr>
          <w:rFonts w:cs="Garamond"/>
          <w:spacing w:val="-1"/>
          <w:lang w:val="hu-HU"/>
        </w:rPr>
        <w:t>e</w:t>
      </w:r>
      <w:r w:rsidR="004933D9" w:rsidRPr="00675DD0">
        <w:rPr>
          <w:rFonts w:cs="Garamond"/>
          <w:spacing w:val="-1"/>
          <w:lang w:val="hu-HU"/>
        </w:rPr>
        <w:t xml:space="preserve"> szerint</w:t>
      </w:r>
      <w:r w:rsidRPr="00675DD0">
        <w:rPr>
          <w:rFonts w:cs="Garamond"/>
          <w:spacing w:val="-1"/>
          <w:lang w:val="hu-HU"/>
        </w:rPr>
        <w:t>).</w:t>
      </w:r>
      <w:r w:rsidRPr="00675DD0">
        <w:rPr>
          <w:rFonts w:cs="Garamond"/>
          <w:spacing w:val="4"/>
          <w:lang w:val="hu-HU"/>
        </w:rPr>
        <w:t xml:space="preserve"> </w:t>
      </w:r>
      <w:r w:rsidRPr="00675DD0">
        <w:rPr>
          <w:lang w:val="hu-HU"/>
        </w:rPr>
        <w:t>E</w:t>
      </w:r>
      <w:r w:rsidRPr="00675DD0">
        <w:rPr>
          <w:spacing w:val="3"/>
          <w:lang w:val="hu-HU"/>
        </w:rPr>
        <w:t xml:space="preserve"> </w:t>
      </w:r>
      <w:r w:rsidRPr="00675DD0">
        <w:rPr>
          <w:spacing w:val="-1"/>
          <w:lang w:val="hu-HU"/>
        </w:rPr>
        <w:t>nyilatkozattételi</w:t>
      </w:r>
      <w:r w:rsidRPr="00675DD0">
        <w:rPr>
          <w:spacing w:val="4"/>
          <w:lang w:val="hu-HU"/>
        </w:rPr>
        <w:t xml:space="preserve"> </w:t>
      </w:r>
      <w:r w:rsidRPr="00675DD0">
        <w:rPr>
          <w:spacing w:val="-1"/>
          <w:lang w:val="hu-HU"/>
        </w:rPr>
        <w:t>kötelezettség</w:t>
      </w:r>
      <w:r w:rsidRPr="00675DD0">
        <w:rPr>
          <w:spacing w:val="93"/>
          <w:lang w:val="hu-HU"/>
        </w:rPr>
        <w:t xml:space="preserve"> </w:t>
      </w:r>
      <w:r w:rsidRPr="00675DD0">
        <w:rPr>
          <w:lang w:val="hu-HU"/>
        </w:rPr>
        <w:t>tekintetében</w:t>
      </w:r>
      <w:r w:rsidRPr="00675DD0">
        <w:rPr>
          <w:spacing w:val="54"/>
          <w:lang w:val="hu-HU"/>
        </w:rPr>
        <w:t xml:space="preserve"> </w:t>
      </w:r>
      <w:r w:rsidRPr="00675DD0">
        <w:rPr>
          <w:spacing w:val="-1"/>
          <w:lang w:val="hu-HU"/>
        </w:rPr>
        <w:t>közreműködő</w:t>
      </w:r>
      <w:r w:rsidRPr="00675DD0">
        <w:rPr>
          <w:spacing w:val="57"/>
          <w:lang w:val="hu-HU"/>
        </w:rPr>
        <w:t xml:space="preserve"> </w:t>
      </w:r>
      <w:r w:rsidRPr="00675DD0">
        <w:rPr>
          <w:spacing w:val="-1"/>
          <w:lang w:val="hu-HU"/>
        </w:rPr>
        <w:t>személynek</w:t>
      </w:r>
      <w:r w:rsidRPr="00675DD0">
        <w:rPr>
          <w:spacing w:val="57"/>
          <w:lang w:val="hu-HU"/>
        </w:rPr>
        <w:t xml:space="preserve"> </w:t>
      </w:r>
      <w:r w:rsidRPr="00675DD0">
        <w:rPr>
          <w:spacing w:val="-1"/>
          <w:lang w:val="hu-HU"/>
        </w:rPr>
        <w:t>kell</w:t>
      </w:r>
      <w:r w:rsidRPr="00675DD0">
        <w:rPr>
          <w:spacing w:val="57"/>
          <w:lang w:val="hu-HU"/>
        </w:rPr>
        <w:t xml:space="preserve"> </w:t>
      </w:r>
      <w:r w:rsidRPr="00675DD0">
        <w:rPr>
          <w:spacing w:val="-1"/>
          <w:lang w:val="hu-HU"/>
        </w:rPr>
        <w:t>tekinteni</w:t>
      </w:r>
      <w:r w:rsidRPr="00675DD0">
        <w:rPr>
          <w:spacing w:val="57"/>
          <w:lang w:val="hu-HU"/>
        </w:rPr>
        <w:t xml:space="preserve"> </w:t>
      </w:r>
      <w:r w:rsidRPr="00675DD0">
        <w:rPr>
          <w:lang w:val="hu-HU"/>
        </w:rPr>
        <w:t>a</w:t>
      </w:r>
      <w:r w:rsidRPr="00675DD0">
        <w:rPr>
          <w:spacing w:val="58"/>
          <w:lang w:val="hu-HU"/>
        </w:rPr>
        <w:t xml:space="preserve"> </w:t>
      </w:r>
      <w:r w:rsidRPr="00675DD0">
        <w:rPr>
          <w:spacing w:val="-1"/>
          <w:lang w:val="hu-HU"/>
        </w:rPr>
        <w:t>munkacsoport</w:t>
      </w:r>
      <w:r w:rsidRPr="00675DD0">
        <w:rPr>
          <w:spacing w:val="56"/>
          <w:lang w:val="hu-HU"/>
        </w:rPr>
        <w:t xml:space="preserve"> </w:t>
      </w:r>
      <w:r w:rsidRPr="00675DD0">
        <w:rPr>
          <w:spacing w:val="-1"/>
          <w:lang w:val="hu-HU"/>
        </w:rPr>
        <w:t>tagjain</w:t>
      </w:r>
      <w:r w:rsidRPr="00675DD0">
        <w:rPr>
          <w:spacing w:val="57"/>
          <w:lang w:val="hu-HU"/>
        </w:rPr>
        <w:t xml:space="preserve"> </w:t>
      </w:r>
      <w:r w:rsidRPr="00675DD0">
        <w:rPr>
          <w:lang w:val="hu-HU"/>
        </w:rPr>
        <w:t>kívül</w:t>
      </w:r>
      <w:r w:rsidRPr="00675DD0">
        <w:rPr>
          <w:spacing w:val="55"/>
          <w:lang w:val="hu-HU"/>
        </w:rPr>
        <w:t xml:space="preserve"> </w:t>
      </w:r>
      <w:r w:rsidRPr="00675DD0">
        <w:rPr>
          <w:lang w:val="hu-HU"/>
        </w:rPr>
        <w:t>a</w:t>
      </w:r>
      <w:r w:rsidRPr="00675DD0">
        <w:rPr>
          <w:spacing w:val="73"/>
          <w:lang w:val="hu-HU"/>
        </w:rPr>
        <w:t xml:space="preserve"> </w:t>
      </w:r>
      <w:r w:rsidRPr="00675DD0">
        <w:rPr>
          <w:spacing w:val="-1"/>
          <w:lang w:val="hu-HU"/>
        </w:rPr>
        <w:t>Társulás</w:t>
      </w:r>
      <w:r w:rsidRPr="00675DD0">
        <w:rPr>
          <w:spacing w:val="10"/>
          <w:lang w:val="hu-HU"/>
        </w:rPr>
        <w:t xml:space="preserve"> </w:t>
      </w:r>
      <w:r w:rsidRPr="00675DD0">
        <w:rPr>
          <w:lang w:val="hu-HU"/>
        </w:rPr>
        <w:t>Elnökét</w:t>
      </w:r>
      <w:ins w:id="30" w:author="Trombitásné Dr. Domján Bernadett" w:date="2025-12-10T14:27:00Z" w16du:dateUtc="2025-12-10T13:27:00Z">
        <w:r w:rsidR="002366E3">
          <w:rPr>
            <w:lang w:val="hu-HU"/>
          </w:rPr>
          <w:t xml:space="preserve">, valamint a Marcali Közös Önkormányzati Hivatal </w:t>
        </w:r>
      </w:ins>
      <w:ins w:id="31" w:author="Trombitásné Dr. Domján Bernadett" w:date="2025-12-10T14:28:00Z" w16du:dateUtc="2025-12-10T13:28:00Z">
        <w:r w:rsidR="002366E3">
          <w:rPr>
            <w:lang w:val="hu-HU"/>
          </w:rPr>
          <w:t xml:space="preserve">jegyzőjét </w:t>
        </w:r>
      </w:ins>
      <w:del w:id="32" w:author="Trombitásné Dr. Domján Bernadett" w:date="2025-12-10T14:27:00Z" w16du:dateUtc="2025-12-10T13:27:00Z">
        <w:r w:rsidRPr="00675DD0" w:rsidDel="002366E3">
          <w:rPr>
            <w:rFonts w:cs="Garamond"/>
            <w:lang w:val="hu-HU"/>
          </w:rPr>
          <w:delText>,</w:delText>
        </w:r>
        <w:r w:rsidRPr="00675DD0" w:rsidDel="002366E3">
          <w:rPr>
            <w:rFonts w:cs="Garamond"/>
            <w:spacing w:val="7"/>
            <w:lang w:val="hu-HU"/>
          </w:rPr>
          <w:delText xml:space="preserve"> </w:delText>
        </w:r>
        <w:r w:rsidRPr="00675DD0" w:rsidDel="002366E3">
          <w:rPr>
            <w:rFonts w:cs="Garamond"/>
            <w:lang w:val="hu-HU"/>
          </w:rPr>
          <w:delText>ill.</w:delText>
        </w:r>
        <w:r w:rsidRPr="00675DD0" w:rsidDel="002366E3">
          <w:rPr>
            <w:rFonts w:cs="Garamond"/>
            <w:spacing w:val="9"/>
            <w:lang w:val="hu-HU"/>
          </w:rPr>
          <w:delText xml:space="preserve"> </w:delText>
        </w:r>
        <w:r w:rsidRPr="00675DD0" w:rsidDel="002366E3">
          <w:rPr>
            <w:rFonts w:cs="Garamond"/>
            <w:lang w:val="hu-HU"/>
          </w:rPr>
          <w:delText>a</w:delText>
        </w:r>
        <w:r w:rsidRPr="00675DD0" w:rsidDel="002366E3">
          <w:rPr>
            <w:rFonts w:cs="Garamond"/>
            <w:spacing w:val="10"/>
            <w:lang w:val="hu-HU"/>
          </w:rPr>
          <w:delText xml:space="preserve"> </w:delText>
        </w:r>
        <w:r w:rsidRPr="00675DD0" w:rsidDel="002366E3">
          <w:rPr>
            <w:rFonts w:cs="Garamond"/>
            <w:spacing w:val="-1"/>
            <w:lang w:val="hu-HU"/>
          </w:rPr>
          <w:delText>munkacsoport</w:delText>
        </w:r>
        <w:r w:rsidRPr="00675DD0" w:rsidDel="002366E3">
          <w:rPr>
            <w:rFonts w:cs="Garamond"/>
            <w:spacing w:val="10"/>
            <w:lang w:val="hu-HU"/>
          </w:rPr>
          <w:delText xml:space="preserve"> </w:delText>
        </w:r>
        <w:r w:rsidRPr="00675DD0" w:rsidDel="002366E3">
          <w:rPr>
            <w:rFonts w:cs="Garamond"/>
            <w:lang w:val="hu-HU"/>
          </w:rPr>
          <w:delText>munk</w:delText>
        </w:r>
        <w:r w:rsidRPr="00675DD0" w:rsidDel="002366E3">
          <w:rPr>
            <w:lang w:val="hu-HU"/>
          </w:rPr>
          <w:delText>ájában</w:delText>
        </w:r>
        <w:r w:rsidRPr="00675DD0" w:rsidDel="002366E3">
          <w:rPr>
            <w:spacing w:val="7"/>
            <w:lang w:val="hu-HU"/>
          </w:rPr>
          <w:delText xml:space="preserve"> </w:delText>
        </w:r>
        <w:r w:rsidRPr="00675DD0" w:rsidDel="002366E3">
          <w:rPr>
            <w:spacing w:val="-1"/>
            <w:lang w:val="hu-HU"/>
          </w:rPr>
          <w:delText>esetlegesen</w:delText>
        </w:r>
        <w:r w:rsidRPr="00675DD0" w:rsidDel="002366E3">
          <w:rPr>
            <w:spacing w:val="11"/>
            <w:lang w:val="hu-HU"/>
          </w:rPr>
          <w:delText xml:space="preserve"> </w:delText>
        </w:r>
        <w:r w:rsidRPr="00675DD0" w:rsidDel="002366E3">
          <w:rPr>
            <w:spacing w:val="-1"/>
            <w:lang w:val="hu-HU"/>
          </w:rPr>
          <w:delText>részt</w:delText>
        </w:r>
        <w:r w:rsidRPr="00675DD0" w:rsidDel="002366E3">
          <w:rPr>
            <w:spacing w:val="8"/>
            <w:lang w:val="hu-HU"/>
          </w:rPr>
          <w:delText xml:space="preserve"> </w:delText>
        </w:r>
        <w:r w:rsidRPr="00675DD0" w:rsidDel="002366E3">
          <w:rPr>
            <w:lang w:val="hu-HU"/>
          </w:rPr>
          <w:delText>vevő,</w:delText>
        </w:r>
        <w:r w:rsidRPr="00675DD0" w:rsidDel="002366E3">
          <w:rPr>
            <w:spacing w:val="10"/>
            <w:lang w:val="hu-HU"/>
          </w:rPr>
          <w:delText xml:space="preserve"> </w:delText>
        </w:r>
        <w:r w:rsidRPr="00675DD0" w:rsidDel="002366E3">
          <w:rPr>
            <w:spacing w:val="-1"/>
            <w:lang w:val="hu-HU"/>
          </w:rPr>
          <w:delText>titkári</w:delText>
        </w:r>
        <w:r w:rsidRPr="00675DD0" w:rsidDel="002366E3">
          <w:rPr>
            <w:rFonts w:cs="Garamond"/>
            <w:spacing w:val="-1"/>
            <w:lang w:val="hu-HU"/>
          </w:rPr>
          <w:delText>-</w:delText>
        </w:r>
        <w:r w:rsidRPr="00675DD0" w:rsidDel="002366E3">
          <w:rPr>
            <w:rFonts w:cs="Garamond"/>
            <w:spacing w:val="77"/>
            <w:w w:val="99"/>
            <w:lang w:val="hu-HU"/>
          </w:rPr>
          <w:delText xml:space="preserve"> </w:delText>
        </w:r>
        <w:r w:rsidRPr="00675DD0" w:rsidDel="002366E3">
          <w:rPr>
            <w:spacing w:val="-1"/>
            <w:lang w:val="hu-HU"/>
          </w:rPr>
          <w:delText>adminisztrációs</w:delText>
        </w:r>
        <w:r w:rsidRPr="00675DD0" w:rsidDel="002366E3">
          <w:rPr>
            <w:spacing w:val="37"/>
            <w:lang w:val="hu-HU"/>
          </w:rPr>
          <w:delText xml:space="preserve"> </w:delText>
        </w:r>
        <w:r w:rsidRPr="00675DD0" w:rsidDel="002366E3">
          <w:rPr>
            <w:spacing w:val="-1"/>
            <w:lang w:val="hu-HU"/>
          </w:rPr>
          <w:delText>teendőket</w:delText>
        </w:r>
        <w:r w:rsidRPr="00675DD0" w:rsidDel="002366E3">
          <w:rPr>
            <w:spacing w:val="37"/>
            <w:lang w:val="hu-HU"/>
          </w:rPr>
          <w:delText xml:space="preserve"> </w:delText>
        </w:r>
        <w:r w:rsidRPr="00675DD0" w:rsidDel="002366E3">
          <w:rPr>
            <w:lang w:val="hu-HU"/>
          </w:rPr>
          <w:delText>ellátó</w:delText>
        </w:r>
        <w:r w:rsidRPr="00675DD0" w:rsidDel="002366E3">
          <w:rPr>
            <w:spacing w:val="37"/>
            <w:lang w:val="hu-HU"/>
          </w:rPr>
          <w:delText xml:space="preserve"> </w:delText>
        </w:r>
        <w:r w:rsidRPr="00675DD0" w:rsidDel="002366E3">
          <w:rPr>
            <w:spacing w:val="-1"/>
            <w:lang w:val="hu-HU"/>
          </w:rPr>
          <w:delText>munkatársat</w:delText>
        </w:r>
      </w:del>
      <w:ins w:id="33" w:author="Trombitásné Dr. Domján Bernadett" w:date="2025-12-10T14:27:00Z" w16du:dateUtc="2025-12-10T13:27:00Z">
        <w:r w:rsidR="002366E3">
          <w:rPr>
            <w:rFonts w:cs="Garamond"/>
            <w:lang w:val="hu-HU"/>
          </w:rPr>
          <w:t xml:space="preserve"> is</w:t>
        </w:r>
      </w:ins>
      <w:r w:rsidRPr="00675DD0">
        <w:rPr>
          <w:spacing w:val="-1"/>
          <w:lang w:val="hu-HU"/>
        </w:rPr>
        <w:t>.</w:t>
      </w:r>
      <w:r w:rsidRPr="00675DD0">
        <w:rPr>
          <w:spacing w:val="41"/>
          <w:lang w:val="hu-HU"/>
        </w:rPr>
        <w:t xml:space="preserve"> </w:t>
      </w:r>
    </w:p>
    <w:p w14:paraId="6116A2FD" w14:textId="41EA7CC2" w:rsidR="006B46A0" w:rsidRPr="00675DD0" w:rsidRDefault="00162C6A">
      <w:pPr>
        <w:pStyle w:val="Szvegtrzs"/>
        <w:numPr>
          <w:ilvl w:val="1"/>
          <w:numId w:val="20"/>
        </w:numPr>
        <w:tabs>
          <w:tab w:val="left" w:pos="827"/>
        </w:tabs>
        <w:spacing w:before="119"/>
        <w:ind w:right="1414" w:hanging="360"/>
        <w:jc w:val="both"/>
        <w:rPr>
          <w:rFonts w:cs="Garamond"/>
          <w:lang w:val="hu-HU"/>
        </w:rPr>
      </w:pPr>
      <w:r w:rsidRPr="00675DD0">
        <w:rPr>
          <w:rFonts w:cs="Garamond"/>
          <w:lang w:val="hu-HU"/>
        </w:rPr>
        <w:t>A</w:t>
      </w:r>
      <w:r w:rsidRPr="00675DD0">
        <w:rPr>
          <w:rFonts w:cs="Garamond"/>
          <w:spacing w:val="22"/>
          <w:lang w:val="hu-HU"/>
        </w:rPr>
        <w:t xml:space="preserve"> </w:t>
      </w:r>
      <w:r w:rsidRPr="00675DD0">
        <w:rPr>
          <w:rFonts w:cs="Garamond"/>
          <w:spacing w:val="-1"/>
          <w:lang w:val="hu-HU"/>
        </w:rPr>
        <w:t>munkacsoport</w:t>
      </w:r>
      <w:r w:rsidRPr="00675DD0">
        <w:rPr>
          <w:rFonts w:cs="Garamond"/>
          <w:spacing w:val="22"/>
          <w:lang w:val="hu-HU"/>
        </w:rPr>
        <w:t xml:space="preserve"> </w:t>
      </w:r>
      <w:r w:rsidRPr="00675DD0">
        <w:rPr>
          <w:rFonts w:cs="Garamond"/>
          <w:lang w:val="hu-HU"/>
        </w:rPr>
        <w:t>tagjai</w:t>
      </w:r>
      <w:r w:rsidRPr="00675DD0">
        <w:rPr>
          <w:rFonts w:cs="Garamond"/>
          <w:spacing w:val="25"/>
          <w:lang w:val="hu-HU"/>
        </w:rPr>
        <w:t xml:space="preserve"> </w:t>
      </w:r>
      <w:r w:rsidRPr="00675DD0">
        <w:rPr>
          <w:lang w:val="hu-HU"/>
        </w:rPr>
        <w:t>kötelesek</w:t>
      </w:r>
      <w:r w:rsidRPr="00675DD0">
        <w:rPr>
          <w:spacing w:val="22"/>
          <w:lang w:val="hu-HU"/>
        </w:rPr>
        <w:t xml:space="preserve"> </w:t>
      </w:r>
      <w:r w:rsidRPr="00675DD0">
        <w:rPr>
          <w:spacing w:val="-1"/>
          <w:lang w:val="hu-HU"/>
        </w:rPr>
        <w:t>figyelemmel</w:t>
      </w:r>
      <w:r w:rsidRPr="00675DD0">
        <w:rPr>
          <w:spacing w:val="23"/>
          <w:lang w:val="hu-HU"/>
        </w:rPr>
        <w:t xml:space="preserve"> </w:t>
      </w:r>
      <w:r w:rsidRPr="00675DD0">
        <w:rPr>
          <w:spacing w:val="-1"/>
          <w:lang w:val="hu-HU"/>
        </w:rPr>
        <w:t>kísér</w:t>
      </w:r>
      <w:r w:rsidRPr="00675DD0">
        <w:rPr>
          <w:rFonts w:cs="Garamond"/>
          <w:spacing w:val="-1"/>
          <w:lang w:val="hu-HU"/>
        </w:rPr>
        <w:t>ni</w:t>
      </w:r>
      <w:r w:rsidRPr="00675DD0">
        <w:rPr>
          <w:rFonts w:cs="Garamond"/>
          <w:spacing w:val="23"/>
          <w:lang w:val="hu-HU"/>
        </w:rPr>
        <w:t xml:space="preserve"> </w:t>
      </w:r>
      <w:r w:rsidR="00C57C64" w:rsidRPr="00675DD0">
        <w:rPr>
          <w:lang w:val="hu-HU"/>
        </w:rPr>
        <w:t>és biztosítani a Kbt. 36. § (2) bekezdésében foglalt rendelkezések betartását.</w:t>
      </w:r>
      <w:r w:rsidRPr="00675DD0">
        <w:rPr>
          <w:rFonts w:cs="Garamond"/>
          <w:spacing w:val="55"/>
          <w:lang w:val="hu-HU"/>
        </w:rPr>
        <w:t xml:space="preserve"> </w:t>
      </w:r>
      <w:r w:rsidR="009C311B" w:rsidRPr="00675DD0">
        <w:rPr>
          <w:szCs w:val="20"/>
          <w:lang w:val="hu-HU" w:eastAsia="hu-HU"/>
        </w:rPr>
        <w:t>A munkacsoport bármely tagja, amennyiben közvetlenül észleli a hivatkozott rendelkezések megsértését vagy azt alapos okkal feltételezi, haladéktalanul köteles írásban jelezni a Társulás Elnökének, aki megvizsgálja a bejelentést. A Társulás Elnöke jogosult intézkedni a GVH tájékoztatásáról, és dönteni az eljárás további menetéről.</w:t>
      </w:r>
    </w:p>
    <w:p w14:paraId="3C77B367" w14:textId="77777777" w:rsidR="006B46A0" w:rsidRPr="00675DD0" w:rsidRDefault="00162C6A">
      <w:pPr>
        <w:numPr>
          <w:ilvl w:val="1"/>
          <w:numId w:val="20"/>
        </w:numPr>
        <w:tabs>
          <w:tab w:val="left" w:pos="827"/>
        </w:tabs>
        <w:spacing w:before="121"/>
        <w:ind w:right="1412" w:hanging="360"/>
        <w:jc w:val="both"/>
        <w:rPr>
          <w:rFonts w:ascii="Garamond" w:eastAsia="Garamond" w:hAnsi="Garamond" w:cs="Garamond"/>
          <w:sz w:val="24"/>
          <w:szCs w:val="24"/>
          <w:lang w:val="hu-HU"/>
        </w:rPr>
      </w:pPr>
      <w:r w:rsidRPr="00675DD0">
        <w:rPr>
          <w:rFonts w:ascii="Garamond" w:eastAsia="Garamond" w:hAnsi="Garamond" w:cs="Garamond"/>
          <w:sz w:val="24"/>
          <w:szCs w:val="24"/>
          <w:lang w:val="hu-HU"/>
        </w:rPr>
        <w:t>A</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pacing w:val="-1"/>
          <w:sz w:val="24"/>
          <w:szCs w:val="24"/>
          <w:lang w:val="hu-HU"/>
        </w:rPr>
        <w:t>közbeszerzési</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z w:val="24"/>
          <w:szCs w:val="24"/>
          <w:lang w:val="hu-HU"/>
        </w:rPr>
        <w:t>eljárás</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pacing w:val="-1"/>
          <w:sz w:val="24"/>
          <w:szCs w:val="24"/>
          <w:lang w:val="hu-HU"/>
        </w:rPr>
        <w:t>során</w:t>
      </w:r>
      <w:r w:rsidRPr="00675DD0">
        <w:rPr>
          <w:rFonts w:ascii="Garamond" w:eastAsia="Garamond" w:hAnsi="Garamond" w:cs="Garamond"/>
          <w:spacing w:val="41"/>
          <w:sz w:val="24"/>
          <w:szCs w:val="24"/>
          <w:lang w:val="hu-HU"/>
        </w:rPr>
        <w:t xml:space="preserve"> </w:t>
      </w:r>
      <w:r w:rsidRPr="00675DD0">
        <w:rPr>
          <w:rFonts w:ascii="Garamond" w:eastAsia="Garamond" w:hAnsi="Garamond" w:cs="Garamond"/>
          <w:spacing w:val="-1"/>
          <w:sz w:val="24"/>
          <w:szCs w:val="24"/>
          <w:lang w:val="hu-HU"/>
        </w:rPr>
        <w:t>vagyonnyilatkozatot</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pacing w:val="1"/>
          <w:sz w:val="24"/>
          <w:szCs w:val="24"/>
          <w:lang w:val="hu-HU"/>
        </w:rPr>
        <w:t>kell</w:t>
      </w:r>
      <w:r w:rsidRPr="00675DD0">
        <w:rPr>
          <w:rFonts w:ascii="Garamond" w:eastAsia="Garamond" w:hAnsi="Garamond" w:cs="Garamond"/>
          <w:spacing w:val="43"/>
          <w:sz w:val="24"/>
          <w:szCs w:val="24"/>
          <w:lang w:val="hu-HU"/>
        </w:rPr>
        <w:t xml:space="preserve"> </w:t>
      </w:r>
      <w:r w:rsidRPr="00675DD0">
        <w:rPr>
          <w:rFonts w:ascii="Garamond" w:eastAsia="Garamond" w:hAnsi="Garamond" w:cs="Garamond"/>
          <w:sz w:val="24"/>
          <w:szCs w:val="24"/>
          <w:lang w:val="hu-HU"/>
        </w:rPr>
        <w:t>tenniük</w:t>
      </w:r>
      <w:r w:rsidRPr="00675DD0">
        <w:rPr>
          <w:rFonts w:ascii="Garamond" w:eastAsia="Garamond" w:hAnsi="Garamond" w:cs="Garamond"/>
          <w:spacing w:val="40"/>
          <w:sz w:val="24"/>
          <w:szCs w:val="24"/>
          <w:lang w:val="hu-HU"/>
        </w:rPr>
        <w:t xml:space="preserve"> </w:t>
      </w:r>
      <w:r w:rsidRPr="00675DD0">
        <w:rPr>
          <w:rFonts w:ascii="Garamond" w:eastAsia="Garamond" w:hAnsi="Garamond" w:cs="Garamond"/>
          <w:spacing w:val="-1"/>
          <w:sz w:val="24"/>
          <w:szCs w:val="24"/>
          <w:lang w:val="hu-HU"/>
        </w:rPr>
        <w:t>azoknak,</w:t>
      </w:r>
      <w:r w:rsidRPr="00675DD0">
        <w:rPr>
          <w:rFonts w:ascii="Garamond" w:eastAsia="Garamond" w:hAnsi="Garamond" w:cs="Garamond"/>
          <w:spacing w:val="41"/>
          <w:sz w:val="24"/>
          <w:szCs w:val="24"/>
          <w:lang w:val="hu-HU"/>
        </w:rPr>
        <w:t xml:space="preserve"> </w:t>
      </w:r>
      <w:r w:rsidRPr="00675DD0">
        <w:rPr>
          <w:rFonts w:ascii="Garamond" w:eastAsia="Garamond" w:hAnsi="Garamond" w:cs="Garamond"/>
          <w:spacing w:val="-1"/>
          <w:sz w:val="24"/>
          <w:szCs w:val="24"/>
          <w:lang w:val="hu-HU"/>
        </w:rPr>
        <w:t>akiket</w:t>
      </w:r>
      <w:r w:rsidRPr="00675DD0">
        <w:rPr>
          <w:rFonts w:ascii="Garamond" w:eastAsia="Garamond" w:hAnsi="Garamond" w:cs="Garamond"/>
          <w:spacing w:val="45"/>
          <w:sz w:val="24"/>
          <w:szCs w:val="24"/>
          <w:lang w:val="hu-HU"/>
        </w:rPr>
        <w:t xml:space="preserve"> </w:t>
      </w:r>
      <w:r w:rsidRPr="00675DD0">
        <w:rPr>
          <w:rFonts w:ascii="Garamond" w:eastAsia="Garamond" w:hAnsi="Garamond" w:cs="Garamond"/>
          <w:i/>
          <w:sz w:val="24"/>
          <w:szCs w:val="24"/>
          <w:lang w:val="hu-HU"/>
        </w:rPr>
        <w:t>az</w:t>
      </w:r>
      <w:r w:rsidRPr="00675DD0">
        <w:rPr>
          <w:rFonts w:ascii="Garamond" w:eastAsia="Garamond" w:hAnsi="Garamond" w:cs="Garamond"/>
          <w:i/>
          <w:spacing w:val="41"/>
          <w:sz w:val="24"/>
          <w:szCs w:val="24"/>
          <w:lang w:val="hu-HU"/>
        </w:rPr>
        <w:t xml:space="preserve"> </w:t>
      </w:r>
      <w:r w:rsidRPr="00675DD0">
        <w:rPr>
          <w:rFonts w:ascii="Garamond" w:eastAsia="Garamond" w:hAnsi="Garamond" w:cs="Garamond"/>
          <w:i/>
          <w:spacing w:val="-1"/>
          <w:sz w:val="24"/>
          <w:szCs w:val="24"/>
          <w:lang w:val="hu-HU"/>
        </w:rPr>
        <w:t>egyes</w:t>
      </w:r>
      <w:r w:rsidRPr="00675DD0">
        <w:rPr>
          <w:rFonts w:ascii="Garamond" w:eastAsia="Garamond" w:hAnsi="Garamond" w:cs="Garamond"/>
          <w:i/>
          <w:spacing w:val="73"/>
          <w:w w:val="99"/>
          <w:sz w:val="24"/>
          <w:szCs w:val="24"/>
          <w:lang w:val="hu-HU"/>
        </w:rPr>
        <w:t xml:space="preserve"> </w:t>
      </w:r>
      <w:r w:rsidRPr="00675DD0">
        <w:rPr>
          <w:rFonts w:ascii="Garamond" w:eastAsia="Garamond" w:hAnsi="Garamond" w:cs="Garamond"/>
          <w:i/>
          <w:spacing w:val="-1"/>
          <w:sz w:val="24"/>
          <w:szCs w:val="24"/>
          <w:lang w:val="hu-HU"/>
        </w:rPr>
        <w:t>vagyonnyilatkozat-tételi</w:t>
      </w:r>
      <w:r w:rsidRPr="00675DD0">
        <w:rPr>
          <w:rFonts w:ascii="Garamond" w:eastAsia="Garamond" w:hAnsi="Garamond" w:cs="Garamond"/>
          <w:i/>
          <w:spacing w:val="13"/>
          <w:sz w:val="24"/>
          <w:szCs w:val="24"/>
          <w:lang w:val="hu-HU"/>
        </w:rPr>
        <w:t xml:space="preserve"> </w:t>
      </w:r>
      <w:r w:rsidRPr="00675DD0">
        <w:rPr>
          <w:rFonts w:ascii="Garamond" w:eastAsia="Garamond" w:hAnsi="Garamond" w:cs="Garamond"/>
          <w:i/>
          <w:spacing w:val="-1"/>
          <w:sz w:val="24"/>
          <w:szCs w:val="24"/>
          <w:lang w:val="hu-HU"/>
        </w:rPr>
        <w:t>kötelezettségekről</w:t>
      </w:r>
      <w:r w:rsidRPr="00675DD0">
        <w:rPr>
          <w:rFonts w:ascii="Garamond" w:eastAsia="Garamond" w:hAnsi="Garamond" w:cs="Garamond"/>
          <w:i/>
          <w:spacing w:val="18"/>
          <w:sz w:val="24"/>
          <w:szCs w:val="24"/>
          <w:lang w:val="hu-HU"/>
        </w:rPr>
        <w:t xml:space="preserve"> </w:t>
      </w:r>
      <w:r w:rsidRPr="00675DD0">
        <w:rPr>
          <w:rFonts w:ascii="Garamond" w:eastAsia="Garamond" w:hAnsi="Garamond" w:cs="Garamond"/>
          <w:spacing w:val="-1"/>
          <w:sz w:val="24"/>
          <w:szCs w:val="24"/>
          <w:lang w:val="hu-HU"/>
        </w:rPr>
        <w:t>szóló</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z w:val="24"/>
          <w:szCs w:val="24"/>
          <w:lang w:val="hu-HU"/>
        </w:rPr>
        <w:t>2007.</w:t>
      </w:r>
      <w:r w:rsidRPr="00675DD0">
        <w:rPr>
          <w:rFonts w:ascii="Garamond" w:eastAsia="Garamond" w:hAnsi="Garamond" w:cs="Garamond"/>
          <w:spacing w:val="13"/>
          <w:sz w:val="24"/>
          <w:szCs w:val="24"/>
          <w:lang w:val="hu-HU"/>
        </w:rPr>
        <w:t xml:space="preserve"> </w:t>
      </w:r>
      <w:r w:rsidRPr="00675DD0">
        <w:rPr>
          <w:rFonts w:ascii="Garamond" w:eastAsia="Garamond" w:hAnsi="Garamond" w:cs="Garamond"/>
          <w:sz w:val="24"/>
          <w:szCs w:val="24"/>
          <w:lang w:val="hu-HU"/>
        </w:rPr>
        <w:t>évi</w:t>
      </w:r>
      <w:r w:rsidRPr="00675DD0">
        <w:rPr>
          <w:rFonts w:ascii="Garamond" w:eastAsia="Garamond" w:hAnsi="Garamond" w:cs="Garamond"/>
          <w:spacing w:val="12"/>
          <w:sz w:val="24"/>
          <w:szCs w:val="24"/>
          <w:lang w:val="hu-HU"/>
        </w:rPr>
        <w:t xml:space="preserve"> </w:t>
      </w:r>
      <w:r w:rsidRPr="00675DD0">
        <w:rPr>
          <w:rFonts w:ascii="Garamond" w:eastAsia="Garamond" w:hAnsi="Garamond" w:cs="Garamond"/>
          <w:spacing w:val="-1"/>
          <w:sz w:val="24"/>
          <w:szCs w:val="24"/>
          <w:lang w:val="hu-HU"/>
        </w:rPr>
        <w:t>CLII.</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pacing w:val="-1"/>
          <w:sz w:val="24"/>
          <w:szCs w:val="24"/>
          <w:lang w:val="hu-HU"/>
        </w:rPr>
        <w:t>törvény</w:t>
      </w:r>
      <w:r w:rsidRPr="00675DD0">
        <w:rPr>
          <w:rFonts w:ascii="Garamond" w:eastAsia="Garamond" w:hAnsi="Garamond" w:cs="Garamond"/>
          <w:spacing w:val="16"/>
          <w:sz w:val="24"/>
          <w:szCs w:val="24"/>
          <w:lang w:val="hu-HU"/>
        </w:rPr>
        <w:t xml:space="preserve"> </w:t>
      </w:r>
      <w:r w:rsidRPr="00675DD0">
        <w:rPr>
          <w:rFonts w:ascii="Garamond" w:eastAsia="Garamond" w:hAnsi="Garamond" w:cs="Garamond"/>
          <w:sz w:val="24"/>
          <w:szCs w:val="24"/>
          <w:lang w:val="hu-HU"/>
        </w:rPr>
        <w:t>–</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z w:val="24"/>
          <w:szCs w:val="24"/>
          <w:lang w:val="hu-HU"/>
        </w:rPr>
        <w:t>vagy</w:t>
      </w:r>
      <w:r w:rsidRPr="00675DD0">
        <w:rPr>
          <w:rFonts w:ascii="Garamond" w:eastAsia="Garamond" w:hAnsi="Garamond" w:cs="Garamond"/>
          <w:spacing w:val="15"/>
          <w:sz w:val="24"/>
          <w:szCs w:val="24"/>
          <w:lang w:val="hu-HU"/>
        </w:rPr>
        <w:t xml:space="preserve"> </w:t>
      </w:r>
      <w:r w:rsidRPr="00675DD0">
        <w:rPr>
          <w:rFonts w:ascii="Garamond" w:eastAsia="Garamond" w:hAnsi="Garamond" w:cs="Garamond"/>
          <w:spacing w:val="-1"/>
          <w:sz w:val="24"/>
          <w:szCs w:val="24"/>
          <w:lang w:val="hu-HU"/>
        </w:rPr>
        <w:t>belső</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pacing w:val="-1"/>
          <w:sz w:val="24"/>
          <w:szCs w:val="24"/>
          <w:lang w:val="hu-HU"/>
        </w:rPr>
        <w:t>szabály</w:t>
      </w:r>
      <w:r w:rsidRPr="00675DD0">
        <w:rPr>
          <w:rFonts w:ascii="Garamond" w:eastAsia="Garamond" w:hAnsi="Garamond" w:cs="Garamond"/>
          <w:spacing w:val="16"/>
          <w:sz w:val="24"/>
          <w:szCs w:val="24"/>
          <w:lang w:val="hu-HU"/>
        </w:rPr>
        <w:t xml:space="preserve"> </w:t>
      </w:r>
      <w:r w:rsidRPr="00675DD0">
        <w:rPr>
          <w:rFonts w:ascii="Garamond" w:eastAsia="Garamond" w:hAnsi="Garamond" w:cs="Garamond"/>
          <w:sz w:val="24"/>
          <w:szCs w:val="24"/>
          <w:lang w:val="hu-HU"/>
        </w:rPr>
        <w:t>–</w:t>
      </w:r>
      <w:r w:rsidRPr="00675DD0">
        <w:rPr>
          <w:rFonts w:ascii="Garamond" w:eastAsia="Garamond" w:hAnsi="Garamond" w:cs="Garamond"/>
          <w:spacing w:val="83"/>
          <w:sz w:val="24"/>
          <w:szCs w:val="24"/>
          <w:lang w:val="hu-HU"/>
        </w:rPr>
        <w:t xml:space="preserve"> </w:t>
      </w:r>
      <w:r w:rsidRPr="00675DD0">
        <w:rPr>
          <w:rFonts w:ascii="Garamond" w:eastAsia="Garamond" w:hAnsi="Garamond" w:cs="Garamond"/>
          <w:sz w:val="24"/>
          <w:szCs w:val="24"/>
          <w:lang w:val="hu-HU"/>
        </w:rPr>
        <w:t>erre kötelez.</w:t>
      </w:r>
    </w:p>
    <w:p w14:paraId="01C91D79" w14:textId="77777777" w:rsidR="006B46A0" w:rsidRPr="00675DD0" w:rsidRDefault="006B46A0">
      <w:pPr>
        <w:jc w:val="both"/>
        <w:rPr>
          <w:rFonts w:ascii="Garamond" w:eastAsia="Garamond" w:hAnsi="Garamond" w:cs="Garamond"/>
          <w:sz w:val="24"/>
          <w:szCs w:val="24"/>
          <w:lang w:val="hu-HU"/>
        </w:rPr>
      </w:pPr>
    </w:p>
    <w:p w14:paraId="3627DAF3" w14:textId="276D0B5C" w:rsidR="006B46A0" w:rsidRPr="00675DD0" w:rsidRDefault="00162C6A">
      <w:pPr>
        <w:pStyle w:val="Cmsor2"/>
        <w:spacing w:before="74"/>
        <w:ind w:left="1865" w:right="3167"/>
        <w:jc w:val="center"/>
        <w:rPr>
          <w:spacing w:val="-1"/>
          <w:sz w:val="24"/>
          <w:szCs w:val="24"/>
          <w:lang w:val="hu-HU"/>
        </w:rPr>
      </w:pPr>
      <w:bookmarkStart w:id="34" w:name="_bookmark3"/>
      <w:bookmarkEnd w:id="34"/>
      <w:r w:rsidRPr="00675DD0">
        <w:rPr>
          <w:spacing w:val="-1"/>
          <w:sz w:val="24"/>
          <w:szCs w:val="24"/>
          <w:lang w:val="hu-HU"/>
        </w:rPr>
        <w:t>Bírálóbizottság</w:t>
      </w:r>
    </w:p>
    <w:p w14:paraId="1D59A2A3" w14:textId="77777777" w:rsidR="000A2728" w:rsidRPr="00675DD0" w:rsidRDefault="000A2728">
      <w:pPr>
        <w:pStyle w:val="Cmsor2"/>
        <w:spacing w:before="74"/>
        <w:ind w:left="1865" w:right="3167"/>
        <w:jc w:val="center"/>
        <w:rPr>
          <w:i w:val="0"/>
          <w:sz w:val="24"/>
          <w:szCs w:val="24"/>
          <w:lang w:val="hu-HU"/>
        </w:rPr>
      </w:pPr>
    </w:p>
    <w:p w14:paraId="32077A17" w14:textId="6A94C580" w:rsidR="006B46A0" w:rsidRPr="00675DD0" w:rsidRDefault="00162C6A">
      <w:pPr>
        <w:pStyle w:val="Szvegtrzs"/>
        <w:numPr>
          <w:ilvl w:val="1"/>
          <w:numId w:val="20"/>
        </w:numPr>
        <w:tabs>
          <w:tab w:val="left" w:pos="827"/>
        </w:tabs>
        <w:spacing w:before="121"/>
        <w:ind w:right="1415" w:hanging="360"/>
        <w:jc w:val="both"/>
        <w:rPr>
          <w:lang w:val="hu-HU"/>
        </w:rPr>
      </w:pPr>
      <w:r w:rsidRPr="00675DD0">
        <w:rPr>
          <w:lang w:val="hu-HU"/>
        </w:rPr>
        <w:t>Az</w:t>
      </w:r>
      <w:r w:rsidRPr="00675DD0">
        <w:rPr>
          <w:spacing w:val="26"/>
          <w:lang w:val="hu-HU"/>
        </w:rPr>
        <w:t xml:space="preserve"> </w:t>
      </w:r>
      <w:r w:rsidRPr="00675DD0">
        <w:rPr>
          <w:spacing w:val="-1"/>
          <w:lang w:val="hu-HU"/>
        </w:rPr>
        <w:t>ajánlatok</w:t>
      </w:r>
      <w:r w:rsidRPr="00675DD0">
        <w:rPr>
          <w:spacing w:val="25"/>
          <w:lang w:val="hu-HU"/>
        </w:rPr>
        <w:t xml:space="preserve"> </w:t>
      </w:r>
      <w:ins w:id="35" w:author="Trombitásné Dr. Domján Bernadett" w:date="2025-12-10T14:29:00Z" w16du:dateUtc="2025-12-10T13:29:00Z">
        <w:r w:rsidR="00284E86">
          <w:rPr>
            <w:spacing w:val="-1"/>
            <w:lang w:val="hu-HU"/>
          </w:rPr>
          <w:t>elbírálására és</w:t>
        </w:r>
      </w:ins>
      <w:r w:rsidR="00284E86">
        <w:rPr>
          <w:spacing w:val="-1"/>
          <w:lang w:val="hu-HU"/>
        </w:rPr>
        <w:t xml:space="preserve"> é</w:t>
      </w:r>
      <w:r w:rsidRPr="00675DD0">
        <w:rPr>
          <w:spacing w:val="-1"/>
          <w:lang w:val="hu-HU"/>
        </w:rPr>
        <w:t>rtékelésére</w:t>
      </w:r>
      <w:r w:rsidRPr="00675DD0">
        <w:rPr>
          <w:spacing w:val="27"/>
          <w:lang w:val="hu-HU"/>
        </w:rPr>
        <w:t xml:space="preserve"> </w:t>
      </w:r>
      <w:r w:rsidRPr="00675DD0">
        <w:rPr>
          <w:spacing w:val="-1"/>
          <w:lang w:val="hu-HU"/>
        </w:rPr>
        <w:t>legalább</w:t>
      </w:r>
      <w:r w:rsidRPr="00675DD0">
        <w:rPr>
          <w:spacing w:val="27"/>
          <w:lang w:val="hu-HU"/>
        </w:rPr>
        <w:t xml:space="preserve"> </w:t>
      </w:r>
      <w:r w:rsidRPr="00675DD0">
        <w:rPr>
          <w:spacing w:val="-1"/>
          <w:lang w:val="hu-HU"/>
        </w:rPr>
        <w:t>öttagú</w:t>
      </w:r>
      <w:r w:rsidRPr="00675DD0">
        <w:rPr>
          <w:spacing w:val="26"/>
          <w:lang w:val="hu-HU"/>
        </w:rPr>
        <w:t xml:space="preserve"> </w:t>
      </w:r>
      <w:r w:rsidRPr="00675DD0">
        <w:rPr>
          <w:spacing w:val="-1"/>
          <w:lang w:val="hu-HU"/>
        </w:rPr>
        <w:t>bírálóbizottságot</w:t>
      </w:r>
      <w:r w:rsidRPr="00675DD0">
        <w:rPr>
          <w:spacing w:val="26"/>
          <w:lang w:val="hu-HU"/>
        </w:rPr>
        <w:t xml:space="preserve"> </w:t>
      </w:r>
      <w:r w:rsidRPr="00675DD0">
        <w:rPr>
          <w:lang w:val="hu-HU"/>
        </w:rPr>
        <w:t>kell</w:t>
      </w:r>
      <w:r w:rsidRPr="00675DD0">
        <w:rPr>
          <w:spacing w:val="28"/>
          <w:lang w:val="hu-HU"/>
        </w:rPr>
        <w:t xml:space="preserve"> </w:t>
      </w:r>
      <w:proofErr w:type="spellStart"/>
      <w:ins w:id="36" w:author="Trombitásné Dr. Domján Bernadett" w:date="2025-12-10T14:30:00Z" w16du:dateUtc="2025-12-10T13:30:00Z">
        <w:r w:rsidR="00BF0B2B" w:rsidRPr="002D6EDD">
          <w:t>létrehozni</w:t>
        </w:r>
        <w:proofErr w:type="spellEnd"/>
        <w:r w:rsidR="00BF0B2B">
          <w:t>.</w:t>
        </w:r>
        <w:r w:rsidR="00BF0B2B" w:rsidRPr="002D6EDD">
          <w:t xml:space="preserve"> </w:t>
        </w:r>
        <w:r w:rsidR="00BF0B2B">
          <w:t xml:space="preserve"> A </w:t>
        </w:r>
        <w:proofErr w:type="spellStart"/>
        <w:r w:rsidR="00BF0B2B">
          <w:t>bírálóbizottság</w:t>
        </w:r>
        <w:proofErr w:type="spellEnd"/>
        <w:r w:rsidR="00BF0B2B">
          <w:t xml:space="preserve"> </w:t>
        </w:r>
        <w:proofErr w:type="spellStart"/>
        <w:r w:rsidR="00BF0B2B">
          <w:t>tagjainak</w:t>
        </w:r>
        <w:proofErr w:type="spellEnd"/>
        <w:r w:rsidR="00BF0B2B">
          <w:t xml:space="preserve"> </w:t>
        </w:r>
        <w:proofErr w:type="spellStart"/>
        <w:r w:rsidR="00BF0B2B">
          <w:t>együttesen</w:t>
        </w:r>
        <w:proofErr w:type="spellEnd"/>
        <w:r w:rsidR="00BF0B2B">
          <w:t xml:space="preserve"> </w:t>
        </w:r>
        <w:proofErr w:type="spellStart"/>
        <w:r w:rsidR="00BF0B2B">
          <w:t>rendelkezniük</w:t>
        </w:r>
        <w:proofErr w:type="spellEnd"/>
        <w:r w:rsidR="00BF0B2B">
          <w:t xml:space="preserve"> </w:t>
        </w:r>
        <w:proofErr w:type="spellStart"/>
        <w:r w:rsidR="00BF0B2B">
          <w:t>kell</w:t>
        </w:r>
        <w:proofErr w:type="spellEnd"/>
        <w:r w:rsidR="00BF0B2B">
          <w:t xml:space="preserve"> </w:t>
        </w:r>
        <w:proofErr w:type="spellStart"/>
        <w:r w:rsidR="00BF0B2B" w:rsidRPr="002D6EDD">
          <w:t>közbeszerzési</w:t>
        </w:r>
        <w:proofErr w:type="spellEnd"/>
        <w:r w:rsidR="00BF0B2B" w:rsidRPr="002D6EDD">
          <w:t xml:space="preserve">, </w:t>
        </w:r>
        <w:proofErr w:type="spellStart"/>
        <w:r w:rsidR="00BF0B2B">
          <w:t>jogi</w:t>
        </w:r>
        <w:proofErr w:type="spellEnd"/>
        <w:r w:rsidR="00BF0B2B">
          <w:t xml:space="preserve">, </w:t>
        </w:r>
        <w:proofErr w:type="spellStart"/>
        <w:r w:rsidR="00BF0B2B">
          <w:t>pénzügyi</w:t>
        </w:r>
        <w:proofErr w:type="spellEnd"/>
        <w:r w:rsidR="00BF0B2B">
          <w:t xml:space="preserve"> és a </w:t>
        </w:r>
        <w:proofErr w:type="spellStart"/>
        <w:r w:rsidR="00BF0B2B">
          <w:t>közbeszerzés</w:t>
        </w:r>
        <w:proofErr w:type="spellEnd"/>
        <w:r w:rsidR="00BF0B2B">
          <w:t xml:space="preserve"> </w:t>
        </w:r>
        <w:proofErr w:type="spellStart"/>
        <w:r w:rsidR="00BF0B2B">
          <w:t>tárgya</w:t>
        </w:r>
        <w:proofErr w:type="spellEnd"/>
        <w:r w:rsidR="00BF0B2B">
          <w:t xml:space="preserve"> </w:t>
        </w:r>
        <w:proofErr w:type="spellStart"/>
        <w:r w:rsidR="00BF0B2B">
          <w:t>szerinti</w:t>
        </w:r>
        <w:proofErr w:type="spellEnd"/>
        <w:r w:rsidR="00BF0B2B">
          <w:t xml:space="preserve"> </w:t>
        </w:r>
        <w:proofErr w:type="spellStart"/>
        <w:r w:rsidR="00BF0B2B">
          <w:t>szakmai</w:t>
        </w:r>
        <w:proofErr w:type="spellEnd"/>
        <w:r w:rsidR="00BF0B2B">
          <w:t xml:space="preserve"> </w:t>
        </w:r>
        <w:proofErr w:type="spellStart"/>
        <w:r w:rsidR="00BF0B2B" w:rsidRPr="002D6EDD">
          <w:t>szakértelemmel</w:t>
        </w:r>
        <w:proofErr w:type="spellEnd"/>
        <w:r w:rsidR="00BF0B2B">
          <w:t>.</w:t>
        </w:r>
      </w:ins>
      <w:del w:id="37" w:author="Trombitásné Dr. Domján Bernadett" w:date="2025-12-10T14:30:00Z" w16du:dateUtc="2025-12-10T13:30:00Z">
        <w:r w:rsidRPr="00675DD0" w:rsidDel="00BF0B2B">
          <w:rPr>
            <w:spacing w:val="-1"/>
            <w:lang w:val="hu-HU"/>
          </w:rPr>
          <w:delText>összeállítani</w:delText>
        </w:r>
        <w:r w:rsidRPr="00675DD0" w:rsidDel="00BF0B2B">
          <w:rPr>
            <w:spacing w:val="26"/>
            <w:lang w:val="hu-HU"/>
          </w:rPr>
          <w:delText xml:space="preserve"> </w:delText>
        </w:r>
        <w:r w:rsidRPr="00675DD0" w:rsidDel="00BF0B2B">
          <w:rPr>
            <w:lang w:val="hu-HU"/>
          </w:rPr>
          <w:delText>a</w:delText>
        </w:r>
        <w:r w:rsidRPr="00675DD0" w:rsidDel="00BF0B2B">
          <w:rPr>
            <w:spacing w:val="24"/>
            <w:lang w:val="hu-HU"/>
          </w:rPr>
          <w:delText xml:space="preserve"> </w:delText>
        </w:r>
        <w:r w:rsidRPr="00675DD0" w:rsidDel="00BF0B2B">
          <w:rPr>
            <w:lang w:val="hu-HU"/>
          </w:rPr>
          <w:delText>Kbt.</w:delText>
        </w:r>
        <w:r w:rsidRPr="00675DD0" w:rsidDel="00BF0B2B">
          <w:rPr>
            <w:spacing w:val="25"/>
            <w:lang w:val="hu-HU"/>
          </w:rPr>
          <w:delText xml:space="preserve"> </w:delText>
        </w:r>
        <w:r w:rsidRPr="00675DD0" w:rsidDel="00BF0B2B">
          <w:rPr>
            <w:lang w:val="hu-HU"/>
          </w:rPr>
          <w:delText>2</w:delText>
        </w:r>
        <w:r w:rsidR="008D5ED3" w:rsidRPr="00675DD0" w:rsidDel="00BF0B2B">
          <w:rPr>
            <w:lang w:val="hu-HU"/>
          </w:rPr>
          <w:delText>7</w:delText>
        </w:r>
        <w:r w:rsidRPr="00675DD0" w:rsidDel="00BF0B2B">
          <w:rPr>
            <w:lang w:val="hu-HU"/>
          </w:rPr>
          <w:delText>.</w:delText>
        </w:r>
        <w:r w:rsidRPr="00675DD0" w:rsidDel="00BF0B2B">
          <w:rPr>
            <w:spacing w:val="26"/>
            <w:lang w:val="hu-HU"/>
          </w:rPr>
          <w:delText xml:space="preserve"> </w:delText>
        </w:r>
        <w:r w:rsidRPr="00675DD0" w:rsidDel="00BF0B2B">
          <w:rPr>
            <w:lang w:val="hu-HU"/>
          </w:rPr>
          <w:delText>§</w:delText>
        </w:r>
        <w:r w:rsidRPr="00675DD0" w:rsidDel="00BF0B2B">
          <w:rPr>
            <w:spacing w:val="93"/>
            <w:lang w:val="hu-HU"/>
          </w:rPr>
          <w:delText xml:space="preserve"> </w:delText>
        </w:r>
        <w:r w:rsidRPr="00675DD0" w:rsidDel="00BF0B2B">
          <w:rPr>
            <w:rFonts w:cs="Garamond"/>
            <w:spacing w:val="-1"/>
            <w:lang w:val="hu-HU"/>
          </w:rPr>
          <w:delText>(4)-</w:delText>
        </w:r>
        <w:r w:rsidRPr="00675DD0" w:rsidDel="00BF0B2B">
          <w:rPr>
            <w:spacing w:val="-1"/>
            <w:lang w:val="hu-HU"/>
          </w:rPr>
          <w:delText>(5)</w:delText>
        </w:r>
        <w:r w:rsidRPr="00675DD0" w:rsidDel="00BF0B2B">
          <w:rPr>
            <w:spacing w:val="-3"/>
            <w:lang w:val="hu-HU"/>
          </w:rPr>
          <w:delText xml:space="preserve"> </w:delText>
        </w:r>
        <w:r w:rsidRPr="00675DD0" w:rsidDel="00BF0B2B">
          <w:rPr>
            <w:lang w:val="hu-HU"/>
          </w:rPr>
          <w:delText>bekezdésének</w:delText>
        </w:r>
        <w:r w:rsidRPr="00675DD0" w:rsidDel="00BF0B2B">
          <w:rPr>
            <w:spacing w:val="-2"/>
            <w:lang w:val="hu-HU"/>
          </w:rPr>
          <w:delText xml:space="preserve"> </w:delText>
        </w:r>
        <w:r w:rsidRPr="00675DD0" w:rsidDel="00BF0B2B">
          <w:rPr>
            <w:lang w:val="hu-HU"/>
          </w:rPr>
          <w:delText>megfelelően.</w:delText>
        </w:r>
      </w:del>
    </w:p>
    <w:p w14:paraId="63E387B7" w14:textId="4DA5AA3E" w:rsidR="006B46A0" w:rsidRPr="0015591C" w:rsidRDefault="00162C6A">
      <w:pPr>
        <w:pStyle w:val="Szvegtrzs"/>
        <w:numPr>
          <w:ilvl w:val="1"/>
          <w:numId w:val="20"/>
        </w:numPr>
        <w:tabs>
          <w:tab w:val="left" w:pos="827"/>
        </w:tabs>
        <w:spacing w:before="121"/>
        <w:ind w:right="1412" w:hanging="360"/>
        <w:jc w:val="both"/>
        <w:rPr>
          <w:lang w:val="hu-HU"/>
        </w:rPr>
      </w:pPr>
      <w:r w:rsidRPr="00675DD0">
        <w:rPr>
          <w:lang w:val="hu-HU"/>
        </w:rPr>
        <w:t xml:space="preserve">A </w:t>
      </w:r>
      <w:r w:rsidRPr="00675DD0">
        <w:rPr>
          <w:spacing w:val="-1"/>
          <w:lang w:val="hu-HU"/>
        </w:rPr>
        <w:t>bírálóbizottság</w:t>
      </w:r>
      <w:r w:rsidRPr="00675DD0">
        <w:rPr>
          <w:lang w:val="hu-HU"/>
        </w:rPr>
        <w:t xml:space="preserve"> </w:t>
      </w:r>
      <w:r w:rsidR="002B51C6" w:rsidRPr="00675DD0">
        <w:rPr>
          <w:lang w:val="hu-HU"/>
        </w:rPr>
        <w:t xml:space="preserve">elnökét és tagjait </w:t>
      </w:r>
      <w:r w:rsidRPr="00675DD0">
        <w:rPr>
          <w:lang w:val="hu-HU"/>
        </w:rPr>
        <w:t>a</w:t>
      </w:r>
      <w:r w:rsidRPr="00675DD0">
        <w:rPr>
          <w:spacing w:val="1"/>
          <w:lang w:val="hu-HU"/>
        </w:rPr>
        <w:t xml:space="preserve"> </w:t>
      </w:r>
      <w:r w:rsidR="008C4ECE" w:rsidRPr="00675DD0">
        <w:rPr>
          <w:spacing w:val="-1"/>
          <w:lang w:val="hu-HU"/>
        </w:rPr>
        <w:t>Társulás Elnöke</w:t>
      </w:r>
      <w:r w:rsidRPr="00675DD0">
        <w:rPr>
          <w:spacing w:val="3"/>
          <w:lang w:val="hu-HU"/>
        </w:rPr>
        <w:t xml:space="preserve"> </w:t>
      </w:r>
      <w:r w:rsidR="002B51C6" w:rsidRPr="00675DD0">
        <w:rPr>
          <w:spacing w:val="3"/>
          <w:lang w:val="hu-HU"/>
        </w:rPr>
        <w:t>jelöli ki</w:t>
      </w:r>
      <w:r w:rsidR="001D5E05" w:rsidRPr="00675DD0">
        <w:rPr>
          <w:spacing w:val="58"/>
          <w:lang w:val="hu-HU"/>
        </w:rPr>
        <w:t xml:space="preserve"> </w:t>
      </w:r>
      <w:r w:rsidRPr="00675DD0">
        <w:rPr>
          <w:spacing w:val="-1"/>
          <w:lang w:val="hu-HU"/>
        </w:rPr>
        <w:t>úgy,</w:t>
      </w:r>
      <w:r w:rsidRPr="00675DD0">
        <w:rPr>
          <w:lang w:val="hu-HU"/>
        </w:rPr>
        <w:t xml:space="preserve"> </w:t>
      </w:r>
      <w:r w:rsidRPr="00675DD0">
        <w:rPr>
          <w:spacing w:val="-1"/>
          <w:lang w:val="hu-HU"/>
        </w:rPr>
        <w:t>hogy</w:t>
      </w:r>
      <w:r w:rsidRPr="00675DD0">
        <w:rPr>
          <w:lang w:val="hu-HU"/>
        </w:rPr>
        <w:t xml:space="preserve"> a</w:t>
      </w:r>
      <w:r w:rsidRPr="00675DD0">
        <w:rPr>
          <w:spacing w:val="69"/>
          <w:lang w:val="hu-HU"/>
        </w:rPr>
        <w:t xml:space="preserve"> </w:t>
      </w:r>
      <w:r w:rsidRPr="00675DD0">
        <w:rPr>
          <w:spacing w:val="-1"/>
          <w:lang w:val="hu-HU"/>
        </w:rPr>
        <w:lastRenderedPageBreak/>
        <w:t>bírálóbizottságban</w:t>
      </w:r>
      <w:r w:rsidRPr="00675DD0">
        <w:rPr>
          <w:spacing w:val="27"/>
          <w:lang w:val="hu-HU"/>
        </w:rPr>
        <w:t xml:space="preserve"> </w:t>
      </w:r>
      <w:r w:rsidRPr="00675DD0">
        <w:rPr>
          <w:spacing w:val="-1"/>
          <w:lang w:val="hu-HU"/>
        </w:rPr>
        <w:t>biztosítva</w:t>
      </w:r>
      <w:r w:rsidRPr="00675DD0">
        <w:rPr>
          <w:spacing w:val="29"/>
          <w:lang w:val="hu-HU"/>
        </w:rPr>
        <w:t xml:space="preserve"> </w:t>
      </w:r>
      <w:r w:rsidRPr="00675DD0">
        <w:rPr>
          <w:lang w:val="hu-HU"/>
        </w:rPr>
        <w:t>legyen</w:t>
      </w:r>
      <w:r w:rsidRPr="00675DD0">
        <w:rPr>
          <w:spacing w:val="29"/>
          <w:lang w:val="hu-HU"/>
        </w:rPr>
        <w:t xml:space="preserve"> </w:t>
      </w:r>
      <w:r w:rsidRPr="00675DD0">
        <w:rPr>
          <w:lang w:val="hu-HU"/>
        </w:rPr>
        <w:t>a</w:t>
      </w:r>
      <w:r w:rsidRPr="00675DD0">
        <w:rPr>
          <w:spacing w:val="32"/>
          <w:lang w:val="hu-HU"/>
        </w:rPr>
        <w:t xml:space="preserve"> </w:t>
      </w:r>
      <w:r w:rsidRPr="00675DD0">
        <w:rPr>
          <w:lang w:val="hu-HU"/>
        </w:rPr>
        <w:t>3.</w:t>
      </w:r>
      <w:ins w:id="38" w:author="Trombitásné Dr. Domján Bernadett" w:date="2025-12-10T14:32:00Z" w16du:dateUtc="2025-12-10T13:32:00Z">
        <w:r w:rsidR="003F17E1">
          <w:rPr>
            <w:lang w:val="hu-HU"/>
          </w:rPr>
          <w:t xml:space="preserve"> és 8.</w:t>
        </w:r>
      </w:ins>
      <w:r w:rsidRPr="00675DD0">
        <w:rPr>
          <w:spacing w:val="28"/>
          <w:lang w:val="hu-HU"/>
        </w:rPr>
        <w:t xml:space="preserve"> </w:t>
      </w:r>
      <w:r w:rsidRPr="00675DD0">
        <w:rPr>
          <w:spacing w:val="-1"/>
          <w:lang w:val="hu-HU"/>
        </w:rPr>
        <w:t>pontban</w:t>
      </w:r>
      <w:r w:rsidRPr="00675DD0">
        <w:rPr>
          <w:spacing w:val="28"/>
          <w:lang w:val="hu-HU"/>
        </w:rPr>
        <w:t xml:space="preserve"> </w:t>
      </w:r>
      <w:r w:rsidRPr="00675DD0">
        <w:rPr>
          <w:lang w:val="hu-HU"/>
        </w:rPr>
        <w:t>említett</w:t>
      </w:r>
      <w:r w:rsidRPr="00675DD0">
        <w:rPr>
          <w:spacing w:val="28"/>
          <w:lang w:val="hu-HU"/>
        </w:rPr>
        <w:t xml:space="preserve"> </w:t>
      </w:r>
      <w:r w:rsidRPr="00675DD0">
        <w:rPr>
          <w:spacing w:val="-1"/>
          <w:lang w:val="hu-HU"/>
        </w:rPr>
        <w:t>négyféle</w:t>
      </w:r>
      <w:r w:rsidRPr="00675DD0">
        <w:rPr>
          <w:spacing w:val="29"/>
          <w:lang w:val="hu-HU"/>
        </w:rPr>
        <w:t xml:space="preserve"> </w:t>
      </w:r>
      <w:r w:rsidRPr="00675DD0">
        <w:rPr>
          <w:spacing w:val="-1"/>
          <w:lang w:val="hu-HU"/>
        </w:rPr>
        <w:t>szakértelem.</w:t>
      </w:r>
      <w:r w:rsidRPr="00675DD0">
        <w:rPr>
          <w:spacing w:val="31"/>
          <w:lang w:val="hu-HU"/>
        </w:rPr>
        <w:t xml:space="preserve"> </w:t>
      </w:r>
      <w:r w:rsidRPr="00675DD0">
        <w:rPr>
          <w:lang w:val="hu-HU"/>
        </w:rPr>
        <w:t>A</w:t>
      </w:r>
      <w:r w:rsidRPr="00675DD0">
        <w:rPr>
          <w:spacing w:val="89"/>
          <w:lang w:val="hu-HU"/>
        </w:rPr>
        <w:t xml:space="preserve"> </w:t>
      </w:r>
      <w:r w:rsidRPr="00675DD0">
        <w:rPr>
          <w:spacing w:val="-1"/>
          <w:lang w:val="hu-HU"/>
        </w:rPr>
        <w:t>bírálóbizottság</w:t>
      </w:r>
      <w:r w:rsidRPr="00675DD0">
        <w:rPr>
          <w:spacing w:val="17"/>
          <w:lang w:val="hu-HU"/>
        </w:rPr>
        <w:t xml:space="preserve"> </w:t>
      </w:r>
      <w:r w:rsidRPr="00675DD0">
        <w:rPr>
          <w:lang w:val="hu-HU"/>
        </w:rPr>
        <w:t>elnöke</w:t>
      </w:r>
      <w:r w:rsidRPr="00675DD0">
        <w:rPr>
          <w:spacing w:val="17"/>
          <w:lang w:val="hu-HU"/>
        </w:rPr>
        <w:t xml:space="preserve"> </w:t>
      </w:r>
      <w:r w:rsidRPr="00675DD0">
        <w:rPr>
          <w:spacing w:val="-1"/>
          <w:lang w:val="hu-HU"/>
        </w:rPr>
        <w:t>kizárólag</w:t>
      </w:r>
      <w:r w:rsidRPr="00675DD0">
        <w:rPr>
          <w:spacing w:val="17"/>
          <w:lang w:val="hu-HU"/>
        </w:rPr>
        <w:t xml:space="preserve"> </w:t>
      </w:r>
      <w:r w:rsidRPr="00675DD0">
        <w:rPr>
          <w:spacing w:val="-1"/>
          <w:lang w:val="hu-HU"/>
        </w:rPr>
        <w:t>olyan</w:t>
      </w:r>
      <w:r w:rsidRPr="00675DD0">
        <w:rPr>
          <w:spacing w:val="16"/>
          <w:lang w:val="hu-HU"/>
        </w:rPr>
        <w:t xml:space="preserve"> </w:t>
      </w:r>
      <w:r w:rsidRPr="00675DD0">
        <w:rPr>
          <w:spacing w:val="-1"/>
          <w:lang w:val="hu-HU"/>
        </w:rPr>
        <w:t>személy</w:t>
      </w:r>
      <w:r w:rsidRPr="00675DD0">
        <w:rPr>
          <w:spacing w:val="14"/>
          <w:lang w:val="hu-HU"/>
        </w:rPr>
        <w:t xml:space="preserve"> </w:t>
      </w:r>
      <w:r w:rsidRPr="00675DD0">
        <w:rPr>
          <w:spacing w:val="-1"/>
          <w:lang w:val="hu-HU"/>
        </w:rPr>
        <w:t>lehet,</w:t>
      </w:r>
      <w:r w:rsidRPr="00675DD0">
        <w:rPr>
          <w:spacing w:val="16"/>
          <w:lang w:val="hu-HU"/>
        </w:rPr>
        <w:t xml:space="preserve"> </w:t>
      </w:r>
      <w:r w:rsidRPr="00675DD0">
        <w:rPr>
          <w:lang w:val="hu-HU"/>
        </w:rPr>
        <w:t>aki</w:t>
      </w:r>
      <w:r w:rsidRPr="00675DD0">
        <w:rPr>
          <w:spacing w:val="17"/>
          <w:lang w:val="hu-HU"/>
        </w:rPr>
        <w:t xml:space="preserve"> </w:t>
      </w:r>
      <w:r w:rsidRPr="00675DD0">
        <w:rPr>
          <w:lang w:val="hu-HU"/>
        </w:rPr>
        <w:t>az</w:t>
      </w:r>
      <w:r w:rsidRPr="00675DD0">
        <w:rPr>
          <w:spacing w:val="14"/>
          <w:lang w:val="hu-HU"/>
        </w:rPr>
        <w:t xml:space="preserve"> </w:t>
      </w:r>
      <w:r w:rsidRPr="00675DD0">
        <w:rPr>
          <w:lang w:val="hu-HU"/>
        </w:rPr>
        <w:t>adott</w:t>
      </w:r>
      <w:r w:rsidRPr="00675DD0">
        <w:rPr>
          <w:spacing w:val="15"/>
          <w:lang w:val="hu-HU"/>
        </w:rPr>
        <w:t xml:space="preserve"> </w:t>
      </w:r>
      <w:r w:rsidRPr="00675DD0">
        <w:rPr>
          <w:lang w:val="hu-HU"/>
        </w:rPr>
        <w:t>eljárás</w:t>
      </w:r>
      <w:r w:rsidRPr="00675DD0">
        <w:rPr>
          <w:spacing w:val="13"/>
          <w:lang w:val="hu-HU"/>
        </w:rPr>
        <w:t xml:space="preserve"> </w:t>
      </w:r>
      <w:r w:rsidRPr="00675DD0">
        <w:rPr>
          <w:lang w:val="hu-HU"/>
        </w:rPr>
        <w:t>előkészítő</w:t>
      </w:r>
      <w:r w:rsidRPr="00675DD0">
        <w:rPr>
          <w:spacing w:val="79"/>
          <w:lang w:val="hu-HU"/>
        </w:rPr>
        <w:t xml:space="preserve"> </w:t>
      </w:r>
      <w:r w:rsidRPr="00675DD0">
        <w:rPr>
          <w:spacing w:val="-1"/>
          <w:lang w:val="hu-HU"/>
        </w:rPr>
        <w:t>munkálataiban</w:t>
      </w:r>
      <w:r w:rsidRPr="00675DD0">
        <w:rPr>
          <w:spacing w:val="39"/>
          <w:lang w:val="hu-HU"/>
        </w:rPr>
        <w:t xml:space="preserve"> </w:t>
      </w:r>
      <w:r w:rsidRPr="00675DD0">
        <w:rPr>
          <w:lang w:val="hu-HU"/>
        </w:rPr>
        <w:t>a</w:t>
      </w:r>
      <w:r w:rsidRPr="00675DD0">
        <w:rPr>
          <w:spacing w:val="38"/>
          <w:lang w:val="hu-HU"/>
        </w:rPr>
        <w:t xml:space="preserve"> </w:t>
      </w:r>
      <w:r w:rsidRPr="00675DD0">
        <w:rPr>
          <w:spacing w:val="-1"/>
          <w:lang w:val="hu-HU"/>
        </w:rPr>
        <w:t>munkacsoport</w:t>
      </w:r>
      <w:r w:rsidRPr="00675DD0">
        <w:rPr>
          <w:spacing w:val="37"/>
          <w:lang w:val="hu-HU"/>
        </w:rPr>
        <w:t xml:space="preserve"> </w:t>
      </w:r>
      <w:r w:rsidRPr="00675DD0">
        <w:rPr>
          <w:lang w:val="hu-HU"/>
        </w:rPr>
        <w:t>tagjaként</w:t>
      </w:r>
      <w:r w:rsidRPr="00675DD0">
        <w:rPr>
          <w:spacing w:val="40"/>
          <w:lang w:val="hu-HU"/>
        </w:rPr>
        <w:t xml:space="preserve"> </w:t>
      </w:r>
      <w:r w:rsidRPr="00675DD0">
        <w:rPr>
          <w:spacing w:val="-1"/>
          <w:lang w:val="hu-HU"/>
        </w:rPr>
        <w:t>részt</w:t>
      </w:r>
      <w:r w:rsidRPr="00675DD0">
        <w:rPr>
          <w:spacing w:val="37"/>
          <w:lang w:val="hu-HU"/>
        </w:rPr>
        <w:t xml:space="preserve"> </w:t>
      </w:r>
      <w:r w:rsidRPr="00675DD0">
        <w:rPr>
          <w:spacing w:val="-1"/>
          <w:lang w:val="hu-HU"/>
        </w:rPr>
        <w:t>vett.</w:t>
      </w:r>
      <w:r w:rsidRPr="00675DD0">
        <w:rPr>
          <w:spacing w:val="39"/>
          <w:lang w:val="hu-HU"/>
        </w:rPr>
        <w:t xml:space="preserve"> </w:t>
      </w:r>
    </w:p>
    <w:p w14:paraId="2ADA5CA3" w14:textId="1EBC70BC" w:rsidR="006B46A0" w:rsidRPr="00675DD0" w:rsidRDefault="00162C6A">
      <w:pPr>
        <w:pStyle w:val="Szvegtrzs"/>
        <w:numPr>
          <w:ilvl w:val="1"/>
          <w:numId w:val="20"/>
        </w:numPr>
        <w:tabs>
          <w:tab w:val="left" w:pos="827"/>
        </w:tabs>
        <w:spacing w:before="121"/>
        <w:ind w:right="1409" w:hanging="360"/>
        <w:jc w:val="both"/>
        <w:rPr>
          <w:lang w:val="hu-HU"/>
        </w:rPr>
      </w:pPr>
      <w:r w:rsidRPr="00675DD0">
        <w:rPr>
          <w:lang w:val="hu-HU"/>
        </w:rPr>
        <w:t>A</w:t>
      </w:r>
      <w:r w:rsidRPr="00675DD0">
        <w:rPr>
          <w:spacing w:val="9"/>
          <w:lang w:val="hu-HU"/>
        </w:rPr>
        <w:t xml:space="preserve"> </w:t>
      </w:r>
      <w:r w:rsidRPr="00675DD0">
        <w:rPr>
          <w:spacing w:val="-1"/>
          <w:lang w:val="hu-HU"/>
        </w:rPr>
        <w:t>bírálóbizottság</w:t>
      </w:r>
      <w:ins w:id="39" w:author="Trombitásné Dr. Domján Bernadett" w:date="2025-12-10T14:32:00Z" w16du:dateUtc="2025-12-10T13:32:00Z">
        <w:r w:rsidR="003F17E1">
          <w:rPr>
            <w:spacing w:val="-1"/>
            <w:lang w:val="hu-HU"/>
          </w:rPr>
          <w:t xml:space="preserve"> tagjai</w:t>
        </w:r>
      </w:ins>
      <w:del w:id="40" w:author="Trombitásné Dr. Domján Bernadett" w:date="2025-12-10T14:33:00Z" w16du:dateUtc="2025-12-10T13:33:00Z">
        <w:r w:rsidRPr="00675DD0" w:rsidDel="003F17E1">
          <w:rPr>
            <w:spacing w:val="-1"/>
            <w:lang w:val="hu-HU"/>
          </w:rPr>
          <w:delText>ban</w:delText>
        </w:r>
        <w:r w:rsidRPr="00675DD0" w:rsidDel="003F17E1">
          <w:rPr>
            <w:spacing w:val="6"/>
            <w:lang w:val="hu-HU"/>
          </w:rPr>
          <w:delText xml:space="preserve"> </w:delText>
        </w:r>
        <w:r w:rsidRPr="00675DD0" w:rsidDel="003F17E1">
          <w:rPr>
            <w:lang w:val="hu-HU"/>
          </w:rPr>
          <w:delText>közreműködő</w:delText>
        </w:r>
        <w:r w:rsidRPr="00675DD0" w:rsidDel="003F17E1">
          <w:rPr>
            <w:spacing w:val="9"/>
            <w:lang w:val="hu-HU"/>
          </w:rPr>
          <w:delText xml:space="preserve"> </w:delText>
        </w:r>
        <w:r w:rsidRPr="00675DD0" w:rsidDel="003F17E1">
          <w:rPr>
            <w:spacing w:val="-1"/>
            <w:lang w:val="hu-HU"/>
          </w:rPr>
          <w:delText>személyek</w:delText>
        </w:r>
      </w:del>
      <w:r w:rsidRPr="00675DD0">
        <w:rPr>
          <w:spacing w:val="9"/>
          <w:lang w:val="hu-HU"/>
        </w:rPr>
        <w:t xml:space="preserve"> </w:t>
      </w:r>
      <w:r w:rsidRPr="00675DD0">
        <w:rPr>
          <w:spacing w:val="-1"/>
          <w:lang w:val="hu-HU"/>
        </w:rPr>
        <w:t>kötelesek</w:t>
      </w:r>
      <w:r w:rsidRPr="00675DD0">
        <w:rPr>
          <w:spacing w:val="14"/>
          <w:lang w:val="hu-HU"/>
        </w:rPr>
        <w:t xml:space="preserve"> </w:t>
      </w:r>
      <w:r w:rsidRPr="00675DD0">
        <w:rPr>
          <w:spacing w:val="-1"/>
          <w:lang w:val="hu-HU"/>
        </w:rPr>
        <w:t>titoktartási</w:t>
      </w:r>
      <w:r w:rsidR="00547A32" w:rsidRPr="00675DD0">
        <w:rPr>
          <w:spacing w:val="-1"/>
          <w:lang w:val="hu-HU"/>
        </w:rPr>
        <w:t xml:space="preserve"> </w:t>
      </w:r>
      <w:r w:rsidRPr="00675DD0">
        <w:rPr>
          <w:lang w:val="hu-HU"/>
        </w:rPr>
        <w:t>és</w:t>
      </w:r>
      <w:r w:rsidRPr="00675DD0">
        <w:rPr>
          <w:spacing w:val="67"/>
          <w:lang w:val="hu-HU"/>
        </w:rPr>
        <w:t xml:space="preserve"> </w:t>
      </w:r>
      <w:r w:rsidRPr="00675DD0">
        <w:rPr>
          <w:spacing w:val="-1"/>
          <w:lang w:val="hu-HU"/>
        </w:rPr>
        <w:t>összeférhetetlenségi</w:t>
      </w:r>
      <w:r w:rsidRPr="00675DD0">
        <w:rPr>
          <w:lang w:val="hu-HU"/>
        </w:rPr>
        <w:t xml:space="preserve"> </w:t>
      </w:r>
      <w:r w:rsidRPr="00675DD0">
        <w:rPr>
          <w:spacing w:val="-1"/>
          <w:lang w:val="hu-HU"/>
        </w:rPr>
        <w:t>nyilatkozatot</w:t>
      </w:r>
      <w:r w:rsidRPr="00675DD0">
        <w:rPr>
          <w:lang w:val="hu-HU"/>
        </w:rPr>
        <w:t xml:space="preserve"> tenni</w:t>
      </w:r>
      <w:r w:rsidRPr="00675DD0">
        <w:rPr>
          <w:spacing w:val="59"/>
          <w:lang w:val="hu-HU"/>
        </w:rPr>
        <w:t xml:space="preserve"> </w:t>
      </w:r>
      <w:r w:rsidRPr="00675DD0">
        <w:rPr>
          <w:lang w:val="hu-HU"/>
        </w:rPr>
        <w:t>(jelen</w:t>
      </w:r>
      <w:r w:rsidRPr="00675DD0">
        <w:rPr>
          <w:spacing w:val="57"/>
          <w:lang w:val="hu-HU"/>
        </w:rPr>
        <w:t xml:space="preserve"> </w:t>
      </w:r>
      <w:r w:rsidRPr="00675DD0">
        <w:rPr>
          <w:spacing w:val="-1"/>
          <w:lang w:val="hu-HU"/>
        </w:rPr>
        <w:t>szabályzat</w:t>
      </w:r>
      <w:r w:rsidRPr="00675DD0">
        <w:rPr>
          <w:spacing w:val="2"/>
          <w:lang w:val="hu-HU"/>
        </w:rPr>
        <w:t xml:space="preserve"> </w:t>
      </w:r>
      <w:r w:rsidRPr="00675DD0">
        <w:rPr>
          <w:i/>
          <w:lang w:val="hu-HU"/>
        </w:rPr>
        <w:t>1.</w:t>
      </w:r>
      <w:r w:rsidRPr="00675DD0">
        <w:rPr>
          <w:i/>
          <w:spacing w:val="59"/>
          <w:lang w:val="hu-HU"/>
        </w:rPr>
        <w:t xml:space="preserve"> </w:t>
      </w:r>
      <w:r w:rsidRPr="00675DD0">
        <w:rPr>
          <w:i/>
          <w:lang w:val="hu-HU"/>
        </w:rPr>
        <w:t>sz.</w:t>
      </w:r>
      <w:r w:rsidRPr="00675DD0">
        <w:rPr>
          <w:i/>
          <w:spacing w:val="59"/>
          <w:lang w:val="hu-HU"/>
        </w:rPr>
        <w:t xml:space="preserve"> </w:t>
      </w:r>
      <w:r w:rsidRPr="00675DD0">
        <w:rPr>
          <w:i/>
          <w:spacing w:val="-1"/>
          <w:lang w:val="hu-HU"/>
        </w:rPr>
        <w:t>melléklet</w:t>
      </w:r>
      <w:r w:rsidRPr="00675DD0">
        <w:rPr>
          <w:spacing w:val="-1"/>
          <w:lang w:val="hu-HU"/>
        </w:rPr>
        <w:t>e</w:t>
      </w:r>
      <w:r w:rsidR="006D0EE2" w:rsidRPr="00675DD0">
        <w:rPr>
          <w:spacing w:val="-1"/>
          <w:lang w:val="hu-HU"/>
        </w:rPr>
        <w:t xml:space="preserve"> szerint</w:t>
      </w:r>
      <w:r w:rsidRPr="00675DD0">
        <w:rPr>
          <w:spacing w:val="-1"/>
          <w:lang w:val="hu-HU"/>
        </w:rPr>
        <w:t>).</w:t>
      </w:r>
      <w:del w:id="41" w:author="Trombitásné Dr. Domján Bernadett" w:date="2025-12-10T14:33:00Z" w16du:dateUtc="2025-12-10T13:33:00Z">
        <w:r w:rsidRPr="00675DD0" w:rsidDel="003F17E1">
          <w:rPr>
            <w:spacing w:val="58"/>
            <w:lang w:val="hu-HU"/>
          </w:rPr>
          <w:delText xml:space="preserve"> </w:delText>
        </w:r>
        <w:r w:rsidRPr="00675DD0" w:rsidDel="003F17E1">
          <w:rPr>
            <w:lang w:val="hu-HU"/>
          </w:rPr>
          <w:delText>E</w:delText>
        </w:r>
        <w:r w:rsidRPr="00675DD0" w:rsidDel="003F17E1">
          <w:rPr>
            <w:spacing w:val="87"/>
            <w:lang w:val="hu-HU"/>
          </w:rPr>
          <w:delText xml:space="preserve"> </w:delText>
        </w:r>
        <w:r w:rsidRPr="00675DD0" w:rsidDel="003F17E1">
          <w:rPr>
            <w:spacing w:val="-1"/>
            <w:lang w:val="hu-HU"/>
          </w:rPr>
          <w:delText>nyilatkozattételi</w:delText>
        </w:r>
        <w:r w:rsidRPr="00675DD0" w:rsidDel="003F17E1">
          <w:rPr>
            <w:spacing w:val="7"/>
            <w:lang w:val="hu-HU"/>
          </w:rPr>
          <w:delText xml:space="preserve"> </w:delText>
        </w:r>
        <w:r w:rsidRPr="00675DD0" w:rsidDel="003F17E1">
          <w:rPr>
            <w:spacing w:val="-1"/>
            <w:lang w:val="hu-HU"/>
          </w:rPr>
          <w:delText>kötelezettség</w:delText>
        </w:r>
        <w:r w:rsidRPr="00675DD0" w:rsidDel="003F17E1">
          <w:rPr>
            <w:spacing w:val="7"/>
            <w:lang w:val="hu-HU"/>
          </w:rPr>
          <w:delText xml:space="preserve"> </w:delText>
        </w:r>
        <w:r w:rsidRPr="00675DD0" w:rsidDel="003F17E1">
          <w:rPr>
            <w:lang w:val="hu-HU"/>
          </w:rPr>
          <w:delText>tekintetében</w:delText>
        </w:r>
        <w:r w:rsidRPr="00675DD0" w:rsidDel="003F17E1">
          <w:rPr>
            <w:spacing w:val="6"/>
            <w:lang w:val="hu-HU"/>
          </w:rPr>
          <w:delText xml:space="preserve"> </w:delText>
        </w:r>
        <w:r w:rsidRPr="00675DD0" w:rsidDel="003F17E1">
          <w:rPr>
            <w:spacing w:val="-1"/>
            <w:lang w:val="hu-HU"/>
          </w:rPr>
          <w:delText>közreműködő</w:delText>
        </w:r>
        <w:r w:rsidRPr="00675DD0" w:rsidDel="003F17E1">
          <w:rPr>
            <w:spacing w:val="6"/>
            <w:lang w:val="hu-HU"/>
          </w:rPr>
          <w:delText xml:space="preserve"> </w:delText>
        </w:r>
        <w:r w:rsidRPr="00675DD0" w:rsidDel="003F17E1">
          <w:rPr>
            <w:lang w:val="hu-HU"/>
          </w:rPr>
          <w:delText>személynek</w:delText>
        </w:r>
        <w:r w:rsidRPr="00675DD0" w:rsidDel="003F17E1">
          <w:rPr>
            <w:spacing w:val="7"/>
            <w:lang w:val="hu-HU"/>
          </w:rPr>
          <w:delText xml:space="preserve"> </w:delText>
        </w:r>
        <w:r w:rsidRPr="00675DD0" w:rsidDel="003F17E1">
          <w:rPr>
            <w:lang w:val="hu-HU"/>
          </w:rPr>
          <w:delText>kell</w:delText>
        </w:r>
        <w:r w:rsidRPr="00675DD0" w:rsidDel="003F17E1">
          <w:rPr>
            <w:spacing w:val="5"/>
            <w:lang w:val="hu-HU"/>
          </w:rPr>
          <w:delText xml:space="preserve"> </w:delText>
        </w:r>
        <w:r w:rsidRPr="00675DD0" w:rsidDel="003F17E1">
          <w:rPr>
            <w:lang w:val="hu-HU"/>
          </w:rPr>
          <w:delText>tekinteni</w:delText>
        </w:r>
        <w:r w:rsidRPr="00675DD0" w:rsidDel="003F17E1">
          <w:rPr>
            <w:spacing w:val="6"/>
            <w:lang w:val="hu-HU"/>
          </w:rPr>
          <w:delText xml:space="preserve"> </w:delText>
        </w:r>
        <w:r w:rsidRPr="00675DD0" w:rsidDel="003F17E1">
          <w:rPr>
            <w:lang w:val="hu-HU"/>
          </w:rPr>
          <w:delText>a</w:delText>
        </w:r>
        <w:r w:rsidRPr="00675DD0" w:rsidDel="003F17E1">
          <w:rPr>
            <w:spacing w:val="61"/>
            <w:lang w:val="hu-HU"/>
          </w:rPr>
          <w:delText xml:space="preserve"> </w:delText>
        </w:r>
        <w:r w:rsidRPr="00675DD0" w:rsidDel="003F17E1">
          <w:rPr>
            <w:spacing w:val="-1"/>
            <w:lang w:val="hu-HU"/>
          </w:rPr>
          <w:delText>bírálóbizottság</w:delText>
        </w:r>
        <w:r w:rsidRPr="00675DD0" w:rsidDel="003F17E1">
          <w:rPr>
            <w:spacing w:val="23"/>
            <w:lang w:val="hu-HU"/>
          </w:rPr>
          <w:delText xml:space="preserve"> </w:delText>
        </w:r>
        <w:r w:rsidRPr="00675DD0" w:rsidDel="003F17E1">
          <w:rPr>
            <w:spacing w:val="-1"/>
            <w:lang w:val="hu-HU"/>
          </w:rPr>
          <w:delText>tagjain</w:delText>
        </w:r>
        <w:r w:rsidRPr="00675DD0" w:rsidDel="003F17E1">
          <w:rPr>
            <w:spacing w:val="24"/>
            <w:lang w:val="hu-HU"/>
          </w:rPr>
          <w:delText xml:space="preserve"> </w:delText>
        </w:r>
        <w:r w:rsidRPr="00675DD0" w:rsidDel="003F17E1">
          <w:rPr>
            <w:spacing w:val="-1"/>
            <w:lang w:val="hu-HU"/>
          </w:rPr>
          <w:delText>kívül</w:delText>
        </w:r>
        <w:r w:rsidRPr="00675DD0" w:rsidDel="003F17E1">
          <w:rPr>
            <w:spacing w:val="24"/>
            <w:lang w:val="hu-HU"/>
          </w:rPr>
          <w:delText xml:space="preserve"> </w:delText>
        </w:r>
        <w:r w:rsidRPr="00675DD0" w:rsidDel="003F17E1">
          <w:rPr>
            <w:lang w:val="hu-HU"/>
          </w:rPr>
          <w:delText>a</w:delText>
        </w:r>
        <w:r w:rsidRPr="00675DD0" w:rsidDel="003F17E1">
          <w:rPr>
            <w:spacing w:val="27"/>
            <w:lang w:val="hu-HU"/>
          </w:rPr>
          <w:delText xml:space="preserve"> </w:delText>
        </w:r>
        <w:r w:rsidRPr="00675DD0" w:rsidDel="003F17E1">
          <w:rPr>
            <w:spacing w:val="-1"/>
            <w:lang w:val="hu-HU"/>
          </w:rPr>
          <w:delText>bírálóbizottság</w:delText>
        </w:r>
        <w:r w:rsidRPr="00675DD0" w:rsidDel="003F17E1">
          <w:rPr>
            <w:spacing w:val="24"/>
            <w:lang w:val="hu-HU"/>
          </w:rPr>
          <w:delText xml:space="preserve"> </w:delText>
        </w:r>
        <w:r w:rsidRPr="00675DD0" w:rsidDel="003F17E1">
          <w:rPr>
            <w:spacing w:val="-1"/>
            <w:lang w:val="hu-HU"/>
          </w:rPr>
          <w:delText>munkájában</w:delText>
        </w:r>
        <w:r w:rsidRPr="00675DD0" w:rsidDel="003F17E1">
          <w:rPr>
            <w:spacing w:val="21"/>
            <w:lang w:val="hu-HU"/>
          </w:rPr>
          <w:delText xml:space="preserve"> </w:delText>
        </w:r>
        <w:r w:rsidRPr="00675DD0" w:rsidDel="003F17E1">
          <w:rPr>
            <w:spacing w:val="-1"/>
            <w:lang w:val="hu-HU"/>
          </w:rPr>
          <w:delText>esetlegesen</w:delText>
        </w:r>
        <w:r w:rsidRPr="00675DD0" w:rsidDel="003F17E1">
          <w:rPr>
            <w:spacing w:val="24"/>
            <w:lang w:val="hu-HU"/>
          </w:rPr>
          <w:delText xml:space="preserve"> </w:delText>
        </w:r>
        <w:r w:rsidRPr="00675DD0" w:rsidDel="003F17E1">
          <w:rPr>
            <w:spacing w:val="-1"/>
            <w:lang w:val="hu-HU"/>
          </w:rPr>
          <w:delText>részt</w:delText>
        </w:r>
        <w:r w:rsidRPr="00675DD0" w:rsidDel="003F17E1">
          <w:rPr>
            <w:spacing w:val="24"/>
            <w:lang w:val="hu-HU"/>
          </w:rPr>
          <w:delText xml:space="preserve"> </w:delText>
        </w:r>
        <w:r w:rsidRPr="00675DD0" w:rsidDel="003F17E1">
          <w:rPr>
            <w:spacing w:val="-1"/>
            <w:lang w:val="hu-HU"/>
          </w:rPr>
          <w:delText>vevő,</w:delText>
        </w:r>
        <w:r w:rsidRPr="00675DD0" w:rsidDel="003F17E1">
          <w:rPr>
            <w:spacing w:val="24"/>
            <w:lang w:val="hu-HU"/>
          </w:rPr>
          <w:delText xml:space="preserve"> </w:delText>
        </w:r>
        <w:r w:rsidRPr="00675DD0" w:rsidDel="003F17E1">
          <w:rPr>
            <w:lang w:val="hu-HU"/>
          </w:rPr>
          <w:delText>titkári-</w:delText>
        </w:r>
        <w:r w:rsidRPr="00675DD0" w:rsidDel="003F17E1">
          <w:rPr>
            <w:spacing w:val="105"/>
            <w:w w:val="99"/>
            <w:lang w:val="hu-HU"/>
          </w:rPr>
          <w:delText xml:space="preserve"> </w:delText>
        </w:r>
        <w:r w:rsidRPr="00675DD0" w:rsidDel="003F17E1">
          <w:rPr>
            <w:spacing w:val="-1"/>
            <w:lang w:val="hu-HU"/>
          </w:rPr>
          <w:delText xml:space="preserve">adminisztrációs </w:delText>
        </w:r>
        <w:r w:rsidRPr="00675DD0" w:rsidDel="003F17E1">
          <w:rPr>
            <w:lang w:val="hu-HU"/>
          </w:rPr>
          <w:delText>teendőket</w:delText>
        </w:r>
        <w:r w:rsidRPr="00675DD0" w:rsidDel="003F17E1">
          <w:rPr>
            <w:spacing w:val="-3"/>
            <w:lang w:val="hu-HU"/>
          </w:rPr>
          <w:delText xml:space="preserve"> </w:delText>
        </w:r>
        <w:r w:rsidRPr="00675DD0" w:rsidDel="003F17E1">
          <w:rPr>
            <w:lang w:val="hu-HU"/>
          </w:rPr>
          <w:delText xml:space="preserve">ellátó </w:delText>
        </w:r>
        <w:r w:rsidRPr="00675DD0" w:rsidDel="003F17E1">
          <w:rPr>
            <w:spacing w:val="-1"/>
            <w:lang w:val="hu-HU"/>
          </w:rPr>
          <w:delText>munkatársat.</w:delText>
        </w:r>
      </w:del>
    </w:p>
    <w:p w14:paraId="162094F0" w14:textId="14BB5DEE" w:rsidR="006B46A0" w:rsidRPr="00675DD0" w:rsidRDefault="00162C6A">
      <w:pPr>
        <w:pStyle w:val="Szvegtrzs"/>
        <w:numPr>
          <w:ilvl w:val="1"/>
          <w:numId w:val="20"/>
        </w:numPr>
        <w:tabs>
          <w:tab w:val="left" w:pos="827"/>
        </w:tabs>
        <w:spacing w:before="119"/>
        <w:ind w:right="1417" w:hanging="360"/>
        <w:jc w:val="both"/>
        <w:rPr>
          <w:rFonts w:cs="Garamond"/>
          <w:lang w:val="hu-HU"/>
        </w:rPr>
      </w:pPr>
      <w:r w:rsidRPr="00675DD0">
        <w:rPr>
          <w:lang w:val="hu-HU"/>
        </w:rPr>
        <w:t>A</w:t>
      </w:r>
      <w:r w:rsidRPr="00675DD0">
        <w:rPr>
          <w:spacing w:val="20"/>
          <w:lang w:val="hu-HU"/>
        </w:rPr>
        <w:t xml:space="preserve"> </w:t>
      </w:r>
      <w:r w:rsidRPr="00675DD0">
        <w:rPr>
          <w:spacing w:val="-1"/>
          <w:lang w:val="hu-HU"/>
        </w:rPr>
        <w:t>bírálóbizottság</w:t>
      </w:r>
      <w:r w:rsidRPr="00675DD0">
        <w:rPr>
          <w:spacing w:val="20"/>
          <w:lang w:val="hu-HU"/>
        </w:rPr>
        <w:t xml:space="preserve"> </w:t>
      </w:r>
      <w:r w:rsidRPr="00675DD0">
        <w:rPr>
          <w:lang w:val="hu-HU"/>
        </w:rPr>
        <w:t>tagjai</w:t>
      </w:r>
      <w:r w:rsidRPr="00675DD0">
        <w:rPr>
          <w:spacing w:val="21"/>
          <w:lang w:val="hu-HU"/>
        </w:rPr>
        <w:t xml:space="preserve"> </w:t>
      </w:r>
      <w:r w:rsidRPr="00675DD0">
        <w:rPr>
          <w:spacing w:val="-1"/>
          <w:lang w:val="hu-HU"/>
        </w:rPr>
        <w:t>kötelesek</w:t>
      </w:r>
      <w:r w:rsidR="00DE73B0" w:rsidRPr="00675DD0">
        <w:rPr>
          <w:spacing w:val="-1"/>
          <w:lang w:val="hu-HU"/>
        </w:rPr>
        <w:t xml:space="preserve"> figyelemmel</w:t>
      </w:r>
      <w:r w:rsidRPr="00675DD0">
        <w:rPr>
          <w:spacing w:val="24"/>
          <w:lang w:val="hu-HU"/>
        </w:rPr>
        <w:t xml:space="preserve"> </w:t>
      </w:r>
      <w:r w:rsidR="00DE73B0" w:rsidRPr="00675DD0">
        <w:rPr>
          <w:lang w:val="hu-HU"/>
        </w:rPr>
        <w:t xml:space="preserve">kísérni és biztosítani a Kbt. 36. § (2) bekezdésében foglalt rendelkezések betartását.  </w:t>
      </w:r>
      <w:r w:rsidR="009466E5" w:rsidRPr="00675DD0">
        <w:rPr>
          <w:lang w:val="hu-HU"/>
        </w:rPr>
        <w:t xml:space="preserve">A bírálóbizottság </w:t>
      </w:r>
      <w:r w:rsidR="009466E5" w:rsidRPr="00675DD0">
        <w:rPr>
          <w:szCs w:val="20"/>
          <w:lang w:val="hu-HU" w:eastAsia="hu-HU"/>
        </w:rPr>
        <w:t>bármely tagja, amennyiben közvetlenül észleli a hivatkozott rendelkezések megsértését vagy azt alapos okkal feltételezi, haladéktalanul köteles írásban jelezni a Társulás Elnökének, aki megvizsgálja a bejelentést. A Társulás Elnöke jogosult intézkedni a GVH tájékoztatásáról, és dönteni az eljárás további menetéről.</w:t>
      </w:r>
    </w:p>
    <w:p w14:paraId="7AFE65BE" w14:textId="77777777" w:rsidR="006B46A0" w:rsidRPr="00675DD0" w:rsidRDefault="00162C6A">
      <w:pPr>
        <w:numPr>
          <w:ilvl w:val="1"/>
          <w:numId w:val="20"/>
        </w:numPr>
        <w:tabs>
          <w:tab w:val="left" w:pos="827"/>
        </w:tabs>
        <w:spacing w:before="121"/>
        <w:ind w:right="1412" w:hanging="360"/>
        <w:jc w:val="both"/>
        <w:rPr>
          <w:rFonts w:ascii="Garamond" w:eastAsia="Garamond" w:hAnsi="Garamond" w:cs="Garamond"/>
          <w:sz w:val="24"/>
          <w:szCs w:val="24"/>
          <w:lang w:val="hu-HU"/>
        </w:rPr>
      </w:pPr>
      <w:r w:rsidRPr="00675DD0">
        <w:rPr>
          <w:rFonts w:ascii="Garamond" w:eastAsia="Garamond" w:hAnsi="Garamond" w:cs="Garamond"/>
          <w:sz w:val="24"/>
          <w:szCs w:val="24"/>
          <w:lang w:val="hu-HU"/>
        </w:rPr>
        <w:t>A</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pacing w:val="-1"/>
          <w:sz w:val="24"/>
          <w:szCs w:val="24"/>
          <w:lang w:val="hu-HU"/>
        </w:rPr>
        <w:t>közbeszerzési</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z w:val="24"/>
          <w:szCs w:val="24"/>
          <w:lang w:val="hu-HU"/>
        </w:rPr>
        <w:t>eljárás</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pacing w:val="-1"/>
          <w:sz w:val="24"/>
          <w:szCs w:val="24"/>
          <w:lang w:val="hu-HU"/>
        </w:rPr>
        <w:t>során</w:t>
      </w:r>
      <w:r w:rsidRPr="00675DD0">
        <w:rPr>
          <w:rFonts w:ascii="Garamond" w:eastAsia="Garamond" w:hAnsi="Garamond" w:cs="Garamond"/>
          <w:spacing w:val="41"/>
          <w:sz w:val="24"/>
          <w:szCs w:val="24"/>
          <w:lang w:val="hu-HU"/>
        </w:rPr>
        <w:t xml:space="preserve"> </w:t>
      </w:r>
      <w:r w:rsidRPr="00675DD0">
        <w:rPr>
          <w:rFonts w:ascii="Garamond" w:eastAsia="Garamond" w:hAnsi="Garamond" w:cs="Garamond"/>
          <w:sz w:val="24"/>
          <w:szCs w:val="24"/>
          <w:lang w:val="hu-HU"/>
        </w:rPr>
        <w:t>vagyonnyilatkozatot</w:t>
      </w:r>
      <w:r w:rsidRPr="00675DD0">
        <w:rPr>
          <w:rFonts w:ascii="Garamond" w:eastAsia="Garamond" w:hAnsi="Garamond" w:cs="Garamond"/>
          <w:spacing w:val="42"/>
          <w:sz w:val="24"/>
          <w:szCs w:val="24"/>
          <w:lang w:val="hu-HU"/>
        </w:rPr>
        <w:t xml:space="preserve"> </w:t>
      </w:r>
      <w:r w:rsidRPr="00675DD0">
        <w:rPr>
          <w:rFonts w:ascii="Garamond" w:eastAsia="Garamond" w:hAnsi="Garamond" w:cs="Garamond"/>
          <w:sz w:val="24"/>
          <w:szCs w:val="24"/>
          <w:lang w:val="hu-HU"/>
        </w:rPr>
        <w:t>kell</w:t>
      </w:r>
      <w:r w:rsidRPr="00675DD0">
        <w:rPr>
          <w:rFonts w:ascii="Garamond" w:eastAsia="Garamond" w:hAnsi="Garamond" w:cs="Garamond"/>
          <w:spacing w:val="43"/>
          <w:sz w:val="24"/>
          <w:szCs w:val="24"/>
          <w:lang w:val="hu-HU"/>
        </w:rPr>
        <w:t xml:space="preserve"> </w:t>
      </w:r>
      <w:r w:rsidRPr="00675DD0">
        <w:rPr>
          <w:rFonts w:ascii="Garamond" w:eastAsia="Garamond" w:hAnsi="Garamond" w:cs="Garamond"/>
          <w:sz w:val="24"/>
          <w:szCs w:val="24"/>
          <w:lang w:val="hu-HU"/>
        </w:rPr>
        <w:t>tenniük</w:t>
      </w:r>
      <w:r w:rsidRPr="00675DD0">
        <w:rPr>
          <w:rFonts w:ascii="Garamond" w:eastAsia="Garamond" w:hAnsi="Garamond" w:cs="Garamond"/>
          <w:spacing w:val="40"/>
          <w:sz w:val="24"/>
          <w:szCs w:val="24"/>
          <w:lang w:val="hu-HU"/>
        </w:rPr>
        <w:t xml:space="preserve"> </w:t>
      </w:r>
      <w:r w:rsidRPr="00675DD0">
        <w:rPr>
          <w:rFonts w:ascii="Garamond" w:eastAsia="Garamond" w:hAnsi="Garamond" w:cs="Garamond"/>
          <w:spacing w:val="-1"/>
          <w:sz w:val="24"/>
          <w:szCs w:val="24"/>
          <w:lang w:val="hu-HU"/>
        </w:rPr>
        <w:t>azoknak,</w:t>
      </w:r>
      <w:r w:rsidRPr="00675DD0">
        <w:rPr>
          <w:rFonts w:ascii="Garamond" w:eastAsia="Garamond" w:hAnsi="Garamond" w:cs="Garamond"/>
          <w:spacing w:val="41"/>
          <w:sz w:val="24"/>
          <w:szCs w:val="24"/>
          <w:lang w:val="hu-HU"/>
        </w:rPr>
        <w:t xml:space="preserve"> </w:t>
      </w:r>
      <w:r w:rsidRPr="00675DD0">
        <w:rPr>
          <w:rFonts w:ascii="Garamond" w:eastAsia="Garamond" w:hAnsi="Garamond" w:cs="Garamond"/>
          <w:spacing w:val="-1"/>
          <w:sz w:val="24"/>
          <w:szCs w:val="24"/>
          <w:lang w:val="hu-HU"/>
        </w:rPr>
        <w:t>akiket</w:t>
      </w:r>
      <w:r w:rsidRPr="00675DD0">
        <w:rPr>
          <w:rFonts w:ascii="Garamond" w:eastAsia="Garamond" w:hAnsi="Garamond" w:cs="Garamond"/>
          <w:spacing w:val="46"/>
          <w:sz w:val="24"/>
          <w:szCs w:val="24"/>
          <w:lang w:val="hu-HU"/>
        </w:rPr>
        <w:t xml:space="preserve"> </w:t>
      </w:r>
      <w:r w:rsidRPr="00675DD0">
        <w:rPr>
          <w:rFonts w:ascii="Garamond" w:eastAsia="Garamond" w:hAnsi="Garamond" w:cs="Garamond"/>
          <w:i/>
          <w:sz w:val="24"/>
          <w:szCs w:val="24"/>
          <w:lang w:val="hu-HU"/>
        </w:rPr>
        <w:t>az</w:t>
      </w:r>
      <w:r w:rsidRPr="00675DD0">
        <w:rPr>
          <w:rFonts w:ascii="Garamond" w:eastAsia="Garamond" w:hAnsi="Garamond" w:cs="Garamond"/>
          <w:i/>
          <w:spacing w:val="40"/>
          <w:sz w:val="24"/>
          <w:szCs w:val="24"/>
          <w:lang w:val="hu-HU"/>
        </w:rPr>
        <w:t xml:space="preserve"> </w:t>
      </w:r>
      <w:r w:rsidRPr="00675DD0">
        <w:rPr>
          <w:rFonts w:ascii="Garamond" w:eastAsia="Garamond" w:hAnsi="Garamond" w:cs="Garamond"/>
          <w:i/>
          <w:spacing w:val="-1"/>
          <w:sz w:val="24"/>
          <w:szCs w:val="24"/>
          <w:lang w:val="hu-HU"/>
        </w:rPr>
        <w:t>egyes</w:t>
      </w:r>
      <w:r w:rsidRPr="00675DD0">
        <w:rPr>
          <w:rFonts w:ascii="Garamond" w:eastAsia="Garamond" w:hAnsi="Garamond" w:cs="Garamond"/>
          <w:i/>
          <w:spacing w:val="41"/>
          <w:w w:val="99"/>
          <w:sz w:val="24"/>
          <w:szCs w:val="24"/>
          <w:lang w:val="hu-HU"/>
        </w:rPr>
        <w:t xml:space="preserve"> </w:t>
      </w:r>
      <w:r w:rsidRPr="00675DD0">
        <w:rPr>
          <w:rFonts w:ascii="Garamond" w:eastAsia="Garamond" w:hAnsi="Garamond" w:cs="Garamond"/>
          <w:i/>
          <w:spacing w:val="-1"/>
          <w:sz w:val="24"/>
          <w:szCs w:val="24"/>
          <w:lang w:val="hu-HU"/>
        </w:rPr>
        <w:t>vagyonnyilatkozat-tételi</w:t>
      </w:r>
      <w:r w:rsidRPr="00675DD0">
        <w:rPr>
          <w:rFonts w:ascii="Garamond" w:eastAsia="Garamond" w:hAnsi="Garamond" w:cs="Garamond"/>
          <w:i/>
          <w:spacing w:val="13"/>
          <w:sz w:val="24"/>
          <w:szCs w:val="24"/>
          <w:lang w:val="hu-HU"/>
        </w:rPr>
        <w:t xml:space="preserve"> </w:t>
      </w:r>
      <w:r w:rsidRPr="00675DD0">
        <w:rPr>
          <w:rFonts w:ascii="Garamond" w:eastAsia="Garamond" w:hAnsi="Garamond" w:cs="Garamond"/>
          <w:i/>
          <w:spacing w:val="-1"/>
          <w:sz w:val="24"/>
          <w:szCs w:val="24"/>
          <w:lang w:val="hu-HU"/>
        </w:rPr>
        <w:t>kötelezettségekről</w:t>
      </w:r>
      <w:r w:rsidRPr="00675DD0">
        <w:rPr>
          <w:rFonts w:ascii="Garamond" w:eastAsia="Garamond" w:hAnsi="Garamond" w:cs="Garamond"/>
          <w:i/>
          <w:spacing w:val="18"/>
          <w:sz w:val="24"/>
          <w:szCs w:val="24"/>
          <w:lang w:val="hu-HU"/>
        </w:rPr>
        <w:t xml:space="preserve"> </w:t>
      </w:r>
      <w:r w:rsidRPr="00675DD0">
        <w:rPr>
          <w:rFonts w:ascii="Garamond" w:eastAsia="Garamond" w:hAnsi="Garamond" w:cs="Garamond"/>
          <w:spacing w:val="-1"/>
          <w:sz w:val="24"/>
          <w:szCs w:val="24"/>
          <w:lang w:val="hu-HU"/>
        </w:rPr>
        <w:t>szóló</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z w:val="24"/>
          <w:szCs w:val="24"/>
          <w:lang w:val="hu-HU"/>
        </w:rPr>
        <w:t>2007.</w:t>
      </w:r>
      <w:r w:rsidRPr="00675DD0">
        <w:rPr>
          <w:rFonts w:ascii="Garamond" w:eastAsia="Garamond" w:hAnsi="Garamond" w:cs="Garamond"/>
          <w:spacing w:val="13"/>
          <w:sz w:val="24"/>
          <w:szCs w:val="24"/>
          <w:lang w:val="hu-HU"/>
        </w:rPr>
        <w:t xml:space="preserve"> </w:t>
      </w:r>
      <w:r w:rsidRPr="00675DD0">
        <w:rPr>
          <w:rFonts w:ascii="Garamond" w:eastAsia="Garamond" w:hAnsi="Garamond" w:cs="Garamond"/>
          <w:sz w:val="24"/>
          <w:szCs w:val="24"/>
          <w:lang w:val="hu-HU"/>
        </w:rPr>
        <w:t>évi</w:t>
      </w:r>
      <w:r w:rsidRPr="00675DD0">
        <w:rPr>
          <w:rFonts w:ascii="Garamond" w:eastAsia="Garamond" w:hAnsi="Garamond" w:cs="Garamond"/>
          <w:spacing w:val="12"/>
          <w:sz w:val="24"/>
          <w:szCs w:val="24"/>
          <w:lang w:val="hu-HU"/>
        </w:rPr>
        <w:t xml:space="preserve"> </w:t>
      </w:r>
      <w:r w:rsidRPr="00675DD0">
        <w:rPr>
          <w:rFonts w:ascii="Garamond" w:eastAsia="Garamond" w:hAnsi="Garamond" w:cs="Garamond"/>
          <w:spacing w:val="-1"/>
          <w:sz w:val="24"/>
          <w:szCs w:val="24"/>
          <w:lang w:val="hu-HU"/>
        </w:rPr>
        <w:t>CLII.</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pacing w:val="-1"/>
          <w:sz w:val="24"/>
          <w:szCs w:val="24"/>
          <w:lang w:val="hu-HU"/>
        </w:rPr>
        <w:t>törvény</w:t>
      </w:r>
      <w:r w:rsidRPr="00675DD0">
        <w:rPr>
          <w:rFonts w:ascii="Garamond" w:eastAsia="Garamond" w:hAnsi="Garamond" w:cs="Garamond"/>
          <w:spacing w:val="16"/>
          <w:sz w:val="24"/>
          <w:szCs w:val="24"/>
          <w:lang w:val="hu-HU"/>
        </w:rPr>
        <w:t xml:space="preserve"> </w:t>
      </w:r>
      <w:r w:rsidRPr="00675DD0">
        <w:rPr>
          <w:rFonts w:ascii="Garamond" w:eastAsia="Garamond" w:hAnsi="Garamond" w:cs="Garamond"/>
          <w:sz w:val="24"/>
          <w:szCs w:val="24"/>
          <w:lang w:val="hu-HU"/>
        </w:rPr>
        <w:t>–</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z w:val="24"/>
          <w:szCs w:val="24"/>
          <w:lang w:val="hu-HU"/>
        </w:rPr>
        <w:t>vagy</w:t>
      </w:r>
      <w:r w:rsidRPr="00675DD0">
        <w:rPr>
          <w:rFonts w:ascii="Garamond" w:eastAsia="Garamond" w:hAnsi="Garamond" w:cs="Garamond"/>
          <w:spacing w:val="15"/>
          <w:sz w:val="24"/>
          <w:szCs w:val="24"/>
          <w:lang w:val="hu-HU"/>
        </w:rPr>
        <w:t xml:space="preserve"> </w:t>
      </w:r>
      <w:r w:rsidRPr="00675DD0">
        <w:rPr>
          <w:rFonts w:ascii="Garamond" w:eastAsia="Garamond" w:hAnsi="Garamond" w:cs="Garamond"/>
          <w:spacing w:val="-1"/>
          <w:sz w:val="24"/>
          <w:szCs w:val="24"/>
          <w:lang w:val="hu-HU"/>
        </w:rPr>
        <w:t>belső</w:t>
      </w:r>
      <w:r w:rsidRPr="00675DD0">
        <w:rPr>
          <w:rFonts w:ascii="Garamond" w:eastAsia="Garamond" w:hAnsi="Garamond" w:cs="Garamond"/>
          <w:spacing w:val="14"/>
          <w:sz w:val="24"/>
          <w:szCs w:val="24"/>
          <w:lang w:val="hu-HU"/>
        </w:rPr>
        <w:t xml:space="preserve"> </w:t>
      </w:r>
      <w:r w:rsidRPr="00675DD0">
        <w:rPr>
          <w:rFonts w:ascii="Garamond" w:eastAsia="Garamond" w:hAnsi="Garamond" w:cs="Garamond"/>
          <w:spacing w:val="-1"/>
          <w:sz w:val="24"/>
          <w:szCs w:val="24"/>
          <w:lang w:val="hu-HU"/>
        </w:rPr>
        <w:t>szabály</w:t>
      </w:r>
      <w:r w:rsidRPr="00675DD0">
        <w:rPr>
          <w:rFonts w:ascii="Garamond" w:eastAsia="Garamond" w:hAnsi="Garamond" w:cs="Garamond"/>
          <w:spacing w:val="16"/>
          <w:sz w:val="24"/>
          <w:szCs w:val="24"/>
          <w:lang w:val="hu-HU"/>
        </w:rPr>
        <w:t xml:space="preserve"> </w:t>
      </w:r>
      <w:r w:rsidRPr="00675DD0">
        <w:rPr>
          <w:rFonts w:ascii="Garamond" w:eastAsia="Garamond" w:hAnsi="Garamond" w:cs="Garamond"/>
          <w:sz w:val="24"/>
          <w:szCs w:val="24"/>
          <w:lang w:val="hu-HU"/>
        </w:rPr>
        <w:t>–</w:t>
      </w:r>
      <w:r w:rsidRPr="00675DD0">
        <w:rPr>
          <w:rFonts w:ascii="Garamond" w:eastAsia="Garamond" w:hAnsi="Garamond" w:cs="Garamond"/>
          <w:spacing w:val="83"/>
          <w:sz w:val="24"/>
          <w:szCs w:val="24"/>
          <w:lang w:val="hu-HU"/>
        </w:rPr>
        <w:t xml:space="preserve"> </w:t>
      </w:r>
      <w:r w:rsidRPr="00675DD0">
        <w:rPr>
          <w:rFonts w:ascii="Garamond" w:eastAsia="Garamond" w:hAnsi="Garamond" w:cs="Garamond"/>
          <w:sz w:val="24"/>
          <w:szCs w:val="24"/>
          <w:lang w:val="hu-HU"/>
        </w:rPr>
        <w:t>erre kötelez.</w:t>
      </w:r>
    </w:p>
    <w:p w14:paraId="0C9230D3" w14:textId="77777777" w:rsidR="006B46A0" w:rsidRPr="00675DD0" w:rsidRDefault="006B46A0">
      <w:pPr>
        <w:spacing w:before="6"/>
        <w:rPr>
          <w:rFonts w:ascii="Garamond" w:eastAsia="Garamond" w:hAnsi="Garamond" w:cs="Garamond"/>
          <w:sz w:val="24"/>
          <w:szCs w:val="24"/>
          <w:lang w:val="hu-HU"/>
        </w:rPr>
      </w:pPr>
    </w:p>
    <w:p w14:paraId="5F67B96F" w14:textId="79F4FEC2" w:rsidR="006B46A0" w:rsidRPr="00675DD0" w:rsidRDefault="00B72442" w:rsidP="000C1CA9">
      <w:pPr>
        <w:pStyle w:val="Cmsor2"/>
        <w:tabs>
          <w:tab w:val="right" w:pos="9739"/>
        </w:tabs>
        <w:spacing w:before="79" w:line="290" w:lineRule="exact"/>
        <w:jc w:val="center"/>
        <w:rPr>
          <w:rFonts w:eastAsia="Times New Roman" w:cs="Times New Roman"/>
          <w:i w:val="0"/>
          <w:sz w:val="24"/>
          <w:szCs w:val="24"/>
          <w:lang w:val="hu-HU"/>
        </w:rPr>
        <w:pPrChange w:id="42" w:author="Trombitásné Dr. Domján Bernadett" w:date="2025-12-10T14:35:00Z" w16du:dateUtc="2025-12-10T13:35:00Z">
          <w:pPr>
            <w:pStyle w:val="Cmsor2"/>
            <w:tabs>
              <w:tab w:val="right" w:pos="9739"/>
            </w:tabs>
            <w:spacing w:before="79" w:line="290" w:lineRule="exact"/>
            <w:ind w:left="3129"/>
          </w:pPr>
        </w:pPrChange>
      </w:pPr>
      <w:bookmarkStart w:id="43" w:name="_bookmark4"/>
      <w:bookmarkEnd w:id="43"/>
      <w:r w:rsidRPr="00675DD0">
        <w:rPr>
          <w:position w:val="1"/>
          <w:sz w:val="24"/>
          <w:szCs w:val="24"/>
          <w:lang w:val="hu-HU"/>
        </w:rPr>
        <w:t>Felelős akkreditált közbeszerzési szaktanácsadó</w:t>
      </w:r>
      <w:ins w:id="44" w:author="Trombitásné Dr. Domján Bernadett" w:date="2025-12-10T14:35:00Z" w16du:dateUtc="2025-12-10T13:35:00Z">
        <w:r w:rsidR="000C1CA9">
          <w:rPr>
            <w:position w:val="1"/>
            <w:sz w:val="24"/>
            <w:szCs w:val="24"/>
            <w:lang w:val="hu-HU"/>
          </w:rPr>
          <w:t>, állami közbeszerzési szaktanácsadó</w:t>
        </w:r>
      </w:ins>
    </w:p>
    <w:p w14:paraId="2941CCAA" w14:textId="014B9422" w:rsidR="006B46A0" w:rsidRPr="00675DD0" w:rsidRDefault="00162C6A">
      <w:pPr>
        <w:spacing w:line="290" w:lineRule="exact"/>
        <w:ind w:right="1303"/>
        <w:jc w:val="center"/>
        <w:rPr>
          <w:rFonts w:ascii="Garamond" w:eastAsia="Garamond" w:hAnsi="Garamond" w:cs="Garamond"/>
          <w:sz w:val="24"/>
          <w:szCs w:val="24"/>
          <w:lang w:val="hu-HU"/>
        </w:rPr>
      </w:pPr>
      <w:r w:rsidRPr="00675DD0">
        <w:rPr>
          <w:rFonts w:ascii="Garamond" w:hAnsi="Garamond"/>
          <w:i/>
          <w:spacing w:val="-13"/>
          <w:sz w:val="24"/>
          <w:szCs w:val="24"/>
          <w:lang w:val="hu-HU"/>
        </w:rPr>
        <w:t xml:space="preserve"> </w:t>
      </w:r>
    </w:p>
    <w:p w14:paraId="5C555A77" w14:textId="7BBF1FD1" w:rsidR="006B46A0" w:rsidRPr="00675DD0" w:rsidRDefault="003D77D9">
      <w:pPr>
        <w:pStyle w:val="Szvegtrzs"/>
        <w:numPr>
          <w:ilvl w:val="1"/>
          <w:numId w:val="20"/>
        </w:numPr>
        <w:tabs>
          <w:tab w:val="left" w:pos="827"/>
        </w:tabs>
        <w:spacing w:before="120"/>
        <w:ind w:right="1412" w:hanging="360"/>
        <w:jc w:val="both"/>
        <w:rPr>
          <w:rFonts w:cs="Garamond"/>
          <w:lang w:val="hu-HU"/>
        </w:rPr>
      </w:pPr>
      <w:r w:rsidRPr="00675DD0">
        <w:rPr>
          <w:lang w:val="hu-HU"/>
        </w:rPr>
        <w:t xml:space="preserve">A </w:t>
      </w:r>
      <w:del w:id="45" w:author="Trombitásné Dr. Domján Bernadett" w:date="2025-12-10T14:36:00Z" w16du:dateUtc="2025-12-10T13:36:00Z">
        <w:r w:rsidRPr="00675DD0" w:rsidDel="009C29AB">
          <w:rPr>
            <w:lang w:val="hu-HU"/>
          </w:rPr>
          <w:delText xml:space="preserve">Kbt. 27. § (3)-(3a) bekezdéseiben foglalt esetekben a közbeszerzési eljárásba felelős akkreditált  közbeszerzési szaktanácsadót kell </w:delText>
        </w:r>
        <w:r w:rsidR="00330C30" w:rsidRPr="00675DD0" w:rsidDel="009C29AB">
          <w:rPr>
            <w:lang w:val="hu-HU"/>
          </w:rPr>
          <w:delText xml:space="preserve">bevonni. Az előzőekben meghatározott eseteken kívül a </w:delText>
        </w:r>
      </w:del>
      <w:r w:rsidR="00600EDC" w:rsidRPr="00675DD0">
        <w:rPr>
          <w:lang w:val="hu-HU"/>
        </w:rPr>
        <w:t>Társulás Elnöke</w:t>
      </w:r>
      <w:r w:rsidR="00330C30" w:rsidRPr="00675DD0">
        <w:rPr>
          <w:lang w:val="hu-HU"/>
        </w:rPr>
        <w:t xml:space="preserve"> dönt arról – különös tekintettel a beszerzési tárgyhoz szükséges különleges szakértelemre, a beszerzés nagyságára, a költséghatékonyságra -, hogy felelős akkreditált közbeszerzési szaktanácsadót</w:t>
      </w:r>
      <w:ins w:id="46" w:author="Trombitásné Dr. Domján Bernadett" w:date="2025-12-10T14:36:00Z" w16du:dateUtc="2025-12-10T13:36:00Z">
        <w:r w:rsidR="005A2C4A">
          <w:rPr>
            <w:lang w:val="hu-HU"/>
          </w:rPr>
          <w:t xml:space="preserve"> és/vagy állami közbeszerzési szaktanácsadót</w:t>
        </w:r>
      </w:ins>
      <w:r w:rsidR="00330C30" w:rsidRPr="00675DD0">
        <w:rPr>
          <w:lang w:val="hu-HU"/>
        </w:rPr>
        <w:t xml:space="preserve"> von be az eljárásb</w:t>
      </w:r>
      <w:r w:rsidR="000565AE" w:rsidRPr="00675DD0">
        <w:rPr>
          <w:lang w:val="hu-HU"/>
        </w:rPr>
        <w:t>a.</w:t>
      </w:r>
    </w:p>
    <w:p w14:paraId="2EE37BD6" w14:textId="5F650C1D" w:rsidR="006B46A0" w:rsidRPr="00675DD0" w:rsidRDefault="00162C6A">
      <w:pPr>
        <w:pStyle w:val="Szvegtrzs"/>
        <w:numPr>
          <w:ilvl w:val="1"/>
          <w:numId w:val="20"/>
        </w:numPr>
        <w:tabs>
          <w:tab w:val="left" w:pos="827"/>
        </w:tabs>
        <w:spacing w:before="121"/>
        <w:ind w:right="1415" w:hanging="360"/>
        <w:jc w:val="both"/>
        <w:rPr>
          <w:rFonts w:cs="Garamond"/>
          <w:lang w:val="hu-HU"/>
        </w:rPr>
      </w:pPr>
      <w:del w:id="47" w:author="Trombitásné Dr. Domján Bernadett" w:date="2025-12-10T14:36:00Z" w16du:dateUtc="2025-12-10T13:36:00Z">
        <w:r w:rsidRPr="00675DD0" w:rsidDel="005A2C4A">
          <w:rPr>
            <w:lang w:val="hu-HU"/>
          </w:rPr>
          <w:delText>A</w:delText>
        </w:r>
        <w:r w:rsidRPr="00675DD0" w:rsidDel="005A2C4A">
          <w:rPr>
            <w:spacing w:val="45"/>
            <w:lang w:val="hu-HU"/>
          </w:rPr>
          <w:delText xml:space="preserve"> </w:delText>
        </w:r>
        <w:r w:rsidR="00B72442" w:rsidRPr="00675DD0" w:rsidDel="005A2C4A">
          <w:rPr>
            <w:lang w:val="hu-HU"/>
          </w:rPr>
          <w:delText>felelős akkreditált közbeszerzési szaktanácsadó</w:delText>
        </w:r>
        <w:r w:rsidRPr="00675DD0" w:rsidDel="005A2C4A">
          <w:rPr>
            <w:spacing w:val="45"/>
            <w:lang w:val="hu-HU"/>
          </w:rPr>
          <w:delText xml:space="preserve"> </w:delText>
        </w:r>
        <w:r w:rsidRPr="00675DD0" w:rsidDel="005A2C4A">
          <w:rPr>
            <w:spacing w:val="-1"/>
            <w:lang w:val="hu-HU"/>
          </w:rPr>
          <w:delText>bevonásáról</w:delText>
        </w:r>
        <w:r w:rsidRPr="00675DD0" w:rsidDel="005A2C4A">
          <w:rPr>
            <w:spacing w:val="44"/>
            <w:lang w:val="hu-HU"/>
          </w:rPr>
          <w:delText xml:space="preserve"> </w:delText>
        </w:r>
        <w:r w:rsidRPr="00675DD0" w:rsidDel="005A2C4A">
          <w:rPr>
            <w:lang w:val="hu-HU"/>
          </w:rPr>
          <w:delText>a</w:delText>
        </w:r>
        <w:r w:rsidRPr="00675DD0" w:rsidDel="005A2C4A">
          <w:rPr>
            <w:spacing w:val="53"/>
            <w:lang w:val="hu-HU"/>
          </w:rPr>
          <w:delText xml:space="preserve"> </w:delText>
        </w:r>
        <w:r w:rsidR="008C4ECE" w:rsidRPr="00675DD0" w:rsidDel="005A2C4A">
          <w:rPr>
            <w:spacing w:val="-1"/>
            <w:lang w:val="hu-HU"/>
          </w:rPr>
          <w:delText>Társulás Elnöke</w:delText>
        </w:r>
        <w:r w:rsidRPr="00675DD0" w:rsidDel="005A2C4A">
          <w:rPr>
            <w:spacing w:val="8"/>
            <w:lang w:val="hu-HU"/>
          </w:rPr>
          <w:delText xml:space="preserve"> </w:delText>
        </w:r>
        <w:r w:rsidRPr="00675DD0" w:rsidDel="005A2C4A">
          <w:rPr>
            <w:lang w:val="hu-HU"/>
          </w:rPr>
          <w:delText>gondoskodik.</w:delText>
        </w:r>
        <w:r w:rsidRPr="00675DD0" w:rsidDel="005A2C4A">
          <w:rPr>
            <w:spacing w:val="4"/>
            <w:lang w:val="hu-HU"/>
          </w:rPr>
          <w:delText xml:space="preserve"> </w:delText>
        </w:r>
      </w:del>
      <w:r w:rsidRPr="00675DD0">
        <w:rPr>
          <w:lang w:val="hu-HU"/>
        </w:rPr>
        <w:t>A</w:t>
      </w:r>
      <w:ins w:id="48" w:author="Trombitásné Dr. Domján Bernadett" w:date="2025-12-10T14:37:00Z" w16du:dateUtc="2025-12-10T13:37:00Z">
        <w:r w:rsidR="005A2C4A">
          <w:rPr>
            <w:lang w:val="hu-HU"/>
          </w:rPr>
          <w:t>mennyiben a</w:t>
        </w:r>
      </w:ins>
      <w:r w:rsidRPr="00675DD0">
        <w:rPr>
          <w:spacing w:val="6"/>
          <w:lang w:val="hu-HU"/>
        </w:rPr>
        <w:t xml:space="preserve"> </w:t>
      </w:r>
      <w:r w:rsidR="008C4ECE" w:rsidRPr="00675DD0">
        <w:rPr>
          <w:spacing w:val="-1"/>
          <w:lang w:val="hu-HU"/>
        </w:rPr>
        <w:t>Társulás Elnöke</w:t>
      </w:r>
      <w:ins w:id="49" w:author="Trombitásné Dr. Domján Bernadett" w:date="2025-12-10T14:37:00Z" w16du:dateUtc="2025-12-10T13:37:00Z">
        <w:r w:rsidR="005A2C4A">
          <w:rPr>
            <w:spacing w:val="-1"/>
            <w:lang w:val="hu-HU"/>
          </w:rPr>
          <w:t xml:space="preserve"> külsős </w:t>
        </w:r>
        <w:r w:rsidR="005A2C4A" w:rsidRPr="00675DD0">
          <w:rPr>
            <w:lang w:val="hu-HU"/>
          </w:rPr>
          <w:t>felelős akkreditált közbeszerzési szaktanácsadót</w:t>
        </w:r>
        <w:r w:rsidR="005A2C4A">
          <w:rPr>
            <w:lang w:val="hu-HU"/>
          </w:rPr>
          <w:t xml:space="preserve"> és/vagy állami közbeszerzési szaktanácsadót</w:t>
        </w:r>
        <w:r w:rsidR="005A2C4A">
          <w:rPr>
            <w:lang w:val="hu-HU"/>
          </w:rPr>
          <w:t xml:space="preserve"> von be az eljárásba, </w:t>
        </w:r>
      </w:ins>
      <w:del w:id="50" w:author="Trombitásné Dr. Domján Bernadett" w:date="2025-12-10T14:37:00Z" w16du:dateUtc="2025-12-10T13:37:00Z">
        <w:r w:rsidRPr="00675DD0" w:rsidDel="005A2C4A">
          <w:rPr>
            <w:spacing w:val="9"/>
            <w:lang w:val="hu-HU"/>
          </w:rPr>
          <w:delText xml:space="preserve"> </w:delText>
        </w:r>
      </w:del>
      <w:r w:rsidRPr="00675DD0">
        <w:rPr>
          <w:lang w:val="hu-HU"/>
        </w:rPr>
        <w:t>köteles</w:t>
      </w:r>
      <w:r w:rsidRPr="00675DD0">
        <w:rPr>
          <w:spacing w:val="5"/>
          <w:lang w:val="hu-HU"/>
        </w:rPr>
        <w:t xml:space="preserve"> </w:t>
      </w:r>
      <w:r w:rsidRPr="00675DD0">
        <w:rPr>
          <w:spacing w:val="-1"/>
          <w:lang w:val="hu-HU"/>
        </w:rPr>
        <w:t>gondoskodni</w:t>
      </w:r>
      <w:r w:rsidRPr="00675DD0">
        <w:rPr>
          <w:spacing w:val="4"/>
          <w:lang w:val="hu-HU"/>
        </w:rPr>
        <w:t xml:space="preserve"> </w:t>
      </w:r>
      <w:r w:rsidRPr="00675DD0">
        <w:rPr>
          <w:lang w:val="hu-HU"/>
        </w:rPr>
        <w:t>a</w:t>
      </w:r>
      <w:r w:rsidRPr="00675DD0">
        <w:rPr>
          <w:spacing w:val="6"/>
          <w:lang w:val="hu-HU"/>
        </w:rPr>
        <w:t xml:space="preserve"> </w:t>
      </w:r>
      <w:del w:id="51" w:author="Trombitásné Dr. Domján Bernadett" w:date="2025-12-10T14:37:00Z" w16du:dateUtc="2025-12-10T13:37:00Z">
        <w:r w:rsidR="00644BC8" w:rsidRPr="00675DD0" w:rsidDel="005A2C4A">
          <w:rPr>
            <w:spacing w:val="6"/>
            <w:lang w:val="hu-HU"/>
          </w:rPr>
          <w:delText xml:space="preserve">külsős </w:delText>
        </w:r>
        <w:r w:rsidR="00B72442" w:rsidRPr="00675DD0" w:rsidDel="005A2C4A">
          <w:rPr>
            <w:spacing w:val="-1"/>
            <w:lang w:val="hu-HU"/>
          </w:rPr>
          <w:delText>felelős akkreditált közbeszerzési szaktanácsadó</w:delText>
        </w:r>
        <w:r w:rsidRPr="00675DD0" w:rsidDel="005A2C4A">
          <w:rPr>
            <w:spacing w:val="57"/>
            <w:lang w:val="hu-HU"/>
          </w:rPr>
          <w:delText xml:space="preserve"> </w:delText>
        </w:r>
      </w:del>
      <w:r w:rsidRPr="00675DD0">
        <w:rPr>
          <w:spacing w:val="-1"/>
          <w:lang w:val="hu-HU"/>
        </w:rPr>
        <w:t>megbízási</w:t>
      </w:r>
      <w:r w:rsidRPr="00675DD0">
        <w:rPr>
          <w:lang w:val="hu-HU"/>
        </w:rPr>
        <w:t xml:space="preserve"> </w:t>
      </w:r>
      <w:r w:rsidRPr="00675DD0">
        <w:rPr>
          <w:spacing w:val="-1"/>
          <w:lang w:val="hu-HU"/>
        </w:rPr>
        <w:t>szerződés</w:t>
      </w:r>
      <w:del w:id="52" w:author="Trombitásné Dr. Domján Bernadett" w:date="2025-12-10T14:37:00Z" w16du:dateUtc="2025-12-10T13:37:00Z">
        <w:r w:rsidRPr="00675DD0" w:rsidDel="005A2C4A">
          <w:rPr>
            <w:spacing w:val="-1"/>
            <w:lang w:val="hu-HU"/>
          </w:rPr>
          <w:delText>ének</w:delText>
        </w:r>
      </w:del>
      <w:r w:rsidRPr="00675DD0">
        <w:rPr>
          <w:lang w:val="hu-HU"/>
        </w:rPr>
        <w:t xml:space="preserve"> </w:t>
      </w:r>
      <w:r w:rsidRPr="00675DD0">
        <w:rPr>
          <w:spacing w:val="-1"/>
          <w:lang w:val="hu-HU"/>
        </w:rPr>
        <w:t>megkötéséről,</w:t>
      </w:r>
      <w:r w:rsidRPr="00675DD0">
        <w:rPr>
          <w:lang w:val="hu-HU"/>
        </w:rPr>
        <w:t xml:space="preserve"> az abban</w:t>
      </w:r>
      <w:r w:rsidRPr="00675DD0">
        <w:rPr>
          <w:spacing w:val="59"/>
          <w:lang w:val="hu-HU"/>
        </w:rPr>
        <w:t xml:space="preserve"> </w:t>
      </w:r>
      <w:r w:rsidRPr="00675DD0">
        <w:rPr>
          <w:lang w:val="hu-HU"/>
        </w:rPr>
        <w:t>foglalt</w:t>
      </w:r>
      <w:r w:rsidRPr="00675DD0">
        <w:rPr>
          <w:spacing w:val="87"/>
          <w:lang w:val="hu-HU"/>
        </w:rPr>
        <w:t xml:space="preserve"> </w:t>
      </w:r>
      <w:r w:rsidRPr="00675DD0">
        <w:rPr>
          <w:spacing w:val="-1"/>
          <w:lang w:val="hu-HU"/>
        </w:rPr>
        <w:t>megbízási</w:t>
      </w:r>
      <w:r w:rsidRPr="00675DD0">
        <w:rPr>
          <w:spacing w:val="16"/>
          <w:lang w:val="hu-HU"/>
        </w:rPr>
        <w:t xml:space="preserve"> </w:t>
      </w:r>
      <w:r w:rsidRPr="00675DD0">
        <w:rPr>
          <w:lang w:val="hu-HU"/>
        </w:rPr>
        <w:t>díj</w:t>
      </w:r>
      <w:r w:rsidRPr="00675DD0">
        <w:rPr>
          <w:spacing w:val="18"/>
          <w:lang w:val="hu-HU"/>
        </w:rPr>
        <w:t xml:space="preserve"> </w:t>
      </w:r>
      <w:r w:rsidRPr="00675DD0">
        <w:rPr>
          <w:spacing w:val="-1"/>
          <w:lang w:val="hu-HU"/>
        </w:rPr>
        <w:t>kifizetéséről.</w:t>
      </w:r>
      <w:r w:rsidRPr="00675DD0">
        <w:rPr>
          <w:spacing w:val="17"/>
          <w:lang w:val="hu-HU"/>
        </w:rPr>
        <w:t xml:space="preserve"> </w:t>
      </w:r>
      <w:del w:id="53" w:author="Trombitásné Dr. Domján Bernadett" w:date="2025-12-10T14:38:00Z" w16du:dateUtc="2025-12-10T13:38:00Z">
        <w:r w:rsidRPr="00675DD0" w:rsidDel="005A2C4A">
          <w:rPr>
            <w:lang w:val="hu-HU"/>
          </w:rPr>
          <w:delText>A</w:delText>
        </w:r>
        <w:r w:rsidRPr="00675DD0" w:rsidDel="005A2C4A">
          <w:rPr>
            <w:spacing w:val="17"/>
            <w:lang w:val="hu-HU"/>
          </w:rPr>
          <w:delText xml:space="preserve"> </w:delText>
        </w:r>
        <w:r w:rsidR="00B72442" w:rsidRPr="00675DD0" w:rsidDel="005A2C4A">
          <w:rPr>
            <w:lang w:val="hu-HU"/>
          </w:rPr>
          <w:delText>felelős akkreditált közbeszerzési szaktanácsadó</w:delText>
        </w:r>
        <w:r w:rsidRPr="00675DD0" w:rsidDel="005A2C4A">
          <w:rPr>
            <w:spacing w:val="17"/>
            <w:lang w:val="hu-HU"/>
          </w:rPr>
          <w:delText xml:space="preserve"> </w:delText>
        </w:r>
        <w:r w:rsidRPr="00675DD0" w:rsidDel="005A2C4A">
          <w:rPr>
            <w:spacing w:val="-1"/>
            <w:lang w:val="hu-HU"/>
          </w:rPr>
          <w:delText>megbízására</w:delText>
        </w:r>
        <w:r w:rsidRPr="00675DD0" w:rsidDel="005A2C4A">
          <w:rPr>
            <w:spacing w:val="16"/>
            <w:lang w:val="hu-HU"/>
          </w:rPr>
          <w:delText xml:space="preserve"> </w:delText>
        </w:r>
        <w:r w:rsidRPr="00675DD0" w:rsidDel="005A2C4A">
          <w:rPr>
            <w:lang w:val="hu-HU"/>
          </w:rPr>
          <w:delText>és</w:delText>
        </w:r>
        <w:r w:rsidRPr="00675DD0" w:rsidDel="005A2C4A">
          <w:rPr>
            <w:spacing w:val="101"/>
            <w:lang w:val="hu-HU"/>
          </w:rPr>
          <w:delText xml:space="preserve"> </w:delText>
        </w:r>
        <w:r w:rsidRPr="00675DD0" w:rsidDel="005A2C4A">
          <w:rPr>
            <w:spacing w:val="-1"/>
            <w:lang w:val="hu-HU"/>
          </w:rPr>
          <w:delText xml:space="preserve">felelősségére </w:delText>
        </w:r>
        <w:r w:rsidRPr="00675DD0" w:rsidDel="005A2C4A">
          <w:rPr>
            <w:lang w:val="hu-HU"/>
          </w:rPr>
          <w:delText>a</w:delText>
        </w:r>
        <w:r w:rsidRPr="00675DD0" w:rsidDel="005A2C4A">
          <w:rPr>
            <w:spacing w:val="2"/>
            <w:lang w:val="hu-HU"/>
          </w:rPr>
          <w:delText xml:space="preserve"> </w:delText>
        </w:r>
        <w:r w:rsidRPr="00675DD0" w:rsidDel="005A2C4A">
          <w:rPr>
            <w:spacing w:val="-1"/>
            <w:lang w:val="hu-HU"/>
          </w:rPr>
          <w:delText>vonatkozó</w:delText>
        </w:r>
        <w:r w:rsidRPr="00675DD0" w:rsidDel="005A2C4A">
          <w:rPr>
            <w:spacing w:val="-2"/>
            <w:lang w:val="hu-HU"/>
          </w:rPr>
          <w:delText xml:space="preserve"> </w:delText>
        </w:r>
        <w:r w:rsidRPr="00675DD0" w:rsidDel="005A2C4A">
          <w:rPr>
            <w:spacing w:val="-1"/>
            <w:lang w:val="hu-HU"/>
          </w:rPr>
          <w:delText>jogszabályi rendelkezések</w:delText>
        </w:r>
        <w:r w:rsidRPr="00675DD0" w:rsidDel="005A2C4A">
          <w:rPr>
            <w:spacing w:val="-2"/>
            <w:lang w:val="hu-HU"/>
          </w:rPr>
          <w:delText xml:space="preserve"> </w:delText>
        </w:r>
        <w:r w:rsidRPr="00675DD0" w:rsidDel="005A2C4A">
          <w:rPr>
            <w:lang w:val="hu-HU"/>
          </w:rPr>
          <w:delText>az</w:delText>
        </w:r>
        <w:r w:rsidRPr="00675DD0" w:rsidDel="005A2C4A">
          <w:rPr>
            <w:spacing w:val="3"/>
            <w:lang w:val="hu-HU"/>
          </w:rPr>
          <w:delText xml:space="preserve"> </w:delText>
        </w:r>
        <w:r w:rsidRPr="00675DD0" w:rsidDel="005A2C4A">
          <w:rPr>
            <w:spacing w:val="-1"/>
            <w:lang w:val="hu-HU"/>
          </w:rPr>
          <w:delText>irányadóak.</w:delText>
        </w:r>
      </w:del>
    </w:p>
    <w:p w14:paraId="68129868" w14:textId="266C1D17" w:rsidR="006B46A0" w:rsidRPr="00675DD0" w:rsidRDefault="006B46A0">
      <w:pPr>
        <w:spacing w:before="2"/>
        <w:rPr>
          <w:rFonts w:ascii="Garamond" w:eastAsia="Garamond" w:hAnsi="Garamond" w:cs="Garamond"/>
          <w:sz w:val="24"/>
          <w:szCs w:val="24"/>
          <w:lang w:val="hu-HU"/>
        </w:rPr>
      </w:pPr>
    </w:p>
    <w:p w14:paraId="1CA4B4D4" w14:textId="77777777" w:rsidR="000F7963" w:rsidRPr="00675DD0" w:rsidRDefault="000F7963">
      <w:pPr>
        <w:spacing w:before="2"/>
        <w:rPr>
          <w:rFonts w:ascii="Garamond" w:eastAsia="Garamond" w:hAnsi="Garamond" w:cs="Garamond"/>
          <w:sz w:val="24"/>
          <w:szCs w:val="24"/>
          <w:lang w:val="hu-HU"/>
        </w:rPr>
      </w:pPr>
    </w:p>
    <w:p w14:paraId="2C6DBB8D" w14:textId="43643246" w:rsidR="006B46A0" w:rsidRPr="00675DD0" w:rsidRDefault="00162C6A">
      <w:pPr>
        <w:pStyle w:val="Cmsor2"/>
        <w:ind w:right="1304"/>
        <w:jc w:val="center"/>
        <w:rPr>
          <w:i w:val="0"/>
          <w:sz w:val="24"/>
          <w:szCs w:val="24"/>
          <w:lang w:val="hu-HU"/>
        </w:rPr>
      </w:pPr>
      <w:bookmarkStart w:id="54" w:name="_bookmark5"/>
      <w:bookmarkEnd w:id="54"/>
      <w:r w:rsidRPr="00675DD0">
        <w:rPr>
          <w:spacing w:val="-1"/>
          <w:sz w:val="24"/>
          <w:szCs w:val="24"/>
          <w:lang w:val="hu-HU"/>
        </w:rPr>
        <w:t>Éves</w:t>
      </w:r>
      <w:r w:rsidRPr="00675DD0">
        <w:rPr>
          <w:spacing w:val="-10"/>
          <w:sz w:val="24"/>
          <w:szCs w:val="24"/>
          <w:lang w:val="hu-HU"/>
        </w:rPr>
        <w:t xml:space="preserve"> </w:t>
      </w:r>
      <w:r w:rsidRPr="00675DD0">
        <w:rPr>
          <w:spacing w:val="-1"/>
          <w:sz w:val="24"/>
          <w:szCs w:val="24"/>
          <w:lang w:val="hu-HU"/>
        </w:rPr>
        <w:t>közbeszerzési</w:t>
      </w:r>
      <w:r w:rsidRPr="00675DD0">
        <w:rPr>
          <w:spacing w:val="-10"/>
          <w:sz w:val="24"/>
          <w:szCs w:val="24"/>
          <w:lang w:val="hu-HU"/>
        </w:rPr>
        <w:t xml:space="preserve"> </w:t>
      </w:r>
      <w:r w:rsidRPr="00675DD0">
        <w:rPr>
          <w:sz w:val="24"/>
          <w:szCs w:val="24"/>
          <w:lang w:val="hu-HU"/>
        </w:rPr>
        <w:t>terv</w:t>
      </w:r>
    </w:p>
    <w:p w14:paraId="0D522C10" w14:textId="1F6424E0" w:rsidR="006B46A0" w:rsidRPr="00675DD0" w:rsidRDefault="0019043F">
      <w:pPr>
        <w:pStyle w:val="Szvegtrzs"/>
        <w:numPr>
          <w:ilvl w:val="1"/>
          <w:numId w:val="20"/>
        </w:numPr>
        <w:tabs>
          <w:tab w:val="left" w:pos="827"/>
        </w:tabs>
        <w:spacing w:before="119"/>
        <w:ind w:right="1415" w:hanging="360"/>
        <w:jc w:val="both"/>
        <w:rPr>
          <w:lang w:val="hu-HU"/>
        </w:rPr>
      </w:pPr>
      <w:r w:rsidRPr="00675DD0">
        <w:rPr>
          <w:lang w:val="hu-HU"/>
        </w:rPr>
        <w:t xml:space="preserve">Az adott évre tervezett közbeszerzésekről a költségvetési év elején, de legkésőbb március 31. napjáig éves összesített közbeszerzési tervet kell készíteni (a továbbiakban: </w:t>
      </w:r>
      <w:r w:rsidR="00790982" w:rsidRPr="00675DD0">
        <w:rPr>
          <w:lang w:val="hu-HU"/>
        </w:rPr>
        <w:t>k</w:t>
      </w:r>
      <w:r w:rsidRPr="00675DD0">
        <w:rPr>
          <w:lang w:val="hu-HU"/>
        </w:rPr>
        <w:t>ö</w:t>
      </w:r>
      <w:r w:rsidR="00790982" w:rsidRPr="00675DD0">
        <w:rPr>
          <w:lang w:val="hu-HU"/>
        </w:rPr>
        <w:t>z</w:t>
      </w:r>
      <w:r w:rsidRPr="00675DD0">
        <w:rPr>
          <w:lang w:val="hu-HU"/>
        </w:rPr>
        <w:t>bes</w:t>
      </w:r>
      <w:r w:rsidR="00162C6A" w:rsidRPr="00675DD0">
        <w:rPr>
          <w:lang w:val="hu-HU"/>
        </w:rPr>
        <w:t>zerzési</w:t>
      </w:r>
      <w:r w:rsidR="00162C6A" w:rsidRPr="00675DD0">
        <w:rPr>
          <w:spacing w:val="25"/>
          <w:lang w:val="hu-HU"/>
        </w:rPr>
        <w:t xml:space="preserve"> </w:t>
      </w:r>
      <w:r w:rsidR="00790982" w:rsidRPr="00675DD0">
        <w:rPr>
          <w:spacing w:val="-1"/>
          <w:lang w:val="hu-HU"/>
        </w:rPr>
        <w:t>t</w:t>
      </w:r>
      <w:r w:rsidR="00162C6A" w:rsidRPr="00675DD0">
        <w:rPr>
          <w:spacing w:val="-1"/>
          <w:lang w:val="hu-HU"/>
        </w:rPr>
        <w:t>erv</w:t>
      </w:r>
      <w:r w:rsidRPr="00675DD0">
        <w:rPr>
          <w:spacing w:val="-1"/>
          <w:lang w:val="hu-HU"/>
        </w:rPr>
        <w:t>)</w:t>
      </w:r>
      <w:r w:rsidR="00551341" w:rsidRPr="00675DD0">
        <w:rPr>
          <w:spacing w:val="-1"/>
          <w:lang w:val="hu-HU"/>
        </w:rPr>
        <w:t>, melynek</w:t>
      </w:r>
      <w:r w:rsidR="00162C6A" w:rsidRPr="00675DD0">
        <w:rPr>
          <w:spacing w:val="27"/>
          <w:lang w:val="hu-HU"/>
        </w:rPr>
        <w:t xml:space="preserve"> </w:t>
      </w:r>
      <w:r w:rsidR="00162C6A" w:rsidRPr="00675DD0">
        <w:rPr>
          <w:spacing w:val="-1"/>
          <w:lang w:val="hu-HU"/>
        </w:rPr>
        <w:t>elkészítéséhez</w:t>
      </w:r>
      <w:r w:rsidR="00162C6A" w:rsidRPr="00675DD0">
        <w:rPr>
          <w:spacing w:val="24"/>
          <w:lang w:val="hu-HU"/>
        </w:rPr>
        <w:t xml:space="preserve"> </w:t>
      </w:r>
      <w:r w:rsidR="00162C6A" w:rsidRPr="00675DD0">
        <w:rPr>
          <w:lang w:val="hu-HU"/>
        </w:rPr>
        <w:t>a</w:t>
      </w:r>
      <w:r w:rsidR="00162C6A" w:rsidRPr="00675DD0">
        <w:rPr>
          <w:spacing w:val="28"/>
          <w:lang w:val="hu-HU"/>
        </w:rPr>
        <w:t xml:space="preserve"> </w:t>
      </w:r>
      <w:r w:rsidR="00162C6A" w:rsidRPr="00675DD0">
        <w:rPr>
          <w:spacing w:val="-1"/>
          <w:lang w:val="hu-HU"/>
        </w:rPr>
        <w:t>Társulás</w:t>
      </w:r>
      <w:r w:rsidR="00162C6A" w:rsidRPr="00675DD0">
        <w:rPr>
          <w:spacing w:val="25"/>
          <w:lang w:val="hu-HU"/>
        </w:rPr>
        <w:t xml:space="preserve"> </w:t>
      </w:r>
      <w:r w:rsidR="00162C6A" w:rsidRPr="00675DD0">
        <w:rPr>
          <w:lang w:val="hu-HU"/>
        </w:rPr>
        <w:t>éves</w:t>
      </w:r>
      <w:r w:rsidR="00162C6A" w:rsidRPr="00675DD0">
        <w:rPr>
          <w:spacing w:val="26"/>
          <w:lang w:val="hu-HU"/>
        </w:rPr>
        <w:t xml:space="preserve"> </w:t>
      </w:r>
      <w:r w:rsidR="00162C6A" w:rsidRPr="00675DD0">
        <w:rPr>
          <w:spacing w:val="-1"/>
          <w:lang w:val="hu-HU"/>
        </w:rPr>
        <w:t>költségvetése</w:t>
      </w:r>
      <w:r w:rsidR="00162C6A" w:rsidRPr="00675DD0">
        <w:rPr>
          <w:spacing w:val="27"/>
          <w:lang w:val="hu-HU"/>
        </w:rPr>
        <w:t xml:space="preserve"> </w:t>
      </w:r>
      <w:r w:rsidR="00162C6A" w:rsidRPr="00675DD0">
        <w:rPr>
          <w:spacing w:val="-1"/>
          <w:lang w:val="hu-HU"/>
        </w:rPr>
        <w:t>összeállításában</w:t>
      </w:r>
      <w:r w:rsidR="00162C6A" w:rsidRPr="00675DD0">
        <w:rPr>
          <w:spacing w:val="73"/>
          <w:lang w:val="hu-HU"/>
        </w:rPr>
        <w:t xml:space="preserve"> </w:t>
      </w:r>
      <w:r w:rsidR="00162C6A" w:rsidRPr="00675DD0">
        <w:rPr>
          <w:lang w:val="hu-HU"/>
        </w:rPr>
        <w:t>közreműködő</w:t>
      </w:r>
      <w:r w:rsidR="00162C6A" w:rsidRPr="00675DD0">
        <w:rPr>
          <w:spacing w:val="22"/>
          <w:lang w:val="hu-HU"/>
        </w:rPr>
        <w:t xml:space="preserve"> </w:t>
      </w:r>
      <w:r w:rsidR="00162C6A" w:rsidRPr="00675DD0">
        <w:rPr>
          <w:spacing w:val="-1"/>
          <w:lang w:val="hu-HU"/>
        </w:rPr>
        <w:t>munkatársak</w:t>
      </w:r>
      <w:r w:rsidR="00162C6A" w:rsidRPr="00675DD0">
        <w:rPr>
          <w:spacing w:val="24"/>
          <w:lang w:val="hu-HU"/>
        </w:rPr>
        <w:t xml:space="preserve"> </w:t>
      </w:r>
      <w:r w:rsidR="00162C6A" w:rsidRPr="00675DD0">
        <w:rPr>
          <w:lang w:val="hu-HU"/>
        </w:rPr>
        <w:t>kötelesek</w:t>
      </w:r>
      <w:r w:rsidR="00162C6A" w:rsidRPr="00675DD0">
        <w:rPr>
          <w:spacing w:val="21"/>
          <w:lang w:val="hu-HU"/>
        </w:rPr>
        <w:t xml:space="preserve"> </w:t>
      </w:r>
      <w:r w:rsidR="00162C6A" w:rsidRPr="00675DD0">
        <w:rPr>
          <w:spacing w:val="-1"/>
          <w:lang w:val="hu-HU"/>
        </w:rPr>
        <w:t>információt,</w:t>
      </w:r>
      <w:r w:rsidR="00162C6A" w:rsidRPr="00675DD0">
        <w:rPr>
          <w:spacing w:val="23"/>
          <w:lang w:val="hu-HU"/>
        </w:rPr>
        <w:t xml:space="preserve"> </w:t>
      </w:r>
      <w:r w:rsidR="00162C6A" w:rsidRPr="00675DD0">
        <w:rPr>
          <w:spacing w:val="-1"/>
          <w:lang w:val="hu-HU"/>
        </w:rPr>
        <w:t>tájékoztatást,</w:t>
      </w:r>
      <w:r w:rsidR="00162C6A" w:rsidRPr="00675DD0">
        <w:rPr>
          <w:spacing w:val="23"/>
          <w:lang w:val="hu-HU"/>
        </w:rPr>
        <w:t xml:space="preserve"> </w:t>
      </w:r>
      <w:r w:rsidR="00162C6A" w:rsidRPr="00675DD0">
        <w:rPr>
          <w:spacing w:val="-1"/>
          <w:lang w:val="hu-HU"/>
        </w:rPr>
        <w:t>felvilágosítást</w:t>
      </w:r>
      <w:r w:rsidR="00162C6A" w:rsidRPr="00675DD0">
        <w:rPr>
          <w:spacing w:val="23"/>
          <w:lang w:val="hu-HU"/>
        </w:rPr>
        <w:t xml:space="preserve"> </w:t>
      </w:r>
      <w:r w:rsidR="00162C6A" w:rsidRPr="00675DD0">
        <w:rPr>
          <w:lang w:val="hu-HU"/>
        </w:rPr>
        <w:t>nyújtani</w:t>
      </w:r>
      <w:r w:rsidR="00162C6A" w:rsidRPr="00675DD0">
        <w:rPr>
          <w:spacing w:val="20"/>
          <w:lang w:val="hu-HU"/>
        </w:rPr>
        <w:t xml:space="preserve"> </w:t>
      </w:r>
      <w:r w:rsidR="00162C6A" w:rsidRPr="00675DD0">
        <w:rPr>
          <w:lang w:val="hu-HU"/>
        </w:rPr>
        <w:t>a</w:t>
      </w:r>
      <w:r w:rsidR="00162C6A" w:rsidRPr="00675DD0">
        <w:rPr>
          <w:spacing w:val="71"/>
          <w:lang w:val="hu-HU"/>
        </w:rPr>
        <w:t xml:space="preserve"> </w:t>
      </w:r>
      <w:r w:rsidR="00162C6A" w:rsidRPr="00675DD0">
        <w:rPr>
          <w:spacing w:val="-1"/>
          <w:lang w:val="hu-HU"/>
        </w:rPr>
        <w:t>közbeszerzési</w:t>
      </w:r>
      <w:r w:rsidR="00162C6A" w:rsidRPr="00675DD0">
        <w:rPr>
          <w:lang w:val="hu-HU"/>
        </w:rPr>
        <w:t xml:space="preserve"> </w:t>
      </w:r>
      <w:r w:rsidR="00551341" w:rsidRPr="00675DD0">
        <w:rPr>
          <w:spacing w:val="-1"/>
          <w:lang w:val="hu-HU"/>
        </w:rPr>
        <w:t>referens</w:t>
      </w:r>
      <w:r w:rsidR="003D7C0A" w:rsidRPr="00675DD0">
        <w:rPr>
          <w:spacing w:val="-1"/>
          <w:lang w:val="hu-HU"/>
        </w:rPr>
        <w:t>nek</w:t>
      </w:r>
      <w:r w:rsidR="00C944DE" w:rsidRPr="00675DD0">
        <w:rPr>
          <w:spacing w:val="-1"/>
          <w:lang w:val="hu-HU"/>
        </w:rPr>
        <w:t>. A</w:t>
      </w:r>
      <w:r w:rsidR="005674FC" w:rsidRPr="00675DD0">
        <w:rPr>
          <w:spacing w:val="-1"/>
          <w:lang w:val="hu-HU"/>
        </w:rPr>
        <w:t xml:space="preserve"> közbeszerzési tervet a Társulási Tanács fogadja el. A</w:t>
      </w:r>
      <w:r w:rsidR="00C944DE" w:rsidRPr="00675DD0">
        <w:rPr>
          <w:spacing w:val="-1"/>
          <w:lang w:val="hu-HU"/>
        </w:rPr>
        <w:t xml:space="preserve"> közbeszerzési terv nyilvános, közzétételére a Kbt. 43. §-ban foglaltak </w:t>
      </w:r>
      <w:r w:rsidR="00FE5028" w:rsidRPr="00675DD0">
        <w:rPr>
          <w:spacing w:val="-1"/>
          <w:lang w:val="hu-HU"/>
        </w:rPr>
        <w:t>irányadók</w:t>
      </w:r>
      <w:r w:rsidR="00C944DE" w:rsidRPr="00675DD0">
        <w:rPr>
          <w:spacing w:val="-1"/>
          <w:lang w:val="hu-HU"/>
        </w:rPr>
        <w:t xml:space="preserve">. </w:t>
      </w:r>
    </w:p>
    <w:p w14:paraId="247113A4" w14:textId="40764E84" w:rsidR="006B46A0" w:rsidRPr="00675DD0" w:rsidRDefault="00162C6A">
      <w:pPr>
        <w:pStyle w:val="Szvegtrzs"/>
        <w:numPr>
          <w:ilvl w:val="1"/>
          <w:numId w:val="20"/>
        </w:numPr>
        <w:tabs>
          <w:tab w:val="left" w:pos="827"/>
        </w:tabs>
        <w:spacing w:before="121"/>
        <w:ind w:right="1411" w:hanging="360"/>
        <w:jc w:val="both"/>
        <w:rPr>
          <w:lang w:val="hu-HU"/>
        </w:rPr>
      </w:pPr>
      <w:r w:rsidRPr="00675DD0">
        <w:rPr>
          <w:lang w:val="hu-HU"/>
        </w:rPr>
        <w:t>A</w:t>
      </w:r>
      <w:r w:rsidRPr="00675DD0">
        <w:rPr>
          <w:spacing w:val="7"/>
          <w:lang w:val="hu-HU"/>
        </w:rPr>
        <w:t xml:space="preserve"> </w:t>
      </w:r>
      <w:r w:rsidRPr="00675DD0">
        <w:rPr>
          <w:spacing w:val="-1"/>
          <w:lang w:val="hu-HU"/>
        </w:rPr>
        <w:t>közbeszerzési</w:t>
      </w:r>
      <w:r w:rsidRPr="00675DD0">
        <w:rPr>
          <w:spacing w:val="6"/>
          <w:lang w:val="hu-HU"/>
        </w:rPr>
        <w:t xml:space="preserve"> </w:t>
      </w:r>
      <w:r w:rsidRPr="00675DD0">
        <w:rPr>
          <w:lang w:val="hu-HU"/>
        </w:rPr>
        <w:t>terv</w:t>
      </w:r>
      <w:r w:rsidRPr="00675DD0">
        <w:rPr>
          <w:spacing w:val="6"/>
          <w:lang w:val="hu-HU"/>
        </w:rPr>
        <w:t xml:space="preserve"> </w:t>
      </w:r>
      <w:r w:rsidRPr="00675DD0">
        <w:rPr>
          <w:spacing w:val="-1"/>
          <w:lang w:val="hu-HU"/>
        </w:rPr>
        <w:t>módosításá</w:t>
      </w:r>
      <w:r w:rsidR="005674FC" w:rsidRPr="00675DD0">
        <w:rPr>
          <w:spacing w:val="-1"/>
          <w:lang w:val="hu-HU"/>
        </w:rPr>
        <w:t>ra a 15. pontban foglaltak alkalmazandók</w:t>
      </w:r>
      <w:r w:rsidR="00A36744" w:rsidRPr="00675DD0">
        <w:rPr>
          <w:spacing w:val="-1"/>
          <w:lang w:val="hu-HU"/>
        </w:rPr>
        <w:t>.</w:t>
      </w:r>
      <w:r w:rsidR="00611A2D" w:rsidRPr="00675DD0">
        <w:rPr>
          <w:spacing w:val="-1"/>
          <w:lang w:val="hu-HU"/>
        </w:rPr>
        <w:t xml:space="preserve"> </w:t>
      </w:r>
    </w:p>
    <w:p w14:paraId="210B4C67" w14:textId="4B693F5E" w:rsidR="006B46A0" w:rsidRPr="00675DD0" w:rsidRDefault="00162C6A">
      <w:pPr>
        <w:pStyle w:val="Szvegtrzs"/>
        <w:numPr>
          <w:ilvl w:val="1"/>
          <w:numId w:val="20"/>
        </w:numPr>
        <w:tabs>
          <w:tab w:val="left" w:pos="827"/>
        </w:tabs>
        <w:spacing w:before="121"/>
        <w:ind w:right="1412" w:hanging="360"/>
        <w:jc w:val="both"/>
        <w:rPr>
          <w:lang w:val="hu-HU"/>
        </w:rPr>
      </w:pPr>
      <w:r w:rsidRPr="00675DD0">
        <w:rPr>
          <w:lang w:val="hu-HU"/>
        </w:rPr>
        <w:t>A</w:t>
      </w:r>
      <w:r w:rsidRPr="00675DD0">
        <w:rPr>
          <w:spacing w:val="7"/>
          <w:lang w:val="hu-HU"/>
        </w:rPr>
        <w:t xml:space="preserve"> </w:t>
      </w:r>
      <w:r w:rsidR="008C4ECE" w:rsidRPr="00675DD0">
        <w:rPr>
          <w:spacing w:val="-1"/>
          <w:lang w:val="hu-HU"/>
        </w:rPr>
        <w:t>Társulás Elnöke</w:t>
      </w:r>
      <w:r w:rsidRPr="00675DD0">
        <w:rPr>
          <w:spacing w:val="10"/>
          <w:lang w:val="hu-HU"/>
        </w:rPr>
        <w:t xml:space="preserve"> </w:t>
      </w:r>
      <w:r w:rsidRPr="00675DD0">
        <w:rPr>
          <w:lang w:val="hu-HU"/>
        </w:rPr>
        <w:t>a</w:t>
      </w:r>
      <w:r w:rsidRPr="00675DD0">
        <w:rPr>
          <w:spacing w:val="8"/>
          <w:lang w:val="hu-HU"/>
        </w:rPr>
        <w:t xml:space="preserve"> </w:t>
      </w:r>
      <w:r w:rsidRPr="00675DD0">
        <w:rPr>
          <w:spacing w:val="-1"/>
          <w:lang w:val="hu-HU"/>
        </w:rPr>
        <w:t>Közbeszerzési</w:t>
      </w:r>
      <w:r w:rsidRPr="00675DD0">
        <w:rPr>
          <w:spacing w:val="6"/>
          <w:lang w:val="hu-HU"/>
        </w:rPr>
        <w:t xml:space="preserve"> </w:t>
      </w:r>
      <w:r w:rsidRPr="00675DD0">
        <w:rPr>
          <w:spacing w:val="-1"/>
          <w:lang w:val="hu-HU"/>
        </w:rPr>
        <w:t>Tervben</w:t>
      </w:r>
      <w:r w:rsidRPr="00675DD0">
        <w:rPr>
          <w:spacing w:val="8"/>
          <w:lang w:val="hu-HU"/>
        </w:rPr>
        <w:t xml:space="preserve"> </w:t>
      </w:r>
      <w:r w:rsidRPr="00675DD0">
        <w:rPr>
          <w:lang w:val="hu-HU"/>
        </w:rPr>
        <w:t>nem</w:t>
      </w:r>
      <w:r w:rsidRPr="00675DD0">
        <w:rPr>
          <w:spacing w:val="6"/>
          <w:lang w:val="hu-HU"/>
        </w:rPr>
        <w:t xml:space="preserve"> </w:t>
      </w:r>
      <w:r w:rsidRPr="00675DD0">
        <w:rPr>
          <w:spacing w:val="-1"/>
          <w:lang w:val="hu-HU"/>
        </w:rPr>
        <w:t>szereplő</w:t>
      </w:r>
      <w:r w:rsidRPr="00675DD0">
        <w:rPr>
          <w:spacing w:val="7"/>
          <w:lang w:val="hu-HU"/>
        </w:rPr>
        <w:t xml:space="preserve"> </w:t>
      </w:r>
      <w:r w:rsidRPr="00675DD0">
        <w:rPr>
          <w:spacing w:val="-1"/>
          <w:lang w:val="hu-HU"/>
        </w:rPr>
        <w:t>közbeszerzésre</w:t>
      </w:r>
      <w:r w:rsidRPr="00675DD0">
        <w:rPr>
          <w:spacing w:val="6"/>
          <w:lang w:val="hu-HU"/>
        </w:rPr>
        <w:t xml:space="preserve"> </w:t>
      </w:r>
      <w:r w:rsidRPr="00675DD0">
        <w:rPr>
          <w:lang w:val="hu-HU"/>
        </w:rPr>
        <w:t>vagy</w:t>
      </w:r>
      <w:r w:rsidRPr="00675DD0">
        <w:rPr>
          <w:spacing w:val="5"/>
          <w:lang w:val="hu-HU"/>
        </w:rPr>
        <w:t xml:space="preserve"> </w:t>
      </w:r>
      <w:r w:rsidRPr="00675DD0">
        <w:rPr>
          <w:lang w:val="hu-HU"/>
        </w:rPr>
        <w:t>a</w:t>
      </w:r>
      <w:r w:rsidRPr="00675DD0">
        <w:rPr>
          <w:spacing w:val="75"/>
          <w:lang w:val="hu-HU"/>
        </w:rPr>
        <w:t xml:space="preserve"> </w:t>
      </w:r>
      <w:r w:rsidRPr="00675DD0">
        <w:rPr>
          <w:lang w:val="hu-HU"/>
        </w:rPr>
        <w:t>tervben</w:t>
      </w:r>
      <w:r w:rsidRPr="00675DD0">
        <w:rPr>
          <w:spacing w:val="5"/>
          <w:lang w:val="hu-HU"/>
        </w:rPr>
        <w:t xml:space="preserve"> </w:t>
      </w:r>
      <w:r w:rsidRPr="00675DD0">
        <w:rPr>
          <w:lang w:val="hu-HU"/>
        </w:rPr>
        <w:t>foglaltakhoz</w:t>
      </w:r>
      <w:r w:rsidRPr="00675DD0">
        <w:rPr>
          <w:spacing w:val="5"/>
          <w:lang w:val="hu-HU"/>
        </w:rPr>
        <w:t xml:space="preserve"> </w:t>
      </w:r>
      <w:r w:rsidRPr="00675DD0">
        <w:rPr>
          <w:spacing w:val="-1"/>
          <w:lang w:val="hu-HU"/>
        </w:rPr>
        <w:t>képest</w:t>
      </w:r>
      <w:r w:rsidRPr="00675DD0">
        <w:rPr>
          <w:spacing w:val="4"/>
          <w:lang w:val="hu-HU"/>
        </w:rPr>
        <w:t xml:space="preserve"> </w:t>
      </w:r>
      <w:r w:rsidRPr="00675DD0">
        <w:rPr>
          <w:spacing w:val="-1"/>
          <w:lang w:val="hu-HU"/>
        </w:rPr>
        <w:t>módosított</w:t>
      </w:r>
      <w:r w:rsidRPr="00675DD0">
        <w:rPr>
          <w:spacing w:val="4"/>
          <w:lang w:val="hu-HU"/>
        </w:rPr>
        <w:t xml:space="preserve"> </w:t>
      </w:r>
      <w:r w:rsidRPr="00675DD0">
        <w:rPr>
          <w:lang w:val="hu-HU"/>
        </w:rPr>
        <w:t>közbeszerzésre</w:t>
      </w:r>
      <w:r w:rsidRPr="00675DD0">
        <w:rPr>
          <w:spacing w:val="5"/>
          <w:lang w:val="hu-HU"/>
        </w:rPr>
        <w:t xml:space="preserve"> </w:t>
      </w:r>
      <w:r w:rsidRPr="00675DD0">
        <w:rPr>
          <w:lang w:val="hu-HU"/>
        </w:rPr>
        <w:t>vonatkozó</w:t>
      </w:r>
      <w:r w:rsidRPr="00675DD0">
        <w:rPr>
          <w:spacing w:val="2"/>
          <w:lang w:val="hu-HU"/>
        </w:rPr>
        <w:t xml:space="preserve"> </w:t>
      </w:r>
      <w:r w:rsidRPr="00675DD0">
        <w:rPr>
          <w:spacing w:val="-1"/>
          <w:lang w:val="hu-HU"/>
        </w:rPr>
        <w:t>eljárást</w:t>
      </w:r>
      <w:r w:rsidRPr="00675DD0">
        <w:rPr>
          <w:spacing w:val="4"/>
          <w:lang w:val="hu-HU"/>
        </w:rPr>
        <w:t xml:space="preserve"> </w:t>
      </w:r>
      <w:r w:rsidRPr="00675DD0">
        <w:rPr>
          <w:lang w:val="hu-HU"/>
        </w:rPr>
        <w:t>is</w:t>
      </w:r>
      <w:r w:rsidRPr="00675DD0">
        <w:rPr>
          <w:spacing w:val="33"/>
          <w:lang w:val="hu-HU"/>
        </w:rPr>
        <w:t xml:space="preserve"> </w:t>
      </w:r>
      <w:r w:rsidRPr="00675DD0">
        <w:rPr>
          <w:spacing w:val="-1"/>
          <w:lang w:val="hu-HU"/>
        </w:rPr>
        <w:t>kezdeményezhet,</w:t>
      </w:r>
      <w:r w:rsidRPr="00675DD0">
        <w:rPr>
          <w:spacing w:val="41"/>
          <w:lang w:val="hu-HU"/>
        </w:rPr>
        <w:t xml:space="preserve"> </w:t>
      </w:r>
      <w:r w:rsidRPr="00675DD0">
        <w:rPr>
          <w:lang w:val="hu-HU"/>
        </w:rPr>
        <w:t>ha</w:t>
      </w:r>
      <w:r w:rsidRPr="00675DD0">
        <w:rPr>
          <w:spacing w:val="41"/>
          <w:lang w:val="hu-HU"/>
        </w:rPr>
        <w:t xml:space="preserve"> </w:t>
      </w:r>
      <w:r w:rsidRPr="00675DD0">
        <w:rPr>
          <w:spacing w:val="-1"/>
          <w:lang w:val="hu-HU"/>
        </w:rPr>
        <w:t>előre</w:t>
      </w:r>
      <w:r w:rsidRPr="00675DD0">
        <w:rPr>
          <w:spacing w:val="41"/>
          <w:lang w:val="hu-HU"/>
        </w:rPr>
        <w:t xml:space="preserve"> </w:t>
      </w:r>
      <w:r w:rsidRPr="00675DD0">
        <w:rPr>
          <w:lang w:val="hu-HU"/>
        </w:rPr>
        <w:t>nem</w:t>
      </w:r>
      <w:r w:rsidRPr="00675DD0">
        <w:rPr>
          <w:spacing w:val="40"/>
          <w:lang w:val="hu-HU"/>
        </w:rPr>
        <w:t xml:space="preserve"> </w:t>
      </w:r>
      <w:r w:rsidRPr="00675DD0">
        <w:rPr>
          <w:lang w:val="hu-HU"/>
        </w:rPr>
        <w:t>látható</w:t>
      </w:r>
      <w:r w:rsidRPr="00675DD0">
        <w:rPr>
          <w:spacing w:val="40"/>
          <w:lang w:val="hu-HU"/>
        </w:rPr>
        <w:t xml:space="preserve"> </w:t>
      </w:r>
      <w:r w:rsidRPr="00675DD0">
        <w:rPr>
          <w:lang w:val="hu-HU"/>
        </w:rPr>
        <w:t>okból</w:t>
      </w:r>
      <w:r w:rsidRPr="00675DD0">
        <w:rPr>
          <w:spacing w:val="41"/>
          <w:lang w:val="hu-HU"/>
        </w:rPr>
        <w:t xml:space="preserve"> </w:t>
      </w:r>
      <w:r w:rsidRPr="00675DD0">
        <w:rPr>
          <w:lang w:val="hu-HU"/>
        </w:rPr>
        <w:t>a</w:t>
      </w:r>
      <w:r w:rsidRPr="00675DD0">
        <w:rPr>
          <w:spacing w:val="41"/>
          <w:lang w:val="hu-HU"/>
        </w:rPr>
        <w:t xml:space="preserve"> </w:t>
      </w:r>
      <w:r w:rsidRPr="00675DD0">
        <w:rPr>
          <w:spacing w:val="-1"/>
          <w:lang w:val="hu-HU"/>
        </w:rPr>
        <w:t>közbeszerzési</w:t>
      </w:r>
      <w:r w:rsidRPr="00675DD0">
        <w:rPr>
          <w:spacing w:val="40"/>
          <w:lang w:val="hu-HU"/>
        </w:rPr>
        <w:t xml:space="preserve"> </w:t>
      </w:r>
      <w:r w:rsidRPr="00675DD0">
        <w:rPr>
          <w:lang w:val="hu-HU"/>
        </w:rPr>
        <w:t>igény</w:t>
      </w:r>
      <w:r w:rsidRPr="00675DD0">
        <w:rPr>
          <w:spacing w:val="41"/>
          <w:lang w:val="hu-HU"/>
        </w:rPr>
        <w:t xml:space="preserve"> </w:t>
      </w:r>
      <w:r w:rsidRPr="00675DD0">
        <w:rPr>
          <w:spacing w:val="-1"/>
          <w:lang w:val="hu-HU"/>
        </w:rPr>
        <w:t>megváltozott</w:t>
      </w:r>
      <w:r w:rsidRPr="00675DD0">
        <w:rPr>
          <w:spacing w:val="40"/>
          <w:lang w:val="hu-HU"/>
        </w:rPr>
        <w:t xml:space="preserve"> </w:t>
      </w:r>
      <w:r w:rsidRPr="00675DD0">
        <w:rPr>
          <w:lang w:val="hu-HU"/>
        </w:rPr>
        <w:t>vagy</w:t>
      </w:r>
      <w:r w:rsidRPr="00675DD0">
        <w:rPr>
          <w:spacing w:val="75"/>
          <w:lang w:val="hu-HU"/>
        </w:rPr>
        <w:t xml:space="preserve"> </w:t>
      </w:r>
      <w:r w:rsidRPr="00675DD0">
        <w:rPr>
          <w:lang w:val="hu-HU"/>
        </w:rPr>
        <w:t>egyéb</w:t>
      </w:r>
      <w:r w:rsidRPr="00675DD0">
        <w:rPr>
          <w:spacing w:val="26"/>
          <w:lang w:val="hu-HU"/>
        </w:rPr>
        <w:t xml:space="preserve"> </w:t>
      </w:r>
      <w:r w:rsidRPr="00675DD0">
        <w:rPr>
          <w:spacing w:val="-1"/>
          <w:lang w:val="hu-HU"/>
        </w:rPr>
        <w:t>változás</w:t>
      </w:r>
      <w:r w:rsidRPr="00675DD0">
        <w:rPr>
          <w:spacing w:val="27"/>
          <w:lang w:val="hu-HU"/>
        </w:rPr>
        <w:t xml:space="preserve"> </w:t>
      </w:r>
      <w:r w:rsidRPr="00675DD0">
        <w:rPr>
          <w:spacing w:val="-1"/>
          <w:lang w:val="hu-HU"/>
        </w:rPr>
        <w:t>történt.</w:t>
      </w:r>
      <w:r w:rsidRPr="00675DD0">
        <w:rPr>
          <w:spacing w:val="28"/>
          <w:lang w:val="hu-HU"/>
        </w:rPr>
        <w:t xml:space="preserve"> </w:t>
      </w:r>
      <w:r w:rsidRPr="00675DD0">
        <w:rPr>
          <w:spacing w:val="-1"/>
          <w:lang w:val="hu-HU"/>
        </w:rPr>
        <w:t>Ezen</w:t>
      </w:r>
      <w:r w:rsidRPr="00675DD0">
        <w:rPr>
          <w:spacing w:val="28"/>
          <w:lang w:val="hu-HU"/>
        </w:rPr>
        <w:t xml:space="preserve"> </w:t>
      </w:r>
      <w:r w:rsidRPr="00675DD0">
        <w:rPr>
          <w:spacing w:val="-1"/>
          <w:lang w:val="hu-HU"/>
        </w:rPr>
        <w:t>esetekben</w:t>
      </w:r>
      <w:r w:rsidRPr="00675DD0">
        <w:rPr>
          <w:spacing w:val="26"/>
          <w:lang w:val="hu-HU"/>
        </w:rPr>
        <w:t xml:space="preserve"> </w:t>
      </w:r>
      <w:r w:rsidRPr="00675DD0">
        <w:rPr>
          <w:lang w:val="hu-HU"/>
        </w:rPr>
        <w:t>a</w:t>
      </w:r>
      <w:r w:rsidRPr="00675DD0">
        <w:rPr>
          <w:spacing w:val="32"/>
          <w:lang w:val="hu-HU"/>
        </w:rPr>
        <w:t xml:space="preserve"> </w:t>
      </w:r>
      <w:r w:rsidRPr="00675DD0">
        <w:rPr>
          <w:spacing w:val="-1"/>
          <w:lang w:val="hu-HU"/>
        </w:rPr>
        <w:t>Közbeszerzési</w:t>
      </w:r>
      <w:r w:rsidRPr="00675DD0">
        <w:rPr>
          <w:spacing w:val="28"/>
          <w:lang w:val="hu-HU"/>
        </w:rPr>
        <w:t xml:space="preserve"> </w:t>
      </w:r>
      <w:r w:rsidRPr="00675DD0">
        <w:rPr>
          <w:spacing w:val="-1"/>
          <w:lang w:val="hu-HU"/>
        </w:rPr>
        <w:t>Terv</w:t>
      </w:r>
      <w:r w:rsidRPr="00675DD0">
        <w:rPr>
          <w:spacing w:val="29"/>
          <w:lang w:val="hu-HU"/>
        </w:rPr>
        <w:t xml:space="preserve"> </w:t>
      </w:r>
      <w:r w:rsidRPr="00675DD0">
        <w:rPr>
          <w:spacing w:val="-1"/>
          <w:lang w:val="hu-HU"/>
        </w:rPr>
        <w:t>(utólagos)</w:t>
      </w:r>
      <w:r w:rsidRPr="00675DD0">
        <w:rPr>
          <w:spacing w:val="27"/>
          <w:lang w:val="hu-HU"/>
        </w:rPr>
        <w:t xml:space="preserve"> </w:t>
      </w:r>
      <w:r w:rsidRPr="00675DD0">
        <w:rPr>
          <w:spacing w:val="-1"/>
          <w:lang w:val="hu-HU"/>
        </w:rPr>
        <w:t>módosításá</w:t>
      </w:r>
      <w:r w:rsidR="00611A2D" w:rsidRPr="00675DD0">
        <w:rPr>
          <w:spacing w:val="-1"/>
          <w:lang w:val="hu-HU"/>
        </w:rPr>
        <w:t xml:space="preserve">t kell a Társulási Tanács elé terjeszteni, </w:t>
      </w:r>
      <w:r w:rsidRPr="00675DD0">
        <w:rPr>
          <w:spacing w:val="-1"/>
          <w:lang w:val="hu-HU"/>
        </w:rPr>
        <w:t>megfelelő</w:t>
      </w:r>
      <w:r w:rsidRPr="00675DD0">
        <w:rPr>
          <w:lang w:val="hu-HU"/>
        </w:rPr>
        <w:t xml:space="preserve"> </w:t>
      </w:r>
      <w:r w:rsidRPr="00675DD0">
        <w:rPr>
          <w:spacing w:val="-1"/>
          <w:lang w:val="hu-HU"/>
        </w:rPr>
        <w:t>indokolással</w:t>
      </w:r>
      <w:r w:rsidRPr="00675DD0">
        <w:rPr>
          <w:lang w:val="hu-HU"/>
        </w:rPr>
        <w:t xml:space="preserve"> ellátva.</w:t>
      </w:r>
    </w:p>
    <w:p w14:paraId="20739196" w14:textId="12C1155E" w:rsidR="006B46A0" w:rsidRPr="00675DD0" w:rsidRDefault="006B46A0">
      <w:pPr>
        <w:spacing w:before="9"/>
        <w:rPr>
          <w:rFonts w:ascii="Garamond" w:eastAsia="Garamond" w:hAnsi="Garamond" w:cs="Garamond"/>
          <w:sz w:val="24"/>
          <w:szCs w:val="24"/>
          <w:lang w:val="hu-HU"/>
        </w:rPr>
      </w:pPr>
    </w:p>
    <w:p w14:paraId="0CA4F3FF" w14:textId="77777777" w:rsidR="006B46A0" w:rsidRPr="00675DD0" w:rsidRDefault="00162C6A">
      <w:pPr>
        <w:pStyle w:val="Cmsor2"/>
        <w:spacing w:before="74"/>
        <w:ind w:left="2577"/>
        <w:rPr>
          <w:i w:val="0"/>
          <w:sz w:val="24"/>
          <w:szCs w:val="24"/>
          <w:lang w:val="hu-HU"/>
        </w:rPr>
      </w:pPr>
      <w:bookmarkStart w:id="55" w:name="_bookmark6"/>
      <w:bookmarkEnd w:id="55"/>
      <w:r w:rsidRPr="00675DD0">
        <w:rPr>
          <w:sz w:val="24"/>
          <w:szCs w:val="24"/>
          <w:lang w:val="hu-HU"/>
        </w:rPr>
        <w:t>A</w:t>
      </w:r>
      <w:r w:rsidRPr="00675DD0">
        <w:rPr>
          <w:spacing w:val="-11"/>
          <w:sz w:val="24"/>
          <w:szCs w:val="24"/>
          <w:lang w:val="hu-HU"/>
        </w:rPr>
        <w:t xml:space="preserve"> </w:t>
      </w:r>
      <w:r w:rsidRPr="00675DD0">
        <w:rPr>
          <w:spacing w:val="-1"/>
          <w:sz w:val="24"/>
          <w:szCs w:val="24"/>
          <w:lang w:val="hu-HU"/>
        </w:rPr>
        <w:t>szakértői</w:t>
      </w:r>
      <w:r w:rsidRPr="00675DD0">
        <w:rPr>
          <w:spacing w:val="-11"/>
          <w:sz w:val="24"/>
          <w:szCs w:val="24"/>
          <w:lang w:val="hu-HU"/>
        </w:rPr>
        <w:t xml:space="preserve"> </w:t>
      </w:r>
      <w:r w:rsidRPr="00675DD0">
        <w:rPr>
          <w:sz w:val="24"/>
          <w:szCs w:val="24"/>
          <w:lang w:val="hu-HU"/>
        </w:rPr>
        <w:t>munkacsoport</w:t>
      </w:r>
      <w:r w:rsidRPr="00675DD0">
        <w:rPr>
          <w:spacing w:val="-8"/>
          <w:sz w:val="24"/>
          <w:szCs w:val="24"/>
          <w:lang w:val="hu-HU"/>
        </w:rPr>
        <w:t xml:space="preserve"> </w:t>
      </w:r>
      <w:r w:rsidRPr="00675DD0">
        <w:rPr>
          <w:spacing w:val="-1"/>
          <w:sz w:val="24"/>
          <w:szCs w:val="24"/>
          <w:lang w:val="hu-HU"/>
        </w:rPr>
        <w:t>előkészítési</w:t>
      </w:r>
      <w:r w:rsidRPr="00675DD0">
        <w:rPr>
          <w:spacing w:val="-10"/>
          <w:sz w:val="24"/>
          <w:szCs w:val="24"/>
          <w:lang w:val="hu-HU"/>
        </w:rPr>
        <w:t xml:space="preserve"> </w:t>
      </w:r>
      <w:r w:rsidRPr="00675DD0">
        <w:rPr>
          <w:sz w:val="24"/>
          <w:szCs w:val="24"/>
          <w:lang w:val="hu-HU"/>
        </w:rPr>
        <w:t>feladatai</w:t>
      </w:r>
    </w:p>
    <w:p w14:paraId="2F314292" w14:textId="77777777" w:rsidR="006B46A0" w:rsidRPr="00675DD0" w:rsidRDefault="00162C6A">
      <w:pPr>
        <w:pStyle w:val="Szvegtrzs"/>
        <w:numPr>
          <w:ilvl w:val="1"/>
          <w:numId w:val="20"/>
        </w:numPr>
        <w:tabs>
          <w:tab w:val="left" w:pos="827"/>
        </w:tabs>
        <w:spacing w:before="120"/>
        <w:ind w:left="826"/>
        <w:rPr>
          <w:lang w:val="hu-HU"/>
        </w:rPr>
      </w:pPr>
      <w:r w:rsidRPr="00675DD0">
        <w:rPr>
          <w:lang w:val="hu-HU"/>
        </w:rPr>
        <w:t xml:space="preserve">A </w:t>
      </w:r>
      <w:r w:rsidRPr="00675DD0">
        <w:rPr>
          <w:spacing w:val="-1"/>
          <w:lang w:val="hu-HU"/>
        </w:rPr>
        <w:t>munkacsoport</w:t>
      </w:r>
      <w:r w:rsidRPr="00675DD0">
        <w:rPr>
          <w:lang w:val="hu-HU"/>
        </w:rPr>
        <w:t xml:space="preserve"> </w:t>
      </w:r>
      <w:r w:rsidRPr="00675DD0">
        <w:rPr>
          <w:spacing w:val="-1"/>
          <w:lang w:val="hu-HU"/>
        </w:rPr>
        <w:t>első</w:t>
      </w:r>
      <w:r w:rsidRPr="00675DD0">
        <w:rPr>
          <w:lang w:val="hu-HU"/>
        </w:rPr>
        <w:t xml:space="preserve"> </w:t>
      </w:r>
      <w:r w:rsidRPr="00675DD0">
        <w:rPr>
          <w:spacing w:val="-1"/>
          <w:lang w:val="hu-HU"/>
        </w:rPr>
        <w:t>lépésben</w:t>
      </w:r>
      <w:r w:rsidRPr="00675DD0">
        <w:rPr>
          <w:lang w:val="hu-HU"/>
        </w:rPr>
        <w:t xml:space="preserve"> az alábbi </w:t>
      </w:r>
      <w:r w:rsidRPr="00675DD0">
        <w:rPr>
          <w:spacing w:val="-1"/>
          <w:lang w:val="hu-HU"/>
        </w:rPr>
        <w:t>feladatokat</w:t>
      </w:r>
      <w:r w:rsidRPr="00675DD0">
        <w:rPr>
          <w:lang w:val="hu-HU"/>
        </w:rPr>
        <w:t xml:space="preserve"> </w:t>
      </w:r>
      <w:r w:rsidRPr="00675DD0">
        <w:rPr>
          <w:spacing w:val="-1"/>
          <w:lang w:val="hu-HU"/>
        </w:rPr>
        <w:t>köteles</w:t>
      </w:r>
      <w:r w:rsidRPr="00675DD0">
        <w:rPr>
          <w:lang w:val="hu-HU"/>
        </w:rPr>
        <w:t xml:space="preserve"> ellátni:</w:t>
      </w:r>
    </w:p>
    <w:p w14:paraId="0FD3B914" w14:textId="4DEEB820" w:rsidR="006B46A0" w:rsidRPr="0015591C" w:rsidRDefault="00162C6A">
      <w:pPr>
        <w:pStyle w:val="Szvegtrzs"/>
        <w:numPr>
          <w:ilvl w:val="2"/>
          <w:numId w:val="20"/>
        </w:numPr>
        <w:tabs>
          <w:tab w:val="left" w:pos="1538"/>
          <w:tab w:val="right" w:pos="9739"/>
        </w:tabs>
        <w:spacing w:before="11"/>
        <w:ind w:hanging="360"/>
        <w:rPr>
          <w:rFonts w:eastAsia="Times New Roman" w:cs="Times New Roman"/>
          <w:lang w:val="hu-HU"/>
        </w:rPr>
      </w:pPr>
      <w:r w:rsidRPr="00675DD0">
        <w:rPr>
          <w:spacing w:val="-1"/>
          <w:lang w:val="hu-HU"/>
        </w:rPr>
        <w:t>beszerzési</w:t>
      </w:r>
      <w:r w:rsidRPr="00675DD0">
        <w:rPr>
          <w:lang w:val="hu-HU"/>
        </w:rPr>
        <w:t xml:space="preserve"> </w:t>
      </w:r>
      <w:r w:rsidRPr="00675DD0">
        <w:rPr>
          <w:spacing w:val="-1"/>
          <w:lang w:val="hu-HU"/>
        </w:rPr>
        <w:t>szükséglet</w:t>
      </w:r>
      <w:r w:rsidRPr="00675DD0">
        <w:rPr>
          <w:lang w:val="hu-HU"/>
        </w:rPr>
        <w:t xml:space="preserve"> </w:t>
      </w:r>
      <w:r w:rsidRPr="00675DD0">
        <w:rPr>
          <w:spacing w:val="-1"/>
          <w:lang w:val="hu-HU"/>
        </w:rPr>
        <w:t>meghatározása</w:t>
      </w:r>
      <w:ins w:id="56" w:author="Trombitásné Dr. Domján Bernadett" w:date="2025-12-10T14:40:00Z" w16du:dateUtc="2025-12-10T13:40:00Z">
        <w:r w:rsidR="00CB760B">
          <w:rPr>
            <w:spacing w:val="-1"/>
            <w:lang w:val="hu-HU"/>
          </w:rPr>
          <w:t>;</w:t>
        </w:r>
      </w:ins>
    </w:p>
    <w:p w14:paraId="07DDD86A" w14:textId="2263C4DC" w:rsidR="006B46A0" w:rsidRPr="0015591C" w:rsidRDefault="00162C6A" w:rsidP="0068395C">
      <w:pPr>
        <w:pStyle w:val="Szvegtrzs"/>
        <w:numPr>
          <w:ilvl w:val="2"/>
          <w:numId w:val="20"/>
        </w:numPr>
        <w:tabs>
          <w:tab w:val="left" w:pos="1538"/>
        </w:tabs>
        <w:ind w:right="1422" w:hanging="360"/>
        <w:jc w:val="both"/>
        <w:rPr>
          <w:lang w:val="hu-HU"/>
        </w:rPr>
      </w:pPr>
      <w:r w:rsidRPr="00675DD0">
        <w:rPr>
          <w:spacing w:val="-1"/>
          <w:lang w:val="hu-HU"/>
        </w:rPr>
        <w:lastRenderedPageBreak/>
        <w:t>megoldási</w:t>
      </w:r>
      <w:r w:rsidRPr="00675DD0">
        <w:rPr>
          <w:lang w:val="hu-HU"/>
        </w:rPr>
        <w:t xml:space="preserve">   </w:t>
      </w:r>
      <w:r w:rsidRPr="00675DD0">
        <w:rPr>
          <w:spacing w:val="-1"/>
          <w:lang w:val="hu-HU"/>
        </w:rPr>
        <w:t>lehetőségek</w:t>
      </w:r>
      <w:r w:rsidRPr="00675DD0">
        <w:rPr>
          <w:lang w:val="hu-HU"/>
        </w:rPr>
        <w:t xml:space="preserve"> </w:t>
      </w:r>
      <w:r w:rsidRPr="00675DD0">
        <w:rPr>
          <w:spacing w:val="-1"/>
          <w:lang w:val="hu-HU"/>
        </w:rPr>
        <w:t>mérlegelése</w:t>
      </w:r>
      <w:r w:rsidR="0089728B" w:rsidRPr="00675DD0">
        <w:rPr>
          <w:spacing w:val="-1"/>
          <w:lang w:val="hu-HU"/>
        </w:rPr>
        <w:t>,</w:t>
      </w:r>
      <w:r w:rsidRPr="00675DD0">
        <w:rPr>
          <w:lang w:val="hu-HU"/>
        </w:rPr>
        <w:t xml:space="preserve"> a   </w:t>
      </w:r>
      <w:r w:rsidRPr="00675DD0">
        <w:rPr>
          <w:spacing w:val="-1"/>
          <w:lang w:val="hu-HU"/>
        </w:rPr>
        <w:t>szükséglet</w:t>
      </w:r>
      <w:r w:rsidRPr="00675DD0">
        <w:rPr>
          <w:lang w:val="hu-HU"/>
        </w:rPr>
        <w:t xml:space="preserve"> „házon belüli” </w:t>
      </w:r>
      <w:r w:rsidRPr="00675DD0">
        <w:rPr>
          <w:spacing w:val="-1"/>
          <w:lang w:val="hu-HU"/>
        </w:rPr>
        <w:t>megoldási</w:t>
      </w:r>
      <w:r w:rsidRPr="00675DD0">
        <w:rPr>
          <w:spacing w:val="77"/>
          <w:lang w:val="hu-HU"/>
        </w:rPr>
        <w:t xml:space="preserve"> </w:t>
      </w:r>
      <w:r w:rsidRPr="00675DD0">
        <w:rPr>
          <w:spacing w:val="-1"/>
          <w:lang w:val="hu-HU"/>
        </w:rPr>
        <w:t>lehetőségének</w:t>
      </w:r>
      <w:r w:rsidRPr="00675DD0">
        <w:rPr>
          <w:spacing w:val="-3"/>
          <w:lang w:val="hu-HU"/>
        </w:rPr>
        <w:t xml:space="preserve"> </w:t>
      </w:r>
      <w:r w:rsidRPr="00675DD0">
        <w:rPr>
          <w:spacing w:val="-1"/>
          <w:lang w:val="hu-HU"/>
        </w:rPr>
        <w:t>vizsgálata</w:t>
      </w:r>
      <w:ins w:id="57" w:author="Trombitásné Dr. Domján Bernadett" w:date="2025-12-10T14:40:00Z" w16du:dateUtc="2025-12-10T13:40:00Z">
        <w:r w:rsidR="00CB760B">
          <w:rPr>
            <w:spacing w:val="-1"/>
            <w:lang w:val="hu-HU"/>
          </w:rPr>
          <w:t>;</w:t>
        </w:r>
      </w:ins>
    </w:p>
    <w:p w14:paraId="64C41759" w14:textId="45FC9116" w:rsidR="006B46A0" w:rsidRPr="00675DD0" w:rsidRDefault="00162C6A" w:rsidP="0068395C">
      <w:pPr>
        <w:pStyle w:val="Szvegtrzs"/>
        <w:numPr>
          <w:ilvl w:val="2"/>
          <w:numId w:val="20"/>
        </w:numPr>
        <w:tabs>
          <w:tab w:val="left" w:pos="1538"/>
        </w:tabs>
        <w:spacing w:before="1" w:line="270" w:lineRule="exact"/>
        <w:ind w:left="1537"/>
        <w:jc w:val="both"/>
        <w:rPr>
          <w:lang w:val="hu-HU"/>
        </w:rPr>
      </w:pPr>
      <w:r w:rsidRPr="00675DD0">
        <w:rPr>
          <w:lang w:val="hu-HU"/>
        </w:rPr>
        <w:t xml:space="preserve">a </w:t>
      </w:r>
      <w:r w:rsidRPr="00675DD0">
        <w:rPr>
          <w:spacing w:val="-1"/>
          <w:lang w:val="hu-HU"/>
        </w:rPr>
        <w:t>pénzügyi</w:t>
      </w:r>
      <w:r w:rsidRPr="00675DD0">
        <w:rPr>
          <w:lang w:val="hu-HU"/>
        </w:rPr>
        <w:t xml:space="preserve"> </w:t>
      </w:r>
      <w:r w:rsidRPr="00675DD0">
        <w:rPr>
          <w:spacing w:val="-1"/>
          <w:lang w:val="hu-HU"/>
        </w:rPr>
        <w:t>lehetőségek,</w:t>
      </w:r>
      <w:r w:rsidRPr="00675DD0">
        <w:rPr>
          <w:lang w:val="hu-HU"/>
        </w:rPr>
        <w:t xml:space="preserve"> </w:t>
      </w:r>
      <w:r w:rsidRPr="00675DD0">
        <w:rPr>
          <w:spacing w:val="-1"/>
          <w:lang w:val="hu-HU"/>
        </w:rPr>
        <w:t>fedezet</w:t>
      </w:r>
      <w:r w:rsidRPr="00675DD0">
        <w:rPr>
          <w:lang w:val="hu-HU"/>
        </w:rPr>
        <w:t xml:space="preserve"> </w:t>
      </w:r>
      <w:r w:rsidRPr="00675DD0">
        <w:rPr>
          <w:spacing w:val="-1"/>
          <w:lang w:val="hu-HU"/>
        </w:rPr>
        <w:t>felmérése</w:t>
      </w:r>
      <w:ins w:id="58" w:author="Trombitásné Dr. Domján Bernadett" w:date="2025-12-10T14:40:00Z" w16du:dateUtc="2025-12-10T13:40:00Z">
        <w:r w:rsidR="00CB760B">
          <w:rPr>
            <w:spacing w:val="-1"/>
            <w:lang w:val="hu-HU"/>
          </w:rPr>
          <w:t>;</w:t>
        </w:r>
      </w:ins>
    </w:p>
    <w:p w14:paraId="51C09E0D" w14:textId="564B2380" w:rsidR="006B46A0" w:rsidRPr="00675DD0" w:rsidRDefault="00162C6A" w:rsidP="0068395C">
      <w:pPr>
        <w:pStyle w:val="Szvegtrzs"/>
        <w:numPr>
          <w:ilvl w:val="2"/>
          <w:numId w:val="20"/>
        </w:numPr>
        <w:tabs>
          <w:tab w:val="left" w:pos="1538"/>
        </w:tabs>
        <w:ind w:right="1422" w:hanging="360"/>
        <w:jc w:val="both"/>
        <w:rPr>
          <w:lang w:val="hu-HU"/>
        </w:rPr>
      </w:pPr>
      <w:r w:rsidRPr="00675DD0">
        <w:rPr>
          <w:lang w:val="hu-HU"/>
        </w:rPr>
        <w:t>a</w:t>
      </w:r>
      <w:r w:rsidRPr="00675DD0">
        <w:rPr>
          <w:spacing w:val="24"/>
          <w:lang w:val="hu-HU"/>
        </w:rPr>
        <w:t xml:space="preserve"> </w:t>
      </w:r>
      <w:r w:rsidRPr="00675DD0">
        <w:rPr>
          <w:spacing w:val="-1"/>
          <w:lang w:val="hu-HU"/>
        </w:rPr>
        <w:t>beszerzés</w:t>
      </w:r>
      <w:r w:rsidRPr="00675DD0">
        <w:rPr>
          <w:spacing w:val="23"/>
          <w:lang w:val="hu-HU"/>
        </w:rPr>
        <w:t xml:space="preserve"> </w:t>
      </w:r>
      <w:r w:rsidRPr="00675DD0">
        <w:rPr>
          <w:lang w:val="hu-HU"/>
        </w:rPr>
        <w:t>tárgyát</w:t>
      </w:r>
      <w:r w:rsidRPr="00675DD0">
        <w:rPr>
          <w:spacing w:val="23"/>
          <w:lang w:val="hu-HU"/>
        </w:rPr>
        <w:t xml:space="preserve"> </w:t>
      </w:r>
      <w:proofErr w:type="spellStart"/>
      <w:r w:rsidRPr="00675DD0">
        <w:rPr>
          <w:spacing w:val="-1"/>
          <w:lang w:val="hu-HU"/>
        </w:rPr>
        <w:t>igénybevevő</w:t>
      </w:r>
      <w:proofErr w:type="spellEnd"/>
      <w:r w:rsidRPr="00675DD0">
        <w:rPr>
          <w:spacing w:val="23"/>
          <w:lang w:val="hu-HU"/>
        </w:rPr>
        <w:t xml:space="preserve"> </w:t>
      </w:r>
      <w:r w:rsidRPr="00675DD0">
        <w:rPr>
          <w:spacing w:val="-1"/>
          <w:lang w:val="hu-HU"/>
        </w:rPr>
        <w:t>személy</w:t>
      </w:r>
      <w:r w:rsidRPr="00675DD0">
        <w:rPr>
          <w:spacing w:val="22"/>
          <w:lang w:val="hu-HU"/>
        </w:rPr>
        <w:t xml:space="preserve"> </w:t>
      </w:r>
      <w:r w:rsidRPr="00675DD0">
        <w:rPr>
          <w:lang w:val="hu-HU"/>
        </w:rPr>
        <w:t>vagy</w:t>
      </w:r>
      <w:r w:rsidRPr="00675DD0">
        <w:rPr>
          <w:spacing w:val="24"/>
          <w:lang w:val="hu-HU"/>
        </w:rPr>
        <w:t xml:space="preserve"> </w:t>
      </w:r>
      <w:r w:rsidRPr="00675DD0">
        <w:rPr>
          <w:spacing w:val="-1"/>
          <w:lang w:val="hu-HU"/>
        </w:rPr>
        <w:t>szervezet</w:t>
      </w:r>
      <w:r w:rsidRPr="00675DD0">
        <w:rPr>
          <w:spacing w:val="24"/>
          <w:lang w:val="hu-HU"/>
        </w:rPr>
        <w:t xml:space="preserve"> </w:t>
      </w:r>
      <w:r w:rsidRPr="00675DD0">
        <w:rPr>
          <w:lang w:val="hu-HU"/>
        </w:rPr>
        <w:t>véleményének</w:t>
      </w:r>
      <w:r w:rsidRPr="00675DD0">
        <w:rPr>
          <w:spacing w:val="81"/>
          <w:lang w:val="hu-HU"/>
        </w:rPr>
        <w:t xml:space="preserve"> </w:t>
      </w:r>
      <w:r w:rsidRPr="00675DD0">
        <w:rPr>
          <w:spacing w:val="-1"/>
          <w:lang w:val="hu-HU"/>
        </w:rPr>
        <w:t>kikérése</w:t>
      </w:r>
      <w:ins w:id="59" w:author="Trombitásné Dr. Domján Bernadett" w:date="2025-12-10T14:40:00Z" w16du:dateUtc="2025-12-10T13:40:00Z">
        <w:r w:rsidR="00CB760B">
          <w:rPr>
            <w:spacing w:val="-1"/>
            <w:lang w:val="hu-HU"/>
          </w:rPr>
          <w:t>;</w:t>
        </w:r>
      </w:ins>
    </w:p>
    <w:p w14:paraId="657C4810" w14:textId="36B4A031" w:rsidR="006B46A0" w:rsidRPr="00675DD0" w:rsidRDefault="00162C6A" w:rsidP="0068395C">
      <w:pPr>
        <w:pStyle w:val="Szvegtrzs"/>
        <w:numPr>
          <w:ilvl w:val="2"/>
          <w:numId w:val="20"/>
        </w:numPr>
        <w:tabs>
          <w:tab w:val="left" w:pos="1538"/>
        </w:tabs>
        <w:spacing w:line="269" w:lineRule="exact"/>
        <w:ind w:left="1537"/>
        <w:jc w:val="both"/>
        <w:rPr>
          <w:lang w:val="hu-HU"/>
        </w:rPr>
      </w:pPr>
      <w:r w:rsidRPr="00675DD0">
        <w:rPr>
          <w:lang w:val="hu-HU"/>
        </w:rPr>
        <w:t xml:space="preserve">piackutatás, </w:t>
      </w:r>
      <w:r w:rsidRPr="00675DD0">
        <w:rPr>
          <w:spacing w:val="-1"/>
          <w:lang w:val="hu-HU"/>
        </w:rPr>
        <w:t>piacfelmérés</w:t>
      </w:r>
      <w:ins w:id="60" w:author="Trombitásné Dr. Domján Bernadett" w:date="2025-12-10T15:26:00Z" w16du:dateUtc="2025-12-10T14:26:00Z">
        <w:r w:rsidR="00F712BB">
          <w:rPr>
            <w:spacing w:val="-1"/>
            <w:lang w:val="hu-HU"/>
          </w:rPr>
          <w:t>, előzetes piaci konzultáció lefolytatása</w:t>
        </w:r>
      </w:ins>
      <w:ins w:id="61" w:author="Trombitásné Dr. Domján Bernadett" w:date="2025-12-10T14:40:00Z" w16du:dateUtc="2025-12-10T13:40:00Z">
        <w:r w:rsidR="00CB760B">
          <w:rPr>
            <w:spacing w:val="-1"/>
            <w:lang w:val="hu-HU"/>
          </w:rPr>
          <w:t>;</w:t>
        </w:r>
      </w:ins>
    </w:p>
    <w:p w14:paraId="6BE58ADE" w14:textId="05839257" w:rsidR="006B46A0" w:rsidRPr="00675DD0" w:rsidRDefault="00162C6A" w:rsidP="00C93B5E">
      <w:pPr>
        <w:pStyle w:val="Szvegtrzs"/>
        <w:numPr>
          <w:ilvl w:val="2"/>
          <w:numId w:val="20"/>
        </w:numPr>
        <w:tabs>
          <w:tab w:val="left" w:pos="1538"/>
        </w:tabs>
        <w:spacing w:before="1" w:line="269" w:lineRule="exact"/>
        <w:ind w:left="1537" w:right="1396"/>
        <w:jc w:val="both"/>
        <w:rPr>
          <w:lang w:val="hu-HU"/>
        </w:rPr>
      </w:pPr>
      <w:r w:rsidRPr="00675DD0">
        <w:rPr>
          <w:lang w:val="hu-HU"/>
        </w:rPr>
        <w:t xml:space="preserve">a beszerzés </w:t>
      </w:r>
      <w:r w:rsidRPr="00675DD0">
        <w:rPr>
          <w:spacing w:val="-1"/>
          <w:lang w:val="hu-HU"/>
        </w:rPr>
        <w:t>tárgyának</w:t>
      </w:r>
      <w:r w:rsidRPr="00675DD0">
        <w:rPr>
          <w:lang w:val="hu-HU"/>
        </w:rPr>
        <w:t xml:space="preserve"> </w:t>
      </w:r>
      <w:r w:rsidRPr="00675DD0">
        <w:rPr>
          <w:spacing w:val="-1"/>
          <w:lang w:val="hu-HU"/>
        </w:rPr>
        <w:t>Kbt.</w:t>
      </w:r>
      <w:r w:rsidRPr="00675DD0">
        <w:rPr>
          <w:lang w:val="hu-HU"/>
        </w:rPr>
        <w:t xml:space="preserve"> </w:t>
      </w:r>
      <w:r w:rsidRPr="00675DD0">
        <w:rPr>
          <w:spacing w:val="-1"/>
          <w:lang w:val="hu-HU"/>
        </w:rPr>
        <w:t>szerinti</w:t>
      </w:r>
      <w:r w:rsidRPr="00675DD0">
        <w:rPr>
          <w:lang w:val="hu-HU"/>
        </w:rPr>
        <w:t xml:space="preserve"> </w:t>
      </w:r>
      <w:r w:rsidRPr="00675DD0">
        <w:rPr>
          <w:spacing w:val="-1"/>
          <w:lang w:val="hu-HU"/>
        </w:rPr>
        <w:t>besorolása</w:t>
      </w:r>
      <w:del w:id="62" w:author="Trombitásné Dr. Domján Bernadett" w:date="2025-12-10T15:26:00Z" w16du:dateUtc="2025-12-10T14:26:00Z">
        <w:r w:rsidRPr="00675DD0" w:rsidDel="00F712BB">
          <w:rPr>
            <w:lang w:val="hu-HU"/>
          </w:rPr>
          <w:delText xml:space="preserve"> (áru</w:delText>
        </w:r>
        <w:r w:rsidR="00E72263" w:rsidRPr="00675DD0" w:rsidDel="00F712BB">
          <w:rPr>
            <w:lang w:val="hu-HU"/>
          </w:rPr>
          <w:delText>beszerzés</w:delText>
        </w:r>
        <w:r w:rsidRPr="00675DD0" w:rsidDel="00F712BB">
          <w:rPr>
            <w:lang w:val="hu-HU"/>
          </w:rPr>
          <w:delText xml:space="preserve">, </w:delText>
        </w:r>
        <w:r w:rsidRPr="00675DD0" w:rsidDel="00F712BB">
          <w:rPr>
            <w:spacing w:val="-1"/>
            <w:lang w:val="hu-HU"/>
          </w:rPr>
          <w:delText>építés</w:delText>
        </w:r>
        <w:r w:rsidR="00E72263" w:rsidRPr="00675DD0" w:rsidDel="00F712BB">
          <w:rPr>
            <w:spacing w:val="-1"/>
            <w:lang w:val="hu-HU"/>
          </w:rPr>
          <w:delText>i beruházás</w:delText>
        </w:r>
        <w:r w:rsidRPr="00675DD0" w:rsidDel="00F712BB">
          <w:rPr>
            <w:spacing w:val="-1"/>
            <w:lang w:val="hu-HU"/>
          </w:rPr>
          <w:delText>,</w:delText>
        </w:r>
        <w:r w:rsidRPr="00675DD0" w:rsidDel="00F712BB">
          <w:rPr>
            <w:lang w:val="hu-HU"/>
          </w:rPr>
          <w:delText xml:space="preserve"> szolgáltatás</w:delText>
        </w:r>
        <w:r w:rsidR="00E72263" w:rsidRPr="00675DD0" w:rsidDel="00F712BB">
          <w:rPr>
            <w:lang w:val="hu-HU"/>
          </w:rPr>
          <w:delText xml:space="preserve"> megrendelése</w:delText>
        </w:r>
        <w:r w:rsidRPr="00675DD0" w:rsidDel="00F712BB">
          <w:rPr>
            <w:spacing w:val="-2"/>
            <w:lang w:val="hu-HU"/>
          </w:rPr>
          <w:delText xml:space="preserve"> </w:delText>
        </w:r>
        <w:r w:rsidRPr="00675DD0" w:rsidDel="00F712BB">
          <w:rPr>
            <w:spacing w:val="-1"/>
            <w:lang w:val="hu-HU"/>
          </w:rPr>
          <w:delText>stb.)</w:delText>
        </w:r>
      </w:del>
      <w:ins w:id="63" w:author="Trombitásné Dr. Domján Bernadett" w:date="2025-12-10T15:26:00Z" w16du:dateUtc="2025-12-10T14:26:00Z">
        <w:r w:rsidR="00F712BB">
          <w:rPr>
            <w:spacing w:val="-1"/>
            <w:lang w:val="hu-HU"/>
          </w:rPr>
          <w:t>;</w:t>
        </w:r>
      </w:ins>
    </w:p>
    <w:p w14:paraId="600D468E" w14:textId="41BA9188" w:rsidR="006B46A0" w:rsidRPr="00675DD0" w:rsidRDefault="00162C6A" w:rsidP="0068395C">
      <w:pPr>
        <w:pStyle w:val="Szvegtrzs"/>
        <w:numPr>
          <w:ilvl w:val="2"/>
          <w:numId w:val="20"/>
        </w:numPr>
        <w:tabs>
          <w:tab w:val="left" w:pos="1538"/>
        </w:tabs>
        <w:spacing w:line="269" w:lineRule="exact"/>
        <w:ind w:left="1537"/>
        <w:jc w:val="both"/>
        <w:rPr>
          <w:lang w:val="hu-HU"/>
        </w:rPr>
      </w:pPr>
      <w:r w:rsidRPr="00675DD0">
        <w:rPr>
          <w:lang w:val="hu-HU"/>
        </w:rPr>
        <w:t xml:space="preserve">a </w:t>
      </w:r>
      <w:ins w:id="64" w:author="Trombitásné Dr. Domján Bernadett" w:date="2025-12-10T15:26:00Z" w16du:dateUtc="2025-12-10T14:26:00Z">
        <w:r w:rsidR="00F712BB">
          <w:rPr>
            <w:lang w:val="hu-HU"/>
          </w:rPr>
          <w:t xml:space="preserve">beszerzendő </w:t>
        </w:r>
      </w:ins>
      <w:r w:rsidR="00AD109B" w:rsidRPr="00675DD0">
        <w:rPr>
          <w:lang w:val="hu-HU"/>
        </w:rPr>
        <w:t xml:space="preserve">teljes </w:t>
      </w:r>
      <w:r w:rsidRPr="00675DD0">
        <w:rPr>
          <w:spacing w:val="-1"/>
          <w:lang w:val="hu-HU"/>
        </w:rPr>
        <w:t>mennyiség</w:t>
      </w:r>
      <w:r w:rsidRPr="00675DD0">
        <w:rPr>
          <w:lang w:val="hu-HU"/>
        </w:rPr>
        <w:t xml:space="preserve"> </w:t>
      </w:r>
      <w:r w:rsidRPr="00675DD0">
        <w:rPr>
          <w:spacing w:val="-1"/>
          <w:lang w:val="hu-HU"/>
        </w:rPr>
        <w:t>meghatározása</w:t>
      </w:r>
      <w:ins w:id="65" w:author="Trombitásné Dr. Domján Bernadett" w:date="2025-12-10T14:40:00Z" w16du:dateUtc="2025-12-10T13:40:00Z">
        <w:r w:rsidR="00CB760B">
          <w:rPr>
            <w:spacing w:val="-1"/>
            <w:lang w:val="hu-HU"/>
          </w:rPr>
          <w:t>;</w:t>
        </w:r>
      </w:ins>
    </w:p>
    <w:p w14:paraId="7858A29A" w14:textId="6CA5886C" w:rsidR="006B46A0" w:rsidRPr="00675DD0" w:rsidRDefault="00162C6A" w:rsidP="0068395C">
      <w:pPr>
        <w:pStyle w:val="Szvegtrzs"/>
        <w:numPr>
          <w:ilvl w:val="2"/>
          <w:numId w:val="20"/>
        </w:numPr>
        <w:tabs>
          <w:tab w:val="left" w:pos="1538"/>
        </w:tabs>
        <w:spacing w:before="1"/>
        <w:ind w:right="1421" w:hanging="360"/>
        <w:jc w:val="both"/>
        <w:rPr>
          <w:lang w:val="hu-HU"/>
        </w:rPr>
      </w:pPr>
      <w:r w:rsidRPr="00675DD0">
        <w:rPr>
          <w:lang w:val="hu-HU"/>
        </w:rPr>
        <w:t xml:space="preserve">a becsült érték </w:t>
      </w:r>
      <w:r w:rsidRPr="00675DD0">
        <w:rPr>
          <w:spacing w:val="-1"/>
          <w:lang w:val="hu-HU"/>
        </w:rPr>
        <w:t>meghatározása</w:t>
      </w:r>
      <w:r w:rsidRPr="00675DD0">
        <w:rPr>
          <w:lang w:val="hu-HU"/>
        </w:rPr>
        <w:t xml:space="preserve"> </w:t>
      </w:r>
      <w:proofErr w:type="spellStart"/>
      <w:ins w:id="66" w:author="Trombitásné Dr. Domján Bernadett" w:date="2025-12-10T14:40:00Z" w16du:dateUtc="2025-12-10T13:40:00Z">
        <w:r w:rsidR="00362D58" w:rsidRPr="0077650D">
          <w:t>céljából</w:t>
        </w:r>
        <w:proofErr w:type="spellEnd"/>
        <w:r w:rsidR="00362D58" w:rsidRPr="0077650D">
          <w:t xml:space="preserve"> a </w:t>
        </w:r>
        <w:proofErr w:type="spellStart"/>
        <w:r w:rsidR="00362D58" w:rsidRPr="0077650D">
          <w:t>Kbt</w:t>
        </w:r>
        <w:proofErr w:type="spellEnd"/>
        <w:r w:rsidR="00362D58" w:rsidRPr="0077650D">
          <w:t xml:space="preserve">. </w:t>
        </w:r>
        <w:proofErr w:type="spellStart"/>
        <w:r w:rsidR="00362D58" w:rsidRPr="0077650D">
          <w:t>alapján</w:t>
        </w:r>
        <w:proofErr w:type="spellEnd"/>
        <w:r w:rsidR="00362D58" w:rsidRPr="0077650D">
          <w:t xml:space="preserve"> </w:t>
        </w:r>
        <w:proofErr w:type="spellStart"/>
        <w:r w:rsidR="00362D58" w:rsidRPr="0077650D">
          <w:t>elvégzendő</w:t>
        </w:r>
        <w:proofErr w:type="spellEnd"/>
        <w:r w:rsidR="00362D58" w:rsidRPr="0077650D">
          <w:t xml:space="preserve"> </w:t>
        </w:r>
        <w:proofErr w:type="spellStart"/>
        <w:r w:rsidR="00362D58" w:rsidRPr="0077650D">
          <w:t>külön</w:t>
        </w:r>
        <w:proofErr w:type="spellEnd"/>
        <w:r w:rsidR="00362D58" w:rsidRPr="0077650D">
          <w:t xml:space="preserve"> </w:t>
        </w:r>
        <w:proofErr w:type="spellStart"/>
        <w:r w:rsidR="00362D58" w:rsidRPr="0077650D">
          <w:t>vizsgálat</w:t>
        </w:r>
        <w:proofErr w:type="spellEnd"/>
        <w:r w:rsidR="00362D58" w:rsidRPr="0077650D">
          <w:t xml:space="preserve"> </w:t>
        </w:r>
        <w:proofErr w:type="spellStart"/>
        <w:r w:rsidR="00362D58" w:rsidRPr="0077650D">
          <w:t>lefolytatása</w:t>
        </w:r>
        <w:proofErr w:type="spellEnd"/>
        <w:r w:rsidR="00362D58" w:rsidRPr="0077650D">
          <w:t xml:space="preserve"> és </w:t>
        </w:r>
        <w:proofErr w:type="spellStart"/>
        <w:r w:rsidR="00362D58" w:rsidRPr="0077650D">
          <w:t>eredménynek</w:t>
        </w:r>
        <w:proofErr w:type="spellEnd"/>
        <w:r w:rsidR="00362D58" w:rsidRPr="0077650D">
          <w:t xml:space="preserve"> </w:t>
        </w:r>
        <w:proofErr w:type="spellStart"/>
        <w:r w:rsidR="00362D58" w:rsidRPr="0077650D">
          <w:t>dokumentálása</w:t>
        </w:r>
        <w:proofErr w:type="spellEnd"/>
        <w:r w:rsidR="00362D58" w:rsidRPr="0077650D">
          <w:t xml:space="preserve">, a </w:t>
        </w:r>
        <w:proofErr w:type="spellStart"/>
        <w:r w:rsidR="00362D58" w:rsidRPr="0077650D">
          <w:t>becsült</w:t>
        </w:r>
        <w:proofErr w:type="spellEnd"/>
        <w:r w:rsidR="00362D58" w:rsidRPr="0077650D">
          <w:t xml:space="preserve"> </w:t>
        </w:r>
        <w:proofErr w:type="spellStart"/>
        <w:r w:rsidR="00362D58" w:rsidRPr="0077650D">
          <w:t>érték</w:t>
        </w:r>
        <w:proofErr w:type="spellEnd"/>
        <w:r w:rsidR="00362D58" w:rsidRPr="0077650D">
          <w:t xml:space="preserve"> </w:t>
        </w:r>
      </w:ins>
      <w:del w:id="67" w:author="Trombitásné Dr. Domján Bernadett" w:date="2025-12-10T14:40:00Z" w16du:dateUtc="2025-12-10T13:40:00Z">
        <w:r w:rsidRPr="00675DD0" w:rsidDel="00362D58">
          <w:rPr>
            <w:lang w:val="hu-HU"/>
          </w:rPr>
          <w:delText>és</w:delText>
        </w:r>
        <w:r w:rsidRPr="00675DD0" w:rsidDel="00362D58">
          <w:rPr>
            <w:spacing w:val="47"/>
            <w:lang w:val="hu-HU"/>
          </w:rPr>
          <w:delText xml:space="preserve"> </w:delText>
        </w:r>
      </w:del>
      <w:r w:rsidRPr="00675DD0">
        <w:rPr>
          <w:spacing w:val="-1"/>
          <w:lang w:val="hu-HU"/>
        </w:rPr>
        <w:t>összehasonlítása</w:t>
      </w:r>
      <w:r w:rsidRPr="00675DD0">
        <w:rPr>
          <w:lang w:val="hu-HU"/>
        </w:rPr>
        <w:t xml:space="preserve"> a </w:t>
      </w:r>
      <w:r w:rsidRPr="00675DD0">
        <w:rPr>
          <w:spacing w:val="-1"/>
          <w:lang w:val="hu-HU"/>
        </w:rPr>
        <w:t>rendelkezésre</w:t>
      </w:r>
      <w:r w:rsidRPr="00675DD0">
        <w:rPr>
          <w:spacing w:val="3"/>
          <w:lang w:val="hu-HU"/>
        </w:rPr>
        <w:t xml:space="preserve"> </w:t>
      </w:r>
      <w:r w:rsidRPr="00675DD0">
        <w:rPr>
          <w:lang w:val="hu-HU"/>
        </w:rPr>
        <w:t xml:space="preserve">álló </w:t>
      </w:r>
      <w:r w:rsidRPr="00675DD0">
        <w:rPr>
          <w:spacing w:val="-1"/>
          <w:lang w:val="hu-HU"/>
        </w:rPr>
        <w:t>pénzügyi</w:t>
      </w:r>
      <w:r w:rsidRPr="00675DD0">
        <w:rPr>
          <w:lang w:val="hu-HU"/>
        </w:rPr>
        <w:t xml:space="preserve"> </w:t>
      </w:r>
      <w:r w:rsidRPr="00675DD0">
        <w:rPr>
          <w:spacing w:val="-1"/>
          <w:lang w:val="hu-HU"/>
        </w:rPr>
        <w:t>fedezettel</w:t>
      </w:r>
      <w:ins w:id="68" w:author="Trombitásné Dr. Domján Bernadett" w:date="2025-12-10T14:40:00Z" w16du:dateUtc="2025-12-10T13:40:00Z">
        <w:r w:rsidR="00CB760B">
          <w:rPr>
            <w:spacing w:val="-1"/>
            <w:lang w:val="hu-HU"/>
          </w:rPr>
          <w:t>;</w:t>
        </w:r>
      </w:ins>
    </w:p>
    <w:p w14:paraId="7B62F929" w14:textId="147C87B6" w:rsidR="006B46A0" w:rsidRPr="00675DD0" w:rsidRDefault="00162C6A" w:rsidP="00F712BB">
      <w:pPr>
        <w:pStyle w:val="Szvegtrzs"/>
        <w:numPr>
          <w:ilvl w:val="2"/>
          <w:numId w:val="20"/>
        </w:numPr>
        <w:tabs>
          <w:tab w:val="left" w:pos="1538"/>
        </w:tabs>
        <w:spacing w:before="1"/>
        <w:ind w:right="1421" w:hanging="360"/>
        <w:jc w:val="both"/>
        <w:rPr>
          <w:lang w:val="hu-HU"/>
        </w:rPr>
      </w:pPr>
      <w:r w:rsidRPr="00675DD0">
        <w:rPr>
          <w:lang w:val="hu-HU"/>
        </w:rPr>
        <w:t xml:space="preserve">a </w:t>
      </w:r>
      <w:r w:rsidRPr="00675DD0">
        <w:rPr>
          <w:spacing w:val="-1"/>
          <w:lang w:val="hu-HU"/>
        </w:rPr>
        <w:t>beszerzés</w:t>
      </w:r>
      <w:r w:rsidRPr="00675DD0">
        <w:rPr>
          <w:lang w:val="hu-HU"/>
        </w:rPr>
        <w:t xml:space="preserve"> </w:t>
      </w:r>
      <w:r w:rsidRPr="00675DD0">
        <w:rPr>
          <w:spacing w:val="-1"/>
          <w:lang w:val="hu-HU"/>
        </w:rPr>
        <w:t>közbeszerzési</w:t>
      </w:r>
      <w:r w:rsidRPr="00675DD0">
        <w:rPr>
          <w:lang w:val="hu-HU"/>
        </w:rPr>
        <w:t xml:space="preserve"> tervvel </w:t>
      </w:r>
      <w:r w:rsidRPr="00675DD0">
        <w:rPr>
          <w:spacing w:val="-1"/>
          <w:lang w:val="hu-HU"/>
        </w:rPr>
        <w:t>történő</w:t>
      </w:r>
      <w:r w:rsidRPr="00675DD0">
        <w:rPr>
          <w:lang w:val="hu-HU"/>
        </w:rPr>
        <w:t xml:space="preserve"> </w:t>
      </w:r>
      <w:r w:rsidRPr="00675DD0">
        <w:rPr>
          <w:spacing w:val="-1"/>
          <w:lang w:val="hu-HU"/>
        </w:rPr>
        <w:t>összevetése,</w:t>
      </w:r>
      <w:r w:rsidRPr="00675DD0">
        <w:rPr>
          <w:lang w:val="hu-HU"/>
        </w:rPr>
        <w:t xml:space="preserve"> a </w:t>
      </w:r>
      <w:r w:rsidRPr="00675DD0">
        <w:rPr>
          <w:spacing w:val="-1"/>
          <w:lang w:val="hu-HU"/>
        </w:rPr>
        <w:t>közbeszerzési</w:t>
      </w:r>
      <w:r w:rsidRPr="00675DD0">
        <w:rPr>
          <w:lang w:val="hu-HU"/>
        </w:rPr>
        <w:t xml:space="preserve"> terv</w:t>
      </w:r>
      <w:r w:rsidR="00846A7D" w:rsidRPr="00675DD0">
        <w:rPr>
          <w:spacing w:val="71"/>
          <w:lang w:val="hu-HU"/>
        </w:rPr>
        <w:t xml:space="preserve"> </w:t>
      </w:r>
      <w:r w:rsidR="00846A7D" w:rsidRPr="00675DD0">
        <w:rPr>
          <w:spacing w:val="-1"/>
          <w:lang w:val="hu-HU"/>
        </w:rPr>
        <w:t>szükség</w:t>
      </w:r>
      <w:r w:rsidRPr="00675DD0">
        <w:rPr>
          <w:lang w:val="hu-HU"/>
        </w:rPr>
        <w:t xml:space="preserve"> </w:t>
      </w:r>
      <w:r w:rsidRPr="00675DD0">
        <w:rPr>
          <w:spacing w:val="-1"/>
          <w:lang w:val="hu-HU"/>
        </w:rPr>
        <w:t>szerinti</w:t>
      </w:r>
      <w:r w:rsidRPr="00675DD0">
        <w:rPr>
          <w:lang w:val="hu-HU"/>
        </w:rPr>
        <w:t xml:space="preserve"> </w:t>
      </w:r>
      <w:r w:rsidRPr="00675DD0">
        <w:rPr>
          <w:spacing w:val="-1"/>
          <w:lang w:val="hu-HU"/>
        </w:rPr>
        <w:t>módosítása</w:t>
      </w:r>
      <w:ins w:id="69" w:author="Trombitásné Dr. Domján Bernadett" w:date="2025-12-10T14:40:00Z" w16du:dateUtc="2025-12-10T13:40:00Z">
        <w:r w:rsidR="00CB760B">
          <w:rPr>
            <w:spacing w:val="-1"/>
            <w:lang w:val="hu-HU"/>
          </w:rPr>
          <w:t>;</w:t>
        </w:r>
      </w:ins>
    </w:p>
    <w:p w14:paraId="1EFD869E" w14:textId="04DD4B3A" w:rsidR="006B46A0" w:rsidRPr="00675DD0" w:rsidRDefault="00162C6A" w:rsidP="00F712BB">
      <w:pPr>
        <w:pStyle w:val="Szvegtrzs"/>
        <w:numPr>
          <w:ilvl w:val="2"/>
          <w:numId w:val="20"/>
        </w:numPr>
        <w:tabs>
          <w:tab w:val="left" w:pos="1538"/>
        </w:tabs>
        <w:spacing w:before="1"/>
        <w:ind w:right="1421" w:hanging="360"/>
        <w:jc w:val="both"/>
        <w:rPr>
          <w:lang w:val="hu-HU"/>
        </w:rPr>
      </w:pPr>
      <w:r w:rsidRPr="00675DD0">
        <w:rPr>
          <w:lang w:val="hu-HU"/>
        </w:rPr>
        <w:t>a</w:t>
      </w:r>
      <w:r w:rsidR="00877C3B" w:rsidRPr="00675DD0">
        <w:rPr>
          <w:lang w:val="hu-HU"/>
        </w:rPr>
        <w:t xml:space="preserve"> Kbt. 19. §-ban foglaltak betartásának biztosítása</w:t>
      </w:r>
      <w:ins w:id="70" w:author="Trombitásné Dr. Domján Bernadett" w:date="2025-12-10T14:40:00Z" w16du:dateUtc="2025-12-10T13:40:00Z">
        <w:r w:rsidR="00CB760B">
          <w:rPr>
            <w:lang w:val="hu-HU"/>
          </w:rPr>
          <w:t>;</w:t>
        </w:r>
      </w:ins>
    </w:p>
    <w:p w14:paraId="7F222473" w14:textId="292C7B03" w:rsidR="006B46A0" w:rsidRPr="00675DD0" w:rsidRDefault="00162C6A" w:rsidP="00F712BB">
      <w:pPr>
        <w:pStyle w:val="Szvegtrzs"/>
        <w:numPr>
          <w:ilvl w:val="2"/>
          <w:numId w:val="20"/>
        </w:numPr>
        <w:tabs>
          <w:tab w:val="left" w:pos="1538"/>
        </w:tabs>
        <w:spacing w:before="1" w:line="269" w:lineRule="exact"/>
        <w:ind w:left="1537" w:right="1421"/>
        <w:jc w:val="both"/>
        <w:rPr>
          <w:rFonts w:cs="Garamond"/>
          <w:lang w:val="hu-HU"/>
        </w:rPr>
        <w:pPrChange w:id="71" w:author="Trombitásné Dr. Domján Bernadett" w:date="2025-12-10T15:27:00Z" w16du:dateUtc="2025-12-10T14:27:00Z">
          <w:pPr>
            <w:pStyle w:val="Szvegtrzs"/>
            <w:numPr>
              <w:ilvl w:val="2"/>
              <w:numId w:val="20"/>
            </w:numPr>
            <w:tabs>
              <w:tab w:val="left" w:pos="1538"/>
            </w:tabs>
            <w:spacing w:before="1" w:line="269" w:lineRule="exact"/>
            <w:ind w:left="1537" w:hanging="339"/>
            <w:jc w:val="both"/>
          </w:pPr>
        </w:pPrChange>
      </w:pPr>
      <w:r w:rsidRPr="00675DD0">
        <w:rPr>
          <w:lang w:val="hu-HU"/>
        </w:rPr>
        <w:t>a</w:t>
      </w:r>
      <w:r w:rsidRPr="00675DD0">
        <w:rPr>
          <w:spacing w:val="-1"/>
          <w:lang w:val="hu-HU"/>
        </w:rPr>
        <w:t xml:space="preserve"> </w:t>
      </w:r>
      <w:ins w:id="72" w:author="Trombitásné Dr. Domján Bernadett" w:date="2025-12-10T15:27:00Z" w16du:dateUtc="2025-12-10T14:27:00Z">
        <w:r w:rsidR="00F712BB">
          <w:rPr>
            <w:spacing w:val="-1"/>
            <w:lang w:val="hu-HU"/>
          </w:rPr>
          <w:t xml:space="preserve">beszerzésre irányadó </w:t>
        </w:r>
      </w:ins>
      <w:del w:id="73" w:author="Trombitásné Dr. Domján Bernadett" w:date="2025-12-10T15:27:00Z" w16du:dateUtc="2025-12-10T14:27:00Z">
        <w:r w:rsidRPr="00675DD0" w:rsidDel="00F712BB">
          <w:rPr>
            <w:lang w:val="hu-HU"/>
          </w:rPr>
          <w:delText>Kbt.</w:delText>
        </w:r>
        <w:r w:rsidRPr="00675DD0" w:rsidDel="00F712BB">
          <w:rPr>
            <w:spacing w:val="-1"/>
            <w:lang w:val="hu-HU"/>
          </w:rPr>
          <w:delText xml:space="preserve"> </w:delText>
        </w:r>
        <w:r w:rsidRPr="00675DD0" w:rsidDel="00F712BB">
          <w:rPr>
            <w:lang w:val="hu-HU"/>
          </w:rPr>
          <w:delText>által</w:delText>
        </w:r>
        <w:r w:rsidRPr="00675DD0" w:rsidDel="00F712BB">
          <w:rPr>
            <w:spacing w:val="-1"/>
            <w:lang w:val="hu-HU"/>
          </w:rPr>
          <w:delText xml:space="preserve"> előírt</w:delText>
        </w:r>
      </w:del>
      <w:r w:rsidRPr="00675DD0">
        <w:rPr>
          <w:spacing w:val="-1"/>
          <w:lang w:val="hu-HU"/>
        </w:rPr>
        <w:t xml:space="preserve"> </w:t>
      </w:r>
      <w:r w:rsidRPr="00675DD0">
        <w:rPr>
          <w:lang w:val="hu-HU"/>
        </w:rPr>
        <w:t>eljárási</w:t>
      </w:r>
      <w:r w:rsidRPr="00675DD0">
        <w:rPr>
          <w:spacing w:val="-1"/>
          <w:lang w:val="hu-HU"/>
        </w:rPr>
        <w:t xml:space="preserve"> </w:t>
      </w:r>
      <w:r w:rsidRPr="00675DD0">
        <w:rPr>
          <w:lang w:val="hu-HU"/>
        </w:rPr>
        <w:t xml:space="preserve">rend </w:t>
      </w:r>
      <w:r w:rsidRPr="00675DD0">
        <w:rPr>
          <w:spacing w:val="-1"/>
          <w:lang w:val="hu-HU"/>
        </w:rPr>
        <w:t>meghatározása</w:t>
      </w:r>
      <w:r w:rsidRPr="00675DD0">
        <w:rPr>
          <w:lang w:val="hu-HU"/>
        </w:rPr>
        <w:t xml:space="preserve"> (</w:t>
      </w:r>
      <w:r w:rsidRPr="00675DD0">
        <w:rPr>
          <w:spacing w:val="-1"/>
          <w:lang w:val="hu-HU"/>
        </w:rPr>
        <w:t xml:space="preserve">uniós, </w:t>
      </w:r>
      <w:r w:rsidRPr="00675DD0">
        <w:rPr>
          <w:lang w:val="hu-HU"/>
        </w:rPr>
        <w:t>nemzeti</w:t>
      </w:r>
      <w:r w:rsidRPr="00675DD0">
        <w:rPr>
          <w:spacing w:val="-1"/>
          <w:lang w:val="hu-HU"/>
        </w:rPr>
        <w:t xml:space="preserve"> eljárásrend)</w:t>
      </w:r>
      <w:ins w:id="74" w:author="Trombitásné Dr. Domján Bernadett" w:date="2025-12-10T14:40:00Z" w16du:dateUtc="2025-12-10T13:40:00Z">
        <w:r w:rsidR="00CB760B">
          <w:rPr>
            <w:spacing w:val="-1"/>
            <w:lang w:val="hu-HU"/>
          </w:rPr>
          <w:t>;</w:t>
        </w:r>
      </w:ins>
    </w:p>
    <w:p w14:paraId="5BDD53CD" w14:textId="0E06AD79" w:rsidR="006B46A0" w:rsidRPr="00675DD0" w:rsidRDefault="00162C6A" w:rsidP="00F712BB">
      <w:pPr>
        <w:pStyle w:val="Szvegtrzs"/>
        <w:numPr>
          <w:ilvl w:val="2"/>
          <w:numId w:val="20"/>
        </w:numPr>
        <w:tabs>
          <w:tab w:val="left" w:pos="1538"/>
        </w:tabs>
        <w:spacing w:line="269" w:lineRule="exact"/>
        <w:ind w:left="1537" w:right="1421"/>
        <w:jc w:val="both"/>
        <w:rPr>
          <w:lang w:val="hu-HU"/>
        </w:rPr>
        <w:pPrChange w:id="75" w:author="Trombitásné Dr. Domján Bernadett" w:date="2025-12-10T15:27:00Z" w16du:dateUtc="2025-12-10T14:27:00Z">
          <w:pPr>
            <w:pStyle w:val="Szvegtrzs"/>
            <w:numPr>
              <w:ilvl w:val="2"/>
              <w:numId w:val="20"/>
            </w:numPr>
            <w:tabs>
              <w:tab w:val="left" w:pos="1538"/>
            </w:tabs>
            <w:spacing w:line="269" w:lineRule="exact"/>
            <w:ind w:left="1537" w:right="1396" w:hanging="339"/>
            <w:jc w:val="both"/>
          </w:pPr>
        </w:pPrChange>
      </w:pPr>
      <w:r w:rsidRPr="00675DD0">
        <w:rPr>
          <w:spacing w:val="-1"/>
          <w:lang w:val="hu-HU"/>
        </w:rPr>
        <w:t>szükség</w:t>
      </w:r>
      <w:r w:rsidRPr="00675DD0">
        <w:rPr>
          <w:lang w:val="hu-HU"/>
        </w:rPr>
        <w:t xml:space="preserve"> </w:t>
      </w:r>
      <w:r w:rsidRPr="00675DD0">
        <w:rPr>
          <w:spacing w:val="-1"/>
          <w:lang w:val="hu-HU"/>
        </w:rPr>
        <w:t xml:space="preserve">szerint </w:t>
      </w:r>
      <w:r w:rsidR="00E71EDD" w:rsidRPr="00675DD0">
        <w:rPr>
          <w:lang w:val="hu-HU"/>
        </w:rPr>
        <w:t xml:space="preserve">a </w:t>
      </w:r>
      <w:del w:id="76" w:author="Trombitásné Dr. Domján Bernadett" w:date="2025-12-10T15:27:00Z" w16du:dateUtc="2025-12-10T14:27:00Z">
        <w:r w:rsidR="00E71EDD" w:rsidRPr="00675DD0" w:rsidDel="00E72C8C">
          <w:rPr>
            <w:lang w:val="hu-HU"/>
          </w:rPr>
          <w:delText xml:space="preserve">megindítandó </w:delText>
        </w:r>
      </w:del>
      <w:ins w:id="77" w:author="Trombitásné Dr. Domján Bernadett" w:date="2025-12-10T15:27:00Z" w16du:dateUtc="2025-12-10T14:27:00Z">
        <w:r w:rsidR="00E72C8C">
          <w:rPr>
            <w:lang w:val="hu-HU"/>
          </w:rPr>
          <w:t>tervezett</w:t>
        </w:r>
        <w:r w:rsidR="00E72C8C" w:rsidRPr="00675DD0">
          <w:rPr>
            <w:lang w:val="hu-HU"/>
          </w:rPr>
          <w:t xml:space="preserve"> </w:t>
        </w:r>
      </w:ins>
      <w:r w:rsidR="00E71EDD" w:rsidRPr="00675DD0">
        <w:rPr>
          <w:lang w:val="hu-HU"/>
        </w:rPr>
        <w:t>eljárás</w:t>
      </w:r>
      <w:ins w:id="78" w:author="Trombitásné Dr. Domján Bernadett" w:date="2025-12-10T15:27:00Z" w16du:dateUtc="2025-12-10T14:27:00Z">
        <w:r w:rsidR="00E72C8C">
          <w:rPr>
            <w:lang w:val="hu-HU"/>
          </w:rPr>
          <w:t>ok</w:t>
        </w:r>
      </w:ins>
      <w:r w:rsidR="00E71EDD" w:rsidRPr="00675DD0">
        <w:rPr>
          <w:lang w:val="hu-HU"/>
        </w:rPr>
        <w:t xml:space="preserve">ról szóló </w:t>
      </w:r>
      <w:ins w:id="79" w:author="Trombitásné Dr. Domján Bernadett" w:date="2025-12-10T15:27:00Z" w16du:dateUtc="2025-12-10T14:27:00Z">
        <w:r w:rsidR="00E72C8C">
          <w:rPr>
            <w:lang w:val="hu-HU"/>
          </w:rPr>
          <w:t xml:space="preserve">előzetes </w:t>
        </w:r>
      </w:ins>
      <w:r w:rsidR="00E71EDD" w:rsidRPr="00675DD0">
        <w:rPr>
          <w:lang w:val="hu-HU"/>
        </w:rPr>
        <w:t>összefoglaló tájékoztat</w:t>
      </w:r>
      <w:ins w:id="80" w:author="Trombitásné Dr. Domján Bernadett" w:date="2025-12-10T15:27:00Z" w16du:dateUtc="2025-12-10T14:27:00Z">
        <w:r w:rsidR="00E72C8C">
          <w:rPr>
            <w:lang w:val="hu-HU"/>
          </w:rPr>
          <w:t>ó</w:t>
        </w:r>
      </w:ins>
      <w:del w:id="81" w:author="Trombitásné Dr. Domján Bernadett" w:date="2025-12-10T15:27:00Z" w16du:dateUtc="2025-12-10T14:27:00Z">
        <w:r w:rsidR="00E71EDD" w:rsidRPr="00675DD0" w:rsidDel="00E72C8C">
          <w:rPr>
            <w:lang w:val="hu-HU"/>
          </w:rPr>
          <w:delText>ás</w:delText>
        </w:r>
      </w:del>
      <w:r w:rsidR="00E71EDD" w:rsidRPr="00675DD0">
        <w:rPr>
          <w:lang w:val="hu-HU"/>
        </w:rPr>
        <w:t xml:space="preserve"> összeállítása,</w:t>
      </w:r>
      <w:r w:rsidR="00E71EDD" w:rsidRPr="00675DD0">
        <w:rPr>
          <w:spacing w:val="-1"/>
          <w:lang w:val="hu-HU"/>
        </w:rPr>
        <w:t xml:space="preserve"> közzététele</w:t>
      </w:r>
      <w:ins w:id="82" w:author="Trombitásné Dr. Domján Bernadett" w:date="2025-12-10T14:41:00Z" w16du:dateUtc="2025-12-10T13:41:00Z">
        <w:r w:rsidR="00CB760B">
          <w:rPr>
            <w:spacing w:val="-1"/>
            <w:lang w:val="hu-HU"/>
          </w:rPr>
          <w:t>;</w:t>
        </w:r>
      </w:ins>
    </w:p>
    <w:p w14:paraId="54E4BB69" w14:textId="15E7A18F" w:rsidR="006B46A0" w:rsidRPr="00675DD0" w:rsidRDefault="00162C6A" w:rsidP="0068395C">
      <w:pPr>
        <w:pStyle w:val="Szvegtrzs"/>
        <w:numPr>
          <w:ilvl w:val="2"/>
          <w:numId w:val="20"/>
        </w:numPr>
        <w:tabs>
          <w:tab w:val="left" w:pos="1538"/>
        </w:tabs>
        <w:spacing w:before="1"/>
        <w:ind w:right="1414" w:hanging="360"/>
        <w:jc w:val="both"/>
        <w:rPr>
          <w:lang w:val="hu-HU"/>
        </w:rPr>
      </w:pPr>
      <w:r w:rsidRPr="00675DD0">
        <w:rPr>
          <w:spacing w:val="-1"/>
          <w:lang w:val="hu-HU"/>
        </w:rPr>
        <w:t>szükség</w:t>
      </w:r>
      <w:r w:rsidRPr="00675DD0">
        <w:rPr>
          <w:spacing w:val="58"/>
          <w:lang w:val="hu-HU"/>
        </w:rPr>
        <w:t xml:space="preserve"> </w:t>
      </w:r>
      <w:r w:rsidRPr="00675DD0">
        <w:rPr>
          <w:lang w:val="hu-HU"/>
        </w:rPr>
        <w:t>eseté</w:t>
      </w:r>
      <w:r w:rsidR="00CA7B6E" w:rsidRPr="00675DD0">
        <w:rPr>
          <w:lang w:val="hu-HU"/>
        </w:rPr>
        <w:t>n külsős</w:t>
      </w:r>
      <w:r w:rsidRPr="00675DD0">
        <w:rPr>
          <w:spacing w:val="57"/>
          <w:lang w:val="hu-HU"/>
        </w:rPr>
        <w:t xml:space="preserve"> </w:t>
      </w:r>
      <w:r w:rsidR="00B72442" w:rsidRPr="00675DD0">
        <w:rPr>
          <w:spacing w:val="-1"/>
          <w:lang w:val="hu-HU"/>
        </w:rPr>
        <w:t>felelős akkreditált közbeszerzési szaktanácsadó</w:t>
      </w:r>
      <w:ins w:id="83" w:author="Trombitásné Dr. Domján Bernadett" w:date="2025-12-10T14:41:00Z" w16du:dateUtc="2025-12-10T13:41:00Z">
        <w:r w:rsidR="00CB760B">
          <w:rPr>
            <w:spacing w:val="-1"/>
            <w:lang w:val="hu-HU"/>
          </w:rPr>
          <w:t xml:space="preserve"> és/vagy állami közbeszerzési szaktanácsadó</w:t>
        </w:r>
      </w:ins>
      <w:r w:rsidRPr="00675DD0">
        <w:rPr>
          <w:spacing w:val="57"/>
          <w:lang w:val="hu-HU"/>
        </w:rPr>
        <w:t xml:space="preserve"> </w:t>
      </w:r>
      <w:r w:rsidRPr="00675DD0">
        <w:rPr>
          <w:spacing w:val="-1"/>
          <w:lang w:val="hu-HU"/>
        </w:rPr>
        <w:t>felkérése,</w:t>
      </w:r>
      <w:r w:rsidRPr="00675DD0">
        <w:rPr>
          <w:spacing w:val="58"/>
          <w:lang w:val="hu-HU"/>
        </w:rPr>
        <w:t xml:space="preserve"> </w:t>
      </w:r>
      <w:r w:rsidRPr="00675DD0">
        <w:rPr>
          <w:spacing w:val="-1"/>
          <w:lang w:val="hu-HU"/>
        </w:rPr>
        <w:t>illetőleg</w:t>
      </w:r>
      <w:r w:rsidRPr="00675DD0">
        <w:rPr>
          <w:spacing w:val="57"/>
          <w:lang w:val="hu-HU"/>
        </w:rPr>
        <w:t xml:space="preserve"> </w:t>
      </w:r>
      <w:r w:rsidRPr="00675DD0">
        <w:rPr>
          <w:lang w:val="hu-HU"/>
        </w:rPr>
        <w:t>a</w:t>
      </w:r>
      <w:r w:rsidRPr="00675DD0">
        <w:rPr>
          <w:spacing w:val="89"/>
          <w:lang w:val="hu-HU"/>
        </w:rPr>
        <w:t xml:space="preserve"> </w:t>
      </w:r>
      <w:r w:rsidRPr="00675DD0">
        <w:rPr>
          <w:spacing w:val="-1"/>
          <w:lang w:val="hu-HU"/>
        </w:rPr>
        <w:t>közbeszerzés</w:t>
      </w:r>
      <w:r w:rsidRPr="00675DD0">
        <w:rPr>
          <w:spacing w:val="18"/>
          <w:lang w:val="hu-HU"/>
        </w:rPr>
        <w:t xml:space="preserve"> </w:t>
      </w:r>
      <w:r w:rsidRPr="00675DD0">
        <w:rPr>
          <w:spacing w:val="-1"/>
          <w:lang w:val="hu-HU"/>
        </w:rPr>
        <w:t>lebonyolítására</w:t>
      </w:r>
      <w:r w:rsidRPr="00675DD0">
        <w:rPr>
          <w:spacing w:val="19"/>
          <w:lang w:val="hu-HU"/>
        </w:rPr>
        <w:t xml:space="preserve"> </w:t>
      </w:r>
      <w:r w:rsidRPr="00675DD0">
        <w:rPr>
          <w:spacing w:val="-1"/>
          <w:lang w:val="hu-HU"/>
        </w:rPr>
        <w:t>alkalmas</w:t>
      </w:r>
      <w:r w:rsidRPr="00675DD0">
        <w:rPr>
          <w:spacing w:val="17"/>
          <w:lang w:val="hu-HU"/>
        </w:rPr>
        <w:t xml:space="preserve"> </w:t>
      </w:r>
      <w:r w:rsidRPr="00675DD0">
        <w:rPr>
          <w:spacing w:val="-1"/>
          <w:lang w:val="hu-HU"/>
        </w:rPr>
        <w:t>szervezet</w:t>
      </w:r>
      <w:r w:rsidRPr="00675DD0">
        <w:rPr>
          <w:spacing w:val="19"/>
          <w:lang w:val="hu-HU"/>
        </w:rPr>
        <w:t xml:space="preserve"> </w:t>
      </w:r>
      <w:r w:rsidRPr="00675DD0">
        <w:rPr>
          <w:spacing w:val="-1"/>
          <w:lang w:val="hu-HU"/>
        </w:rPr>
        <w:t>igénybe</w:t>
      </w:r>
      <w:r w:rsidRPr="00675DD0">
        <w:rPr>
          <w:lang w:val="hu-HU"/>
        </w:rPr>
        <w:t>vétele</w:t>
      </w:r>
      <w:r w:rsidRPr="00675DD0">
        <w:rPr>
          <w:spacing w:val="19"/>
          <w:lang w:val="hu-HU"/>
        </w:rPr>
        <w:t xml:space="preserve"> </w:t>
      </w:r>
      <w:r w:rsidRPr="00675DD0">
        <w:rPr>
          <w:spacing w:val="-1"/>
          <w:lang w:val="hu-HU"/>
        </w:rPr>
        <w:t>(ezen</w:t>
      </w:r>
      <w:r w:rsidRPr="00675DD0">
        <w:rPr>
          <w:spacing w:val="18"/>
          <w:lang w:val="hu-HU"/>
        </w:rPr>
        <w:t xml:space="preserve"> </w:t>
      </w:r>
      <w:r w:rsidRPr="00675DD0">
        <w:rPr>
          <w:spacing w:val="-1"/>
          <w:lang w:val="hu-HU"/>
        </w:rPr>
        <w:t>megbízások</w:t>
      </w:r>
      <w:r w:rsidRPr="00675DD0">
        <w:rPr>
          <w:spacing w:val="103"/>
          <w:lang w:val="hu-HU"/>
        </w:rPr>
        <w:t xml:space="preserve"> </w:t>
      </w:r>
      <w:r w:rsidRPr="00675DD0">
        <w:rPr>
          <w:spacing w:val="-1"/>
          <w:lang w:val="hu-HU"/>
        </w:rPr>
        <w:t>közbeszerzési</w:t>
      </w:r>
      <w:r w:rsidRPr="00675DD0">
        <w:rPr>
          <w:lang w:val="hu-HU"/>
        </w:rPr>
        <w:t xml:space="preserve"> </w:t>
      </w:r>
      <w:r w:rsidRPr="00675DD0">
        <w:rPr>
          <w:spacing w:val="-1"/>
          <w:lang w:val="hu-HU"/>
        </w:rPr>
        <w:t>kötelezettségének</w:t>
      </w:r>
      <w:r w:rsidRPr="00675DD0">
        <w:rPr>
          <w:lang w:val="hu-HU"/>
        </w:rPr>
        <w:t xml:space="preserve"> </w:t>
      </w:r>
      <w:r w:rsidRPr="00675DD0">
        <w:rPr>
          <w:spacing w:val="-1"/>
          <w:lang w:val="hu-HU"/>
        </w:rPr>
        <w:t>vizsgálata)</w:t>
      </w:r>
      <w:ins w:id="84" w:author="Trombitásné Dr. Domján Bernadett" w:date="2025-12-10T14:41:00Z" w16du:dateUtc="2025-12-10T13:41:00Z">
        <w:r w:rsidR="00CB760B">
          <w:rPr>
            <w:spacing w:val="-1"/>
            <w:lang w:val="hu-HU"/>
          </w:rPr>
          <w:t>;</w:t>
        </w:r>
        <w:r w:rsidR="00075CA3">
          <w:rPr>
            <w:spacing w:val="-1"/>
            <w:lang w:val="hu-HU"/>
          </w:rPr>
          <w:t>s</w:t>
        </w:r>
      </w:ins>
    </w:p>
    <w:p w14:paraId="65F6801C" w14:textId="61101275" w:rsidR="006B46A0" w:rsidRPr="00675DD0" w:rsidRDefault="00162C6A" w:rsidP="00D60747">
      <w:pPr>
        <w:pStyle w:val="Szvegtrzs"/>
        <w:numPr>
          <w:ilvl w:val="2"/>
          <w:numId w:val="20"/>
        </w:numPr>
        <w:tabs>
          <w:tab w:val="left" w:pos="1538"/>
        </w:tabs>
        <w:ind w:right="1422" w:hanging="360"/>
        <w:jc w:val="both"/>
        <w:rPr>
          <w:lang w:val="hu-HU"/>
        </w:rPr>
      </w:pPr>
      <w:r w:rsidRPr="00675DD0">
        <w:rPr>
          <w:lang w:val="hu-HU"/>
        </w:rPr>
        <w:t xml:space="preserve">a </w:t>
      </w:r>
      <w:r w:rsidRPr="00675DD0">
        <w:rPr>
          <w:spacing w:val="-1"/>
          <w:lang w:val="hu-HU"/>
        </w:rPr>
        <w:t>közbeszerzési</w:t>
      </w:r>
      <w:r w:rsidRPr="00675DD0">
        <w:rPr>
          <w:lang w:val="hu-HU"/>
        </w:rPr>
        <w:t xml:space="preserve"> </w:t>
      </w:r>
      <w:r w:rsidRPr="00675DD0">
        <w:rPr>
          <w:spacing w:val="-1"/>
          <w:lang w:val="hu-HU"/>
        </w:rPr>
        <w:t>szabályzat</w:t>
      </w:r>
      <w:r w:rsidRPr="00675DD0">
        <w:rPr>
          <w:lang w:val="hu-HU"/>
        </w:rPr>
        <w:t xml:space="preserve"> </w:t>
      </w:r>
      <w:r w:rsidRPr="00675DD0">
        <w:rPr>
          <w:spacing w:val="-1"/>
          <w:lang w:val="hu-HU"/>
        </w:rPr>
        <w:t>alkalmasságának</w:t>
      </w:r>
      <w:r w:rsidRPr="00675DD0">
        <w:rPr>
          <w:lang w:val="hu-HU"/>
        </w:rPr>
        <w:t xml:space="preserve"> </w:t>
      </w:r>
      <w:r w:rsidRPr="00675DD0">
        <w:rPr>
          <w:spacing w:val="-1"/>
          <w:lang w:val="hu-HU"/>
        </w:rPr>
        <w:t>ellenőrzése</w:t>
      </w:r>
      <w:r w:rsidRPr="00675DD0">
        <w:rPr>
          <w:lang w:val="hu-HU"/>
        </w:rPr>
        <w:t xml:space="preserve"> az adott </w:t>
      </w:r>
      <w:r w:rsidRPr="00675DD0">
        <w:rPr>
          <w:spacing w:val="-1"/>
          <w:lang w:val="hu-HU"/>
        </w:rPr>
        <w:t>beszerzésre</w:t>
      </w:r>
      <w:r w:rsidRPr="00675DD0">
        <w:rPr>
          <w:spacing w:val="67"/>
          <w:lang w:val="hu-HU"/>
        </w:rPr>
        <w:t xml:space="preserve"> </w:t>
      </w:r>
      <w:r w:rsidRPr="00675DD0">
        <w:rPr>
          <w:lang w:val="hu-HU"/>
        </w:rPr>
        <w:t xml:space="preserve">vonatkozóan, </w:t>
      </w:r>
      <w:r w:rsidRPr="00675DD0">
        <w:rPr>
          <w:spacing w:val="-1"/>
          <w:lang w:val="hu-HU"/>
        </w:rPr>
        <w:t>szükség</w:t>
      </w:r>
      <w:r w:rsidRPr="00675DD0">
        <w:rPr>
          <w:lang w:val="hu-HU"/>
        </w:rPr>
        <w:t xml:space="preserve"> </w:t>
      </w:r>
      <w:r w:rsidRPr="00675DD0">
        <w:rPr>
          <w:spacing w:val="-1"/>
          <w:lang w:val="hu-HU"/>
        </w:rPr>
        <w:t>esetén</w:t>
      </w:r>
      <w:r w:rsidRPr="00675DD0">
        <w:rPr>
          <w:lang w:val="hu-HU"/>
        </w:rPr>
        <w:t xml:space="preserve"> </w:t>
      </w:r>
      <w:ins w:id="85" w:author="Trombitásné Dr. Domján Bernadett" w:date="2025-12-10T15:28:00Z" w16du:dateUtc="2025-12-10T14:28:00Z">
        <w:r w:rsidR="00D60747">
          <w:rPr>
            <w:lang w:val="hu-HU"/>
          </w:rPr>
          <w:t xml:space="preserve">a </w:t>
        </w:r>
        <w:proofErr w:type="spellStart"/>
        <w:r w:rsidR="00D60747" w:rsidRPr="007E0DEA">
          <w:t>szabályzat</w:t>
        </w:r>
        <w:proofErr w:type="spellEnd"/>
        <w:r w:rsidR="00D60747" w:rsidRPr="007E0DEA">
          <w:t xml:space="preserve"> </w:t>
        </w:r>
        <w:proofErr w:type="spellStart"/>
        <w:r w:rsidR="00D60747" w:rsidRPr="007E0DEA">
          <w:t>módosításának</w:t>
        </w:r>
        <w:proofErr w:type="spellEnd"/>
        <w:r w:rsidR="00D60747">
          <w:t xml:space="preserve"> </w:t>
        </w:r>
        <w:proofErr w:type="spellStart"/>
        <w:r w:rsidR="00D60747">
          <w:t>vagy</w:t>
        </w:r>
        <w:proofErr w:type="spellEnd"/>
        <w:r w:rsidR="00D60747">
          <w:t xml:space="preserve"> </w:t>
        </w:r>
        <w:proofErr w:type="spellStart"/>
        <w:r w:rsidR="00D60747">
          <w:t>az</w:t>
        </w:r>
        <w:proofErr w:type="spellEnd"/>
        <w:r w:rsidR="00D60747">
          <w:t xml:space="preserve"> </w:t>
        </w:r>
        <w:proofErr w:type="spellStart"/>
        <w:r w:rsidR="00D60747">
          <w:t>adott</w:t>
        </w:r>
        <w:proofErr w:type="spellEnd"/>
        <w:r w:rsidR="00D60747">
          <w:t xml:space="preserve"> </w:t>
        </w:r>
        <w:proofErr w:type="spellStart"/>
        <w:r w:rsidR="00D60747">
          <w:t>beszerzésre</w:t>
        </w:r>
        <w:proofErr w:type="spellEnd"/>
        <w:r w:rsidR="00D60747">
          <w:t xml:space="preserve"> </w:t>
        </w:r>
        <w:proofErr w:type="spellStart"/>
        <w:r w:rsidR="00D60747">
          <w:t>vonatkozó</w:t>
        </w:r>
        <w:proofErr w:type="spellEnd"/>
        <w:r w:rsidR="00D60747">
          <w:t xml:space="preserve"> </w:t>
        </w:r>
        <w:proofErr w:type="spellStart"/>
        <w:r w:rsidR="00D60747">
          <w:t>egyedi</w:t>
        </w:r>
        <w:proofErr w:type="spellEnd"/>
        <w:r w:rsidR="00D60747">
          <w:t xml:space="preserve"> </w:t>
        </w:r>
        <w:proofErr w:type="spellStart"/>
        <w:r w:rsidR="00D60747">
          <w:t>szabályzat</w:t>
        </w:r>
        <w:proofErr w:type="spellEnd"/>
        <w:r w:rsidR="00D60747">
          <w:t xml:space="preserve"> </w:t>
        </w:r>
        <w:proofErr w:type="spellStart"/>
        <w:r w:rsidR="00D60747">
          <w:t>készítésének</w:t>
        </w:r>
        <w:proofErr w:type="spellEnd"/>
        <w:r w:rsidR="00D60747" w:rsidRPr="007E0DEA">
          <w:t xml:space="preserve"> </w:t>
        </w:r>
        <w:proofErr w:type="spellStart"/>
        <w:r w:rsidR="00D60747" w:rsidRPr="007E0DEA">
          <w:t>kezdeményezése</w:t>
        </w:r>
        <w:proofErr w:type="spellEnd"/>
        <w:r w:rsidR="00D60747" w:rsidRPr="007E0DEA">
          <w:t>;</w:t>
        </w:r>
      </w:ins>
      <w:del w:id="86" w:author="Trombitásné Dr. Domján Bernadett" w:date="2025-12-10T15:28:00Z" w16du:dateUtc="2025-12-10T14:28:00Z">
        <w:r w:rsidRPr="00675DD0" w:rsidDel="00D60747">
          <w:rPr>
            <w:lang w:val="hu-HU"/>
          </w:rPr>
          <w:delText>a</w:delText>
        </w:r>
        <w:r w:rsidRPr="00675DD0" w:rsidDel="00D60747">
          <w:rPr>
            <w:spacing w:val="1"/>
            <w:lang w:val="hu-HU"/>
          </w:rPr>
          <w:delText xml:space="preserve"> </w:delText>
        </w:r>
        <w:r w:rsidRPr="00675DD0" w:rsidDel="00D60747">
          <w:rPr>
            <w:spacing w:val="-1"/>
            <w:lang w:val="hu-HU"/>
          </w:rPr>
          <w:delText>szabályzat</w:delText>
        </w:r>
        <w:r w:rsidRPr="00675DD0" w:rsidDel="00D60747">
          <w:rPr>
            <w:lang w:val="hu-HU"/>
          </w:rPr>
          <w:delText xml:space="preserve"> </w:delText>
        </w:r>
        <w:r w:rsidRPr="00675DD0" w:rsidDel="00D60747">
          <w:rPr>
            <w:spacing w:val="-1"/>
            <w:lang w:val="hu-HU"/>
          </w:rPr>
          <w:delText>módosítása</w:delText>
        </w:r>
      </w:del>
    </w:p>
    <w:p w14:paraId="3C9DB1A0" w14:textId="709FA196" w:rsidR="006B46A0" w:rsidRPr="00675DD0" w:rsidRDefault="00162C6A" w:rsidP="00D60747">
      <w:pPr>
        <w:pStyle w:val="Szvegtrzs"/>
        <w:numPr>
          <w:ilvl w:val="2"/>
          <w:numId w:val="20"/>
        </w:numPr>
        <w:tabs>
          <w:tab w:val="left" w:pos="1538"/>
        </w:tabs>
        <w:spacing w:line="269" w:lineRule="exact"/>
        <w:ind w:left="1537" w:right="1422"/>
        <w:jc w:val="both"/>
        <w:rPr>
          <w:lang w:val="hu-HU"/>
        </w:rPr>
        <w:pPrChange w:id="87" w:author="Trombitásné Dr. Domján Bernadett" w:date="2025-12-10T15:28:00Z" w16du:dateUtc="2025-12-10T14:28:00Z">
          <w:pPr>
            <w:pStyle w:val="Szvegtrzs"/>
            <w:numPr>
              <w:ilvl w:val="2"/>
              <w:numId w:val="20"/>
            </w:numPr>
            <w:tabs>
              <w:tab w:val="left" w:pos="1538"/>
            </w:tabs>
            <w:spacing w:line="269" w:lineRule="exact"/>
            <w:ind w:left="1537" w:hanging="339"/>
            <w:jc w:val="both"/>
          </w:pPr>
        </w:pPrChange>
      </w:pPr>
      <w:r w:rsidRPr="00675DD0">
        <w:rPr>
          <w:lang w:val="hu-HU"/>
        </w:rPr>
        <w:t xml:space="preserve">a </w:t>
      </w:r>
      <w:r w:rsidRPr="00675DD0">
        <w:rPr>
          <w:spacing w:val="-1"/>
          <w:lang w:val="hu-HU"/>
        </w:rPr>
        <w:t>titoktartásról</w:t>
      </w:r>
      <w:r w:rsidRPr="00675DD0">
        <w:rPr>
          <w:lang w:val="hu-HU"/>
        </w:rPr>
        <w:t xml:space="preserve"> és</w:t>
      </w:r>
      <w:r w:rsidRPr="00675DD0">
        <w:rPr>
          <w:spacing w:val="-1"/>
          <w:lang w:val="hu-HU"/>
        </w:rPr>
        <w:t xml:space="preserve"> összeférhetetlenségről</w:t>
      </w:r>
      <w:r w:rsidRPr="00675DD0">
        <w:rPr>
          <w:lang w:val="hu-HU"/>
        </w:rPr>
        <w:t xml:space="preserve"> </w:t>
      </w:r>
      <w:r w:rsidRPr="00675DD0">
        <w:rPr>
          <w:spacing w:val="-1"/>
          <w:lang w:val="hu-HU"/>
        </w:rPr>
        <w:t>szóló</w:t>
      </w:r>
      <w:r w:rsidRPr="00675DD0">
        <w:rPr>
          <w:lang w:val="hu-HU"/>
        </w:rPr>
        <w:t xml:space="preserve"> </w:t>
      </w:r>
      <w:r w:rsidRPr="00675DD0">
        <w:rPr>
          <w:spacing w:val="-1"/>
          <w:lang w:val="hu-HU"/>
        </w:rPr>
        <w:t>nyilatkozatok</w:t>
      </w:r>
      <w:r w:rsidRPr="00675DD0">
        <w:rPr>
          <w:spacing w:val="3"/>
          <w:lang w:val="hu-HU"/>
        </w:rPr>
        <w:t xml:space="preserve"> </w:t>
      </w:r>
      <w:r w:rsidRPr="00675DD0">
        <w:rPr>
          <w:spacing w:val="-1"/>
          <w:lang w:val="hu-HU"/>
        </w:rPr>
        <w:t>beszerzése</w:t>
      </w:r>
      <w:ins w:id="88" w:author="Trombitásné Dr. Domján Bernadett" w:date="2025-12-10T14:41:00Z" w16du:dateUtc="2025-12-10T13:41:00Z">
        <w:r w:rsidR="00075CA3">
          <w:rPr>
            <w:spacing w:val="-1"/>
            <w:lang w:val="hu-HU"/>
          </w:rPr>
          <w:t>;</w:t>
        </w:r>
      </w:ins>
    </w:p>
    <w:p w14:paraId="01365759" w14:textId="69449FB5" w:rsidR="006B46A0" w:rsidRPr="00675DD0" w:rsidRDefault="00162C6A" w:rsidP="00D60747">
      <w:pPr>
        <w:pStyle w:val="Szvegtrzs"/>
        <w:numPr>
          <w:ilvl w:val="2"/>
          <w:numId w:val="20"/>
        </w:numPr>
        <w:tabs>
          <w:tab w:val="left" w:pos="1538"/>
        </w:tabs>
        <w:spacing w:before="1" w:line="269" w:lineRule="exact"/>
        <w:ind w:left="1537" w:right="1422"/>
        <w:jc w:val="both"/>
        <w:rPr>
          <w:lang w:val="hu-HU"/>
        </w:rPr>
        <w:pPrChange w:id="89" w:author="Trombitásné Dr. Domján Bernadett" w:date="2025-12-10T15:28:00Z" w16du:dateUtc="2025-12-10T14:28:00Z">
          <w:pPr>
            <w:pStyle w:val="Szvegtrzs"/>
            <w:numPr>
              <w:ilvl w:val="2"/>
              <w:numId w:val="20"/>
            </w:numPr>
            <w:tabs>
              <w:tab w:val="left" w:pos="1538"/>
            </w:tabs>
            <w:spacing w:before="1" w:line="269" w:lineRule="exact"/>
            <w:ind w:left="1537" w:hanging="339"/>
            <w:jc w:val="both"/>
          </w:pPr>
        </w:pPrChange>
      </w:pPr>
      <w:r w:rsidRPr="00675DD0">
        <w:rPr>
          <w:lang w:val="hu-HU"/>
        </w:rPr>
        <w:t xml:space="preserve">a </w:t>
      </w:r>
      <w:ins w:id="90" w:author="Trombitásné Dr. Domján Bernadett" w:date="2025-12-10T15:28:00Z" w16du:dateUtc="2025-12-10T14:28:00Z">
        <w:r w:rsidR="00D60747">
          <w:rPr>
            <w:lang w:val="hu-HU"/>
          </w:rPr>
          <w:t xml:space="preserve">lefolytatandó </w:t>
        </w:r>
      </w:ins>
      <w:del w:id="91" w:author="Trombitásné Dr. Domján Bernadett" w:date="2025-12-10T15:28:00Z" w16du:dateUtc="2025-12-10T14:28:00Z">
        <w:r w:rsidRPr="00675DD0" w:rsidDel="00D60747">
          <w:rPr>
            <w:lang w:val="hu-HU"/>
          </w:rPr>
          <w:delText xml:space="preserve">Kbt. által </w:delText>
        </w:r>
        <w:r w:rsidRPr="00675DD0" w:rsidDel="00D60747">
          <w:rPr>
            <w:spacing w:val="-1"/>
            <w:lang w:val="hu-HU"/>
          </w:rPr>
          <w:delText>előírt</w:delText>
        </w:r>
      </w:del>
      <w:r w:rsidRPr="00675DD0">
        <w:rPr>
          <w:lang w:val="hu-HU"/>
        </w:rPr>
        <w:t xml:space="preserve"> eljárás</w:t>
      </w:r>
      <w:r w:rsidRPr="00675DD0">
        <w:rPr>
          <w:spacing w:val="-1"/>
          <w:lang w:val="hu-HU"/>
        </w:rPr>
        <w:t xml:space="preserve"> típusának</w:t>
      </w:r>
      <w:r w:rsidRPr="00675DD0">
        <w:rPr>
          <w:lang w:val="hu-HU"/>
        </w:rPr>
        <w:t xml:space="preserve"> </w:t>
      </w:r>
      <w:r w:rsidRPr="00675DD0">
        <w:rPr>
          <w:spacing w:val="-1"/>
          <w:lang w:val="hu-HU"/>
        </w:rPr>
        <w:t>meghatározása</w:t>
      </w:r>
      <w:r w:rsidRPr="00675DD0">
        <w:rPr>
          <w:lang w:val="hu-HU"/>
        </w:rPr>
        <w:t xml:space="preserve"> (</w:t>
      </w:r>
      <w:ins w:id="92" w:author="Trombitásné Dr. Domján Bernadett" w:date="2025-12-10T15:28:00Z" w16du:dateUtc="2025-12-10T14:28:00Z">
        <w:r w:rsidR="00D60747">
          <w:rPr>
            <w:lang w:val="hu-HU"/>
          </w:rPr>
          <w:t xml:space="preserve">pl.: </w:t>
        </w:r>
      </w:ins>
      <w:r w:rsidRPr="00675DD0">
        <w:rPr>
          <w:lang w:val="hu-HU"/>
        </w:rPr>
        <w:t xml:space="preserve">nyílt, </w:t>
      </w:r>
      <w:r w:rsidRPr="00675DD0">
        <w:rPr>
          <w:spacing w:val="-1"/>
          <w:lang w:val="hu-HU"/>
        </w:rPr>
        <w:t>tárgyalásos</w:t>
      </w:r>
      <w:r w:rsidRPr="00675DD0">
        <w:rPr>
          <w:lang w:val="hu-HU"/>
        </w:rPr>
        <w:t xml:space="preserve"> </w:t>
      </w:r>
      <w:r w:rsidRPr="00675DD0">
        <w:rPr>
          <w:spacing w:val="-1"/>
          <w:lang w:val="hu-HU"/>
        </w:rPr>
        <w:t>stb.)</w:t>
      </w:r>
      <w:ins w:id="93" w:author="Trombitásné Dr. Domján Bernadett" w:date="2025-12-10T14:41:00Z" w16du:dateUtc="2025-12-10T13:41:00Z">
        <w:r w:rsidR="00075CA3">
          <w:rPr>
            <w:spacing w:val="-1"/>
            <w:lang w:val="hu-HU"/>
          </w:rPr>
          <w:t>;</w:t>
        </w:r>
      </w:ins>
    </w:p>
    <w:p w14:paraId="1CC19573" w14:textId="1994CA91" w:rsidR="006B46A0" w:rsidRPr="00675DD0" w:rsidRDefault="00162C6A" w:rsidP="00D60747">
      <w:pPr>
        <w:pStyle w:val="Szvegtrzs"/>
        <w:numPr>
          <w:ilvl w:val="2"/>
          <w:numId w:val="20"/>
        </w:numPr>
        <w:tabs>
          <w:tab w:val="left" w:pos="1538"/>
        </w:tabs>
        <w:spacing w:before="1"/>
        <w:ind w:left="1537" w:right="1422"/>
        <w:jc w:val="both"/>
        <w:rPr>
          <w:lang w:val="hu-HU"/>
        </w:rPr>
        <w:pPrChange w:id="94" w:author="Trombitásné Dr. Domján Bernadett" w:date="2025-12-10T15:28:00Z" w16du:dateUtc="2025-12-10T14:28:00Z">
          <w:pPr>
            <w:pStyle w:val="Szvegtrzs"/>
            <w:numPr>
              <w:ilvl w:val="2"/>
              <w:numId w:val="20"/>
            </w:numPr>
            <w:tabs>
              <w:tab w:val="left" w:pos="1538"/>
            </w:tabs>
            <w:spacing w:before="1"/>
            <w:ind w:left="1537" w:hanging="339"/>
            <w:jc w:val="both"/>
          </w:pPr>
        </w:pPrChange>
      </w:pPr>
      <w:r w:rsidRPr="00675DD0">
        <w:rPr>
          <w:lang w:val="hu-HU"/>
        </w:rPr>
        <w:t xml:space="preserve">a vonatkozó </w:t>
      </w:r>
      <w:r w:rsidRPr="00675DD0">
        <w:rPr>
          <w:spacing w:val="-1"/>
          <w:lang w:val="hu-HU"/>
        </w:rPr>
        <w:t>jogszabályi</w:t>
      </w:r>
      <w:r w:rsidRPr="00675DD0">
        <w:rPr>
          <w:spacing w:val="-3"/>
          <w:lang w:val="hu-HU"/>
        </w:rPr>
        <w:t xml:space="preserve"> </w:t>
      </w:r>
      <w:r w:rsidRPr="00675DD0">
        <w:rPr>
          <w:spacing w:val="-1"/>
          <w:lang w:val="hu-HU"/>
        </w:rPr>
        <w:t>előírások</w:t>
      </w:r>
      <w:r w:rsidRPr="00675DD0">
        <w:rPr>
          <w:lang w:val="hu-HU"/>
        </w:rPr>
        <w:t xml:space="preserve"> </w:t>
      </w:r>
      <w:r w:rsidRPr="00675DD0">
        <w:rPr>
          <w:spacing w:val="-1"/>
          <w:lang w:val="hu-HU"/>
        </w:rPr>
        <w:t>összegyűjtése</w:t>
      </w:r>
      <w:r w:rsidR="007A47FD" w:rsidRPr="00675DD0">
        <w:rPr>
          <w:spacing w:val="-1"/>
          <w:lang w:val="hu-HU"/>
        </w:rPr>
        <w:t>.</w:t>
      </w:r>
    </w:p>
    <w:p w14:paraId="385BB426" w14:textId="77777777" w:rsidR="006B46A0" w:rsidRPr="00675DD0" w:rsidRDefault="006B46A0">
      <w:pPr>
        <w:rPr>
          <w:rFonts w:ascii="Garamond" w:hAnsi="Garamond"/>
          <w:sz w:val="24"/>
          <w:szCs w:val="24"/>
          <w:lang w:val="hu-HU"/>
        </w:rPr>
      </w:pPr>
    </w:p>
    <w:p w14:paraId="16F12E31" w14:textId="5BC102B5" w:rsidR="006B46A0" w:rsidRPr="00675DD0" w:rsidRDefault="00162C6A">
      <w:pPr>
        <w:pStyle w:val="Szvegtrzs"/>
        <w:numPr>
          <w:ilvl w:val="1"/>
          <w:numId w:val="20"/>
        </w:numPr>
        <w:tabs>
          <w:tab w:val="left" w:pos="827"/>
        </w:tabs>
        <w:spacing w:before="77"/>
        <w:ind w:right="1413" w:hanging="360"/>
        <w:jc w:val="both"/>
        <w:rPr>
          <w:rFonts w:cs="Garamond"/>
          <w:lang w:val="hu-HU"/>
        </w:rPr>
      </w:pPr>
      <w:r w:rsidRPr="00675DD0">
        <w:rPr>
          <w:lang w:val="hu-HU"/>
        </w:rPr>
        <w:t>A</w:t>
      </w:r>
      <w:r w:rsidRPr="00675DD0">
        <w:rPr>
          <w:spacing w:val="19"/>
          <w:lang w:val="hu-HU"/>
        </w:rPr>
        <w:t xml:space="preserve"> </w:t>
      </w:r>
      <w:r w:rsidRPr="00675DD0">
        <w:rPr>
          <w:spacing w:val="-1"/>
          <w:lang w:val="hu-HU"/>
        </w:rPr>
        <w:t>munkacsoport</w:t>
      </w:r>
      <w:r w:rsidRPr="00675DD0">
        <w:rPr>
          <w:spacing w:val="18"/>
          <w:lang w:val="hu-HU"/>
        </w:rPr>
        <w:t xml:space="preserve"> </w:t>
      </w:r>
      <w:r w:rsidRPr="00675DD0">
        <w:rPr>
          <w:lang w:val="hu-HU"/>
        </w:rPr>
        <w:t>tagjai</w:t>
      </w:r>
      <w:r w:rsidRPr="00675DD0">
        <w:rPr>
          <w:spacing w:val="16"/>
          <w:lang w:val="hu-HU"/>
        </w:rPr>
        <w:t xml:space="preserve"> </w:t>
      </w:r>
      <w:r w:rsidRPr="00675DD0">
        <w:rPr>
          <w:lang w:val="hu-HU"/>
        </w:rPr>
        <w:t>az</w:t>
      </w:r>
      <w:r w:rsidRPr="00675DD0">
        <w:rPr>
          <w:spacing w:val="19"/>
          <w:lang w:val="hu-HU"/>
        </w:rPr>
        <w:t xml:space="preserve"> </w:t>
      </w:r>
      <w:r w:rsidRPr="00675DD0">
        <w:rPr>
          <w:lang w:val="hu-HU"/>
        </w:rPr>
        <w:t>előző</w:t>
      </w:r>
      <w:r w:rsidRPr="00675DD0">
        <w:rPr>
          <w:spacing w:val="16"/>
          <w:lang w:val="hu-HU"/>
        </w:rPr>
        <w:t xml:space="preserve"> </w:t>
      </w:r>
      <w:r w:rsidRPr="00675DD0">
        <w:rPr>
          <w:lang w:val="hu-HU"/>
        </w:rPr>
        <w:t>pontban</w:t>
      </w:r>
      <w:r w:rsidRPr="00675DD0">
        <w:rPr>
          <w:spacing w:val="18"/>
          <w:lang w:val="hu-HU"/>
        </w:rPr>
        <w:t xml:space="preserve"> </w:t>
      </w:r>
      <w:r w:rsidRPr="00675DD0">
        <w:rPr>
          <w:spacing w:val="-1"/>
          <w:lang w:val="hu-HU"/>
        </w:rPr>
        <w:t>meghatározott</w:t>
      </w:r>
      <w:r w:rsidRPr="00675DD0">
        <w:rPr>
          <w:spacing w:val="18"/>
          <w:lang w:val="hu-HU"/>
        </w:rPr>
        <w:t xml:space="preserve"> </w:t>
      </w:r>
      <w:r w:rsidRPr="00675DD0">
        <w:rPr>
          <w:spacing w:val="-1"/>
          <w:lang w:val="hu-HU"/>
        </w:rPr>
        <w:t>feladatokat</w:t>
      </w:r>
      <w:r w:rsidRPr="00675DD0">
        <w:rPr>
          <w:spacing w:val="18"/>
          <w:lang w:val="hu-HU"/>
        </w:rPr>
        <w:t xml:space="preserve"> </w:t>
      </w:r>
      <w:r w:rsidRPr="00675DD0">
        <w:rPr>
          <w:spacing w:val="-1"/>
          <w:lang w:val="hu-HU"/>
        </w:rPr>
        <w:t>egymás</w:t>
      </w:r>
      <w:r w:rsidRPr="00675DD0">
        <w:rPr>
          <w:spacing w:val="18"/>
          <w:lang w:val="hu-HU"/>
        </w:rPr>
        <w:t xml:space="preserve"> </w:t>
      </w:r>
      <w:r w:rsidRPr="00675DD0">
        <w:rPr>
          <w:lang w:val="hu-HU"/>
        </w:rPr>
        <w:t>között</w:t>
      </w:r>
      <w:r w:rsidRPr="00675DD0">
        <w:rPr>
          <w:spacing w:val="69"/>
          <w:lang w:val="hu-HU"/>
        </w:rPr>
        <w:t xml:space="preserve"> </w:t>
      </w:r>
      <w:r w:rsidRPr="00675DD0">
        <w:rPr>
          <w:lang w:val="hu-HU"/>
        </w:rPr>
        <w:t>kiosztják.</w:t>
      </w:r>
      <w:r w:rsidRPr="00675DD0">
        <w:rPr>
          <w:spacing w:val="7"/>
          <w:lang w:val="hu-HU"/>
        </w:rPr>
        <w:t xml:space="preserve"> </w:t>
      </w:r>
      <w:r w:rsidRPr="00675DD0">
        <w:rPr>
          <w:lang w:val="hu-HU"/>
        </w:rPr>
        <w:t>Amennyiben</w:t>
      </w:r>
      <w:r w:rsidRPr="00675DD0">
        <w:rPr>
          <w:spacing w:val="6"/>
          <w:lang w:val="hu-HU"/>
        </w:rPr>
        <w:t xml:space="preserve"> </w:t>
      </w:r>
      <w:r w:rsidRPr="00675DD0">
        <w:rPr>
          <w:spacing w:val="-1"/>
          <w:lang w:val="hu-HU"/>
        </w:rPr>
        <w:t>az</w:t>
      </w:r>
      <w:r w:rsidRPr="00675DD0">
        <w:rPr>
          <w:spacing w:val="5"/>
          <w:lang w:val="hu-HU"/>
        </w:rPr>
        <w:t xml:space="preserve"> </w:t>
      </w:r>
      <w:r w:rsidRPr="00675DD0">
        <w:rPr>
          <w:lang w:val="hu-HU"/>
        </w:rPr>
        <w:t>előző</w:t>
      </w:r>
      <w:r w:rsidRPr="00675DD0">
        <w:rPr>
          <w:spacing w:val="6"/>
          <w:lang w:val="hu-HU"/>
        </w:rPr>
        <w:t xml:space="preserve"> </w:t>
      </w:r>
      <w:r w:rsidRPr="00675DD0">
        <w:rPr>
          <w:lang w:val="hu-HU"/>
        </w:rPr>
        <w:t>pont</w:t>
      </w:r>
      <w:r w:rsidRPr="00675DD0">
        <w:rPr>
          <w:spacing w:val="9"/>
          <w:lang w:val="hu-HU"/>
        </w:rPr>
        <w:t xml:space="preserve"> </w:t>
      </w:r>
      <w:r w:rsidRPr="00675DD0">
        <w:rPr>
          <w:i/>
          <w:lang w:val="hu-HU"/>
        </w:rPr>
        <w:t>n)</w:t>
      </w:r>
      <w:r w:rsidRPr="00675DD0">
        <w:rPr>
          <w:i/>
          <w:spacing w:val="6"/>
          <w:lang w:val="hu-HU"/>
        </w:rPr>
        <w:t xml:space="preserve"> </w:t>
      </w:r>
      <w:r w:rsidRPr="00675DD0">
        <w:rPr>
          <w:lang w:val="hu-HU"/>
        </w:rPr>
        <w:t>pontja</w:t>
      </w:r>
      <w:r w:rsidRPr="00675DD0">
        <w:rPr>
          <w:spacing w:val="9"/>
          <w:lang w:val="hu-HU"/>
        </w:rPr>
        <w:t xml:space="preserve"> </w:t>
      </w:r>
      <w:r w:rsidRPr="00675DD0">
        <w:rPr>
          <w:lang w:val="hu-HU"/>
        </w:rPr>
        <w:t>szerint</w:t>
      </w:r>
      <w:r w:rsidRPr="00675DD0">
        <w:rPr>
          <w:spacing w:val="6"/>
          <w:lang w:val="hu-HU"/>
        </w:rPr>
        <w:t xml:space="preserve"> </w:t>
      </w:r>
      <w:r w:rsidRPr="00675DD0">
        <w:rPr>
          <w:spacing w:val="-1"/>
          <w:lang w:val="hu-HU"/>
        </w:rPr>
        <w:t>megállapításra</w:t>
      </w:r>
      <w:r w:rsidRPr="00675DD0">
        <w:rPr>
          <w:spacing w:val="7"/>
          <w:lang w:val="hu-HU"/>
        </w:rPr>
        <w:t xml:space="preserve"> </w:t>
      </w:r>
      <w:r w:rsidRPr="00675DD0">
        <w:rPr>
          <w:lang w:val="hu-HU"/>
        </w:rPr>
        <w:t>kerül,</w:t>
      </w:r>
      <w:r w:rsidRPr="00675DD0">
        <w:rPr>
          <w:spacing w:val="6"/>
          <w:lang w:val="hu-HU"/>
        </w:rPr>
        <w:t xml:space="preserve"> </w:t>
      </w:r>
      <w:r w:rsidRPr="00675DD0">
        <w:rPr>
          <w:lang w:val="hu-HU"/>
        </w:rPr>
        <w:t>hogy</w:t>
      </w:r>
      <w:r w:rsidRPr="00675DD0">
        <w:rPr>
          <w:spacing w:val="7"/>
          <w:lang w:val="hu-HU"/>
        </w:rPr>
        <w:t xml:space="preserve"> </w:t>
      </w:r>
      <w:r w:rsidRPr="00675DD0">
        <w:rPr>
          <w:lang w:val="hu-HU"/>
        </w:rPr>
        <w:t>az</w:t>
      </w:r>
      <w:r w:rsidRPr="00675DD0">
        <w:rPr>
          <w:spacing w:val="7"/>
          <w:lang w:val="hu-HU"/>
        </w:rPr>
        <w:t xml:space="preserve"> </w:t>
      </w:r>
      <w:r w:rsidRPr="00675DD0">
        <w:rPr>
          <w:lang w:val="hu-HU"/>
        </w:rPr>
        <w:t>adott</w:t>
      </w:r>
      <w:r w:rsidRPr="00675DD0">
        <w:rPr>
          <w:spacing w:val="27"/>
          <w:lang w:val="hu-HU"/>
        </w:rPr>
        <w:t xml:space="preserve"> </w:t>
      </w:r>
      <w:r w:rsidRPr="00675DD0">
        <w:rPr>
          <w:spacing w:val="-1"/>
          <w:lang w:val="hu-HU"/>
        </w:rPr>
        <w:t>beszerzésre</w:t>
      </w:r>
      <w:r w:rsidRPr="00675DD0">
        <w:rPr>
          <w:spacing w:val="60"/>
          <w:lang w:val="hu-HU"/>
        </w:rPr>
        <w:t xml:space="preserve"> </w:t>
      </w:r>
      <w:r w:rsidRPr="00675DD0">
        <w:rPr>
          <w:spacing w:val="-1"/>
          <w:lang w:val="hu-HU"/>
        </w:rPr>
        <w:t>vonatkozóan</w:t>
      </w:r>
      <w:r w:rsidRPr="00675DD0">
        <w:rPr>
          <w:spacing w:val="57"/>
          <w:lang w:val="hu-HU"/>
        </w:rPr>
        <w:t xml:space="preserve"> </w:t>
      </w:r>
      <w:r w:rsidRPr="00675DD0">
        <w:rPr>
          <w:lang w:val="hu-HU"/>
        </w:rPr>
        <w:t>jelen</w:t>
      </w:r>
      <w:r w:rsidRPr="00675DD0">
        <w:rPr>
          <w:spacing w:val="57"/>
          <w:lang w:val="hu-HU"/>
        </w:rPr>
        <w:t xml:space="preserve"> </w:t>
      </w:r>
      <w:r w:rsidRPr="00675DD0">
        <w:rPr>
          <w:spacing w:val="-1"/>
          <w:lang w:val="hu-HU"/>
        </w:rPr>
        <w:t>szabályzat</w:t>
      </w:r>
      <w:r w:rsidRPr="00675DD0">
        <w:rPr>
          <w:spacing w:val="59"/>
          <w:lang w:val="hu-HU"/>
        </w:rPr>
        <w:t xml:space="preserve"> </w:t>
      </w:r>
      <w:r w:rsidRPr="00675DD0">
        <w:rPr>
          <w:spacing w:val="-1"/>
          <w:lang w:val="hu-HU"/>
        </w:rPr>
        <w:t>módosítása</w:t>
      </w:r>
      <w:r w:rsidRPr="00675DD0">
        <w:rPr>
          <w:lang w:val="hu-HU"/>
        </w:rPr>
        <w:t xml:space="preserve"> </w:t>
      </w:r>
      <w:r w:rsidRPr="00675DD0">
        <w:rPr>
          <w:spacing w:val="-1"/>
          <w:lang w:val="hu-HU"/>
        </w:rPr>
        <w:t>szükséges,</w:t>
      </w:r>
      <w:r w:rsidRPr="00675DD0">
        <w:rPr>
          <w:spacing w:val="59"/>
          <w:lang w:val="hu-HU"/>
        </w:rPr>
        <w:t xml:space="preserve"> </w:t>
      </w:r>
      <w:r w:rsidRPr="00675DD0">
        <w:rPr>
          <w:lang w:val="hu-HU"/>
        </w:rPr>
        <w:t>úgy</w:t>
      </w:r>
      <w:r w:rsidRPr="00675DD0">
        <w:rPr>
          <w:spacing w:val="58"/>
          <w:lang w:val="hu-HU"/>
        </w:rPr>
        <w:t xml:space="preserve"> </w:t>
      </w:r>
      <w:r w:rsidRPr="00675DD0">
        <w:rPr>
          <w:lang w:val="hu-HU"/>
        </w:rPr>
        <w:t xml:space="preserve">a </w:t>
      </w:r>
      <w:r w:rsidRPr="00675DD0">
        <w:rPr>
          <w:spacing w:val="-1"/>
          <w:lang w:val="hu-HU"/>
        </w:rPr>
        <w:t>módosításra</w:t>
      </w:r>
      <w:r w:rsidRPr="00675DD0">
        <w:rPr>
          <w:lang w:val="hu-HU"/>
        </w:rPr>
        <w:t xml:space="preserve"> a</w:t>
      </w:r>
      <w:r w:rsidRPr="00675DD0">
        <w:rPr>
          <w:spacing w:val="79"/>
          <w:lang w:val="hu-HU"/>
        </w:rPr>
        <w:t xml:space="preserve"> </w:t>
      </w:r>
      <w:r w:rsidRPr="00675DD0">
        <w:rPr>
          <w:spacing w:val="-1"/>
          <w:lang w:val="hu-HU"/>
        </w:rPr>
        <w:t>munkacsoport</w:t>
      </w:r>
      <w:r w:rsidRPr="00675DD0">
        <w:rPr>
          <w:spacing w:val="29"/>
          <w:lang w:val="hu-HU"/>
        </w:rPr>
        <w:t xml:space="preserve"> </w:t>
      </w:r>
      <w:r w:rsidRPr="00675DD0">
        <w:rPr>
          <w:spacing w:val="-1"/>
          <w:lang w:val="hu-HU"/>
        </w:rPr>
        <w:t>haladéktalanul</w:t>
      </w:r>
      <w:r w:rsidRPr="00675DD0">
        <w:rPr>
          <w:spacing w:val="31"/>
          <w:lang w:val="hu-HU"/>
        </w:rPr>
        <w:t xml:space="preserve"> </w:t>
      </w:r>
      <w:r w:rsidRPr="00675DD0">
        <w:rPr>
          <w:spacing w:val="-1"/>
          <w:lang w:val="hu-HU"/>
        </w:rPr>
        <w:t>javaslatot</w:t>
      </w:r>
      <w:r w:rsidRPr="00675DD0">
        <w:rPr>
          <w:spacing w:val="30"/>
          <w:lang w:val="hu-HU"/>
        </w:rPr>
        <w:t xml:space="preserve"> </w:t>
      </w:r>
      <w:r w:rsidRPr="00675DD0">
        <w:rPr>
          <w:lang w:val="hu-HU"/>
        </w:rPr>
        <w:t>tesz</w:t>
      </w:r>
      <w:r w:rsidR="00AD35CC" w:rsidRPr="00675DD0">
        <w:rPr>
          <w:lang w:val="hu-HU"/>
        </w:rPr>
        <w:t>.</w:t>
      </w:r>
    </w:p>
    <w:p w14:paraId="4E96DB00" w14:textId="77777777" w:rsidR="006B46A0" w:rsidRPr="00675DD0" w:rsidRDefault="00162C6A" w:rsidP="00EB18B8">
      <w:pPr>
        <w:pStyle w:val="Szvegtrzs"/>
        <w:numPr>
          <w:ilvl w:val="1"/>
          <w:numId w:val="20"/>
        </w:numPr>
        <w:tabs>
          <w:tab w:val="left" w:pos="827"/>
        </w:tabs>
        <w:spacing w:before="119"/>
        <w:ind w:left="826" w:right="1419"/>
        <w:jc w:val="both"/>
        <w:rPr>
          <w:lang w:val="hu-HU"/>
        </w:rPr>
      </w:pPr>
      <w:r w:rsidRPr="00675DD0">
        <w:rPr>
          <w:lang w:val="hu-HU"/>
        </w:rPr>
        <w:t>A</w:t>
      </w:r>
      <w:r w:rsidRPr="00675DD0">
        <w:rPr>
          <w:spacing w:val="-1"/>
          <w:lang w:val="hu-HU"/>
        </w:rPr>
        <w:t xml:space="preserve"> munkacsoport második lépésben</w:t>
      </w:r>
      <w:r w:rsidRPr="00675DD0">
        <w:rPr>
          <w:lang w:val="hu-HU"/>
        </w:rPr>
        <w:t xml:space="preserve"> az</w:t>
      </w:r>
      <w:r w:rsidRPr="00675DD0">
        <w:rPr>
          <w:spacing w:val="-2"/>
          <w:lang w:val="hu-HU"/>
        </w:rPr>
        <w:t xml:space="preserve"> </w:t>
      </w:r>
      <w:r w:rsidRPr="00675DD0">
        <w:rPr>
          <w:lang w:val="hu-HU"/>
        </w:rPr>
        <w:t>alábbi</w:t>
      </w:r>
      <w:r w:rsidRPr="00675DD0">
        <w:rPr>
          <w:spacing w:val="-1"/>
          <w:lang w:val="hu-HU"/>
        </w:rPr>
        <w:t xml:space="preserve"> feladatokat köteles ellátni:</w:t>
      </w:r>
    </w:p>
    <w:p w14:paraId="0C5C6BD7" w14:textId="1AA8CB2D" w:rsidR="006B46A0" w:rsidRPr="00675DD0" w:rsidRDefault="00162C6A" w:rsidP="00EB18B8">
      <w:pPr>
        <w:pStyle w:val="Szvegtrzs"/>
        <w:numPr>
          <w:ilvl w:val="2"/>
          <w:numId w:val="20"/>
        </w:numPr>
        <w:tabs>
          <w:tab w:val="left" w:pos="1538"/>
        </w:tabs>
        <w:spacing w:before="121"/>
        <w:ind w:right="1422" w:hanging="360"/>
        <w:jc w:val="both"/>
        <w:rPr>
          <w:lang w:val="hu-HU"/>
        </w:rPr>
      </w:pPr>
      <w:r w:rsidRPr="00675DD0">
        <w:rPr>
          <w:lang w:val="hu-HU"/>
        </w:rPr>
        <w:t>az</w:t>
      </w:r>
      <w:r w:rsidRPr="00675DD0">
        <w:rPr>
          <w:spacing w:val="49"/>
          <w:lang w:val="hu-HU"/>
        </w:rPr>
        <w:t xml:space="preserve"> </w:t>
      </w:r>
      <w:r w:rsidRPr="00675DD0">
        <w:rPr>
          <w:spacing w:val="-1"/>
          <w:lang w:val="hu-HU"/>
        </w:rPr>
        <w:t>alkalmazand</w:t>
      </w:r>
      <w:r w:rsidR="00CF1458" w:rsidRPr="00675DD0">
        <w:rPr>
          <w:spacing w:val="-1"/>
          <w:lang w:val="hu-HU"/>
        </w:rPr>
        <w:t xml:space="preserve">ó értékelési </w:t>
      </w:r>
      <w:r w:rsidRPr="00675DD0">
        <w:rPr>
          <w:lang w:val="hu-HU"/>
        </w:rPr>
        <w:t>szempontok,</w:t>
      </w:r>
      <w:r w:rsidRPr="00675DD0">
        <w:rPr>
          <w:spacing w:val="49"/>
          <w:lang w:val="hu-HU"/>
        </w:rPr>
        <w:t xml:space="preserve"> </w:t>
      </w:r>
      <w:del w:id="95" w:author="Trombitásné Dr. Domján Bernadett" w:date="2025-12-10T14:42:00Z" w16du:dateUtc="2025-12-10T13:42:00Z">
        <w:r w:rsidRPr="00675DD0" w:rsidDel="00E45980">
          <w:rPr>
            <w:spacing w:val="-1"/>
            <w:lang w:val="hu-HU"/>
          </w:rPr>
          <w:delText>részszempontok,</w:delText>
        </w:r>
        <w:r w:rsidRPr="00675DD0" w:rsidDel="00E45980">
          <w:rPr>
            <w:spacing w:val="51"/>
            <w:lang w:val="hu-HU"/>
          </w:rPr>
          <w:delText xml:space="preserve"> </w:delText>
        </w:r>
      </w:del>
      <w:r w:rsidRPr="00675DD0">
        <w:rPr>
          <w:spacing w:val="-1"/>
          <w:lang w:val="hu-HU"/>
        </w:rPr>
        <w:t>súlyszámok,</w:t>
      </w:r>
      <w:r w:rsidRPr="00675DD0">
        <w:rPr>
          <w:spacing w:val="51"/>
          <w:lang w:val="hu-HU"/>
        </w:rPr>
        <w:t xml:space="preserve"> </w:t>
      </w:r>
      <w:proofErr w:type="spellStart"/>
      <w:ins w:id="96" w:author="Trombitásné Dr. Domján Bernadett" w:date="2025-12-10T14:42:00Z" w16du:dateUtc="2025-12-10T13:42:00Z">
        <w:r w:rsidR="00E45980">
          <w:rPr>
            <w:spacing w:val="51"/>
            <w:lang w:val="hu-HU"/>
          </w:rPr>
          <w:t>a</w:t>
        </w:r>
        <w:r w:rsidR="00E45980">
          <w:rPr>
            <w:spacing w:val="-1"/>
            <w:lang w:val="hu-HU"/>
          </w:rPr>
          <w:t>ponthatárok</w:t>
        </w:r>
      </w:ins>
      <w:proofErr w:type="spellEnd"/>
      <w:r w:rsidR="00E45980">
        <w:rPr>
          <w:spacing w:val="-1"/>
          <w:lang w:val="hu-HU"/>
        </w:rPr>
        <w:t>, v</w:t>
      </w:r>
      <w:r w:rsidRPr="00675DD0">
        <w:rPr>
          <w:spacing w:val="-1"/>
          <w:lang w:val="hu-HU"/>
        </w:rPr>
        <w:t>alamint</w:t>
      </w:r>
      <w:r w:rsidRPr="00675DD0">
        <w:rPr>
          <w:spacing w:val="49"/>
          <w:lang w:val="hu-HU"/>
        </w:rPr>
        <w:t xml:space="preserve"> </w:t>
      </w:r>
      <w:r w:rsidRPr="00675DD0">
        <w:rPr>
          <w:lang w:val="hu-HU"/>
        </w:rPr>
        <w:t>a</w:t>
      </w:r>
      <w:r w:rsidRPr="00675DD0">
        <w:rPr>
          <w:spacing w:val="67"/>
          <w:lang w:val="hu-HU"/>
        </w:rPr>
        <w:t xml:space="preserve"> </w:t>
      </w:r>
      <w:r w:rsidRPr="00675DD0">
        <w:rPr>
          <w:spacing w:val="-1"/>
          <w:lang w:val="hu-HU"/>
        </w:rPr>
        <w:t>pontszámítási</w:t>
      </w:r>
      <w:r w:rsidRPr="00675DD0">
        <w:rPr>
          <w:lang w:val="hu-HU"/>
        </w:rPr>
        <w:t xml:space="preserve"> </w:t>
      </w:r>
      <w:r w:rsidRPr="00675DD0">
        <w:rPr>
          <w:spacing w:val="-1"/>
          <w:lang w:val="hu-HU"/>
        </w:rPr>
        <w:t>módszerek</w:t>
      </w:r>
      <w:r w:rsidRPr="00675DD0">
        <w:rPr>
          <w:spacing w:val="1"/>
          <w:lang w:val="hu-HU"/>
        </w:rPr>
        <w:t xml:space="preserve"> </w:t>
      </w:r>
      <w:r w:rsidRPr="00675DD0">
        <w:rPr>
          <w:spacing w:val="-1"/>
          <w:lang w:val="hu-HU"/>
        </w:rPr>
        <w:t>meghatározása</w:t>
      </w:r>
      <w:ins w:id="97" w:author="Trombitásné Dr. Domján Bernadett" w:date="2025-12-10T14:43:00Z" w16du:dateUtc="2025-12-10T13:43:00Z">
        <w:r w:rsidR="008C3968">
          <w:rPr>
            <w:spacing w:val="-1"/>
            <w:lang w:val="hu-HU"/>
          </w:rPr>
          <w:t>;</w:t>
        </w:r>
      </w:ins>
    </w:p>
    <w:p w14:paraId="50A1CC9B" w14:textId="114CCE74" w:rsidR="006B46A0" w:rsidRPr="00675DD0" w:rsidRDefault="00701306">
      <w:pPr>
        <w:pStyle w:val="Szvegtrzs"/>
        <w:numPr>
          <w:ilvl w:val="2"/>
          <w:numId w:val="20"/>
        </w:numPr>
        <w:tabs>
          <w:tab w:val="left" w:pos="1538"/>
        </w:tabs>
        <w:spacing w:before="1" w:line="269" w:lineRule="exact"/>
        <w:ind w:left="1537"/>
        <w:rPr>
          <w:lang w:val="hu-HU"/>
        </w:rPr>
      </w:pPr>
      <w:r w:rsidRPr="00675DD0">
        <w:rPr>
          <w:spacing w:val="-1"/>
          <w:lang w:val="hu-HU"/>
        </w:rPr>
        <w:t xml:space="preserve">eshetőlegesen </w:t>
      </w:r>
      <w:r w:rsidR="00162C6A" w:rsidRPr="00675DD0">
        <w:rPr>
          <w:spacing w:val="-1"/>
          <w:lang w:val="hu-HU"/>
        </w:rPr>
        <w:t>speciális</w:t>
      </w:r>
      <w:r w:rsidR="00162C6A" w:rsidRPr="00675DD0">
        <w:rPr>
          <w:lang w:val="hu-HU"/>
        </w:rPr>
        <w:t xml:space="preserve"> </w:t>
      </w:r>
      <w:r w:rsidR="00162C6A" w:rsidRPr="00675DD0">
        <w:rPr>
          <w:spacing w:val="-1"/>
          <w:lang w:val="hu-HU"/>
        </w:rPr>
        <w:t>szerződési</w:t>
      </w:r>
      <w:r w:rsidR="00162C6A" w:rsidRPr="00675DD0">
        <w:rPr>
          <w:lang w:val="hu-HU"/>
        </w:rPr>
        <w:t xml:space="preserve"> </w:t>
      </w:r>
      <w:r w:rsidR="00162C6A" w:rsidRPr="00675DD0">
        <w:rPr>
          <w:spacing w:val="-1"/>
          <w:lang w:val="hu-HU"/>
        </w:rPr>
        <w:t>feltételek</w:t>
      </w:r>
      <w:r w:rsidR="00162C6A" w:rsidRPr="00675DD0">
        <w:rPr>
          <w:lang w:val="hu-HU"/>
        </w:rPr>
        <w:t xml:space="preserve"> </w:t>
      </w:r>
      <w:r w:rsidR="00162C6A" w:rsidRPr="00675DD0">
        <w:rPr>
          <w:spacing w:val="-1"/>
          <w:lang w:val="hu-HU"/>
        </w:rPr>
        <w:t>meghatározása</w:t>
      </w:r>
      <w:ins w:id="98" w:author="Trombitásné Dr. Domján Bernadett" w:date="2025-12-10T14:43:00Z" w16du:dateUtc="2025-12-10T13:43:00Z">
        <w:r w:rsidR="008C3968">
          <w:rPr>
            <w:spacing w:val="-1"/>
            <w:lang w:val="hu-HU"/>
          </w:rPr>
          <w:t>;</w:t>
        </w:r>
      </w:ins>
    </w:p>
    <w:p w14:paraId="4704C7E9" w14:textId="146D2B68" w:rsidR="006B46A0" w:rsidRPr="00675DD0" w:rsidRDefault="00162C6A" w:rsidP="00EB18B8">
      <w:pPr>
        <w:pStyle w:val="Szvegtrzs"/>
        <w:numPr>
          <w:ilvl w:val="2"/>
          <w:numId w:val="20"/>
        </w:numPr>
        <w:tabs>
          <w:tab w:val="left" w:pos="1538"/>
        </w:tabs>
        <w:spacing w:line="269" w:lineRule="exact"/>
        <w:ind w:left="1537" w:right="1254"/>
        <w:rPr>
          <w:lang w:val="hu-HU"/>
        </w:rPr>
      </w:pPr>
      <w:r w:rsidRPr="00675DD0">
        <w:rPr>
          <w:lang w:val="hu-HU"/>
        </w:rPr>
        <w:t xml:space="preserve">ajánlati </w:t>
      </w:r>
      <w:r w:rsidRPr="00675DD0">
        <w:rPr>
          <w:spacing w:val="-1"/>
          <w:lang w:val="hu-HU"/>
        </w:rPr>
        <w:t>biztosíték,</w:t>
      </w:r>
      <w:r w:rsidRPr="00675DD0">
        <w:rPr>
          <w:lang w:val="hu-HU"/>
        </w:rPr>
        <w:t xml:space="preserve"> </w:t>
      </w:r>
      <w:proofErr w:type="spellStart"/>
      <w:ins w:id="99" w:author="Trombitásné Dr. Domján Bernadett" w:date="2025-12-10T15:17:00Z" w16du:dateUtc="2025-12-10T14:17:00Z">
        <w:r w:rsidR="006C6C7F">
          <w:t>egyéb</w:t>
        </w:r>
        <w:proofErr w:type="spellEnd"/>
        <w:r w:rsidR="006C6C7F">
          <w:t xml:space="preserve"> </w:t>
        </w:r>
        <w:proofErr w:type="spellStart"/>
        <w:r w:rsidR="006C6C7F" w:rsidRPr="007E0DEA">
          <w:t>szerződési</w:t>
        </w:r>
        <w:proofErr w:type="spellEnd"/>
        <w:r w:rsidR="006C6C7F" w:rsidRPr="007E0DEA">
          <w:t xml:space="preserve"> </w:t>
        </w:r>
        <w:r w:rsidR="006C6C7F">
          <w:t>(</w:t>
        </w:r>
        <w:proofErr w:type="spellStart"/>
        <w:r w:rsidR="006C6C7F">
          <w:t>teljesítési</w:t>
        </w:r>
        <w:proofErr w:type="spellEnd"/>
        <w:r w:rsidR="006C6C7F">
          <w:t xml:space="preserve">, </w:t>
        </w:r>
        <w:proofErr w:type="spellStart"/>
        <w:r w:rsidR="006C6C7F">
          <w:t>jótállási</w:t>
        </w:r>
        <w:proofErr w:type="spellEnd"/>
        <w:r w:rsidR="006C6C7F">
          <w:t xml:space="preserve"> </w:t>
        </w:r>
        <w:proofErr w:type="spellStart"/>
        <w:r w:rsidR="006C6C7F">
          <w:t>stb</w:t>
        </w:r>
        <w:proofErr w:type="spellEnd"/>
        <w:r w:rsidR="006C6C7F">
          <w:t xml:space="preserve">.) </w:t>
        </w:r>
      </w:ins>
      <w:del w:id="100" w:author="Trombitásné Dr. Domján Bernadett" w:date="2025-12-10T15:17:00Z" w16du:dateUtc="2025-12-10T14:17:00Z">
        <w:r w:rsidRPr="00675DD0" w:rsidDel="006C6C7F">
          <w:rPr>
            <w:spacing w:val="-1"/>
            <w:lang w:val="hu-HU"/>
          </w:rPr>
          <w:delText>teljesítési</w:delText>
        </w:r>
      </w:del>
      <w:r w:rsidRPr="00675DD0">
        <w:rPr>
          <w:lang w:val="hu-HU"/>
        </w:rPr>
        <w:t xml:space="preserve"> </w:t>
      </w:r>
      <w:r w:rsidRPr="00675DD0">
        <w:rPr>
          <w:spacing w:val="-1"/>
          <w:lang w:val="hu-HU"/>
        </w:rPr>
        <w:t>biztosíték</w:t>
      </w:r>
      <w:r w:rsidRPr="00675DD0">
        <w:rPr>
          <w:lang w:val="hu-HU"/>
        </w:rPr>
        <w:t xml:space="preserve"> </w:t>
      </w:r>
      <w:r w:rsidR="00701306" w:rsidRPr="00675DD0">
        <w:rPr>
          <w:lang w:val="hu-HU"/>
        </w:rPr>
        <w:t xml:space="preserve">alkalmazása </w:t>
      </w:r>
      <w:r w:rsidRPr="00675DD0">
        <w:rPr>
          <w:spacing w:val="-1"/>
          <w:lang w:val="hu-HU"/>
        </w:rPr>
        <w:t>szükségességének</w:t>
      </w:r>
      <w:r w:rsidR="00701306" w:rsidRPr="00675DD0">
        <w:rPr>
          <w:spacing w:val="-1"/>
          <w:lang w:val="hu-HU"/>
        </w:rPr>
        <w:t>, mértékének</w:t>
      </w:r>
      <w:r w:rsidRPr="00675DD0">
        <w:rPr>
          <w:lang w:val="hu-HU"/>
        </w:rPr>
        <w:t xml:space="preserve"> </w:t>
      </w:r>
      <w:r w:rsidRPr="00675DD0">
        <w:rPr>
          <w:spacing w:val="-1"/>
          <w:lang w:val="hu-HU"/>
        </w:rPr>
        <w:t>megállapítása</w:t>
      </w:r>
      <w:ins w:id="101" w:author="Trombitásné Dr. Domján Bernadett" w:date="2025-12-10T14:43:00Z" w16du:dateUtc="2025-12-10T13:43:00Z">
        <w:r w:rsidR="008C3968">
          <w:rPr>
            <w:spacing w:val="-1"/>
            <w:lang w:val="hu-HU"/>
          </w:rPr>
          <w:t>;</w:t>
        </w:r>
      </w:ins>
    </w:p>
    <w:p w14:paraId="1D760DFD" w14:textId="3F05CFC4" w:rsidR="006B46A0" w:rsidRPr="00675DD0" w:rsidRDefault="00FF61F1" w:rsidP="00AB2D23">
      <w:pPr>
        <w:pStyle w:val="Szvegtrzs"/>
        <w:numPr>
          <w:ilvl w:val="2"/>
          <w:numId w:val="20"/>
        </w:numPr>
        <w:tabs>
          <w:tab w:val="left" w:pos="1538"/>
          <w:tab w:val="left" w:pos="3019"/>
          <w:tab w:val="left" w:pos="3978"/>
          <w:tab w:val="left" w:pos="4660"/>
          <w:tab w:val="left" w:pos="5981"/>
          <w:tab w:val="left" w:pos="6969"/>
          <w:tab w:val="left" w:pos="7756"/>
          <w:tab w:val="left" w:pos="8457"/>
        </w:tabs>
        <w:spacing w:before="1"/>
        <w:ind w:right="1418" w:hanging="360"/>
        <w:jc w:val="both"/>
        <w:rPr>
          <w:lang w:val="hu-HU"/>
        </w:rPr>
      </w:pPr>
      <w:r w:rsidRPr="00675DD0">
        <w:rPr>
          <w:spacing w:val="-1"/>
          <w:lang w:val="hu-HU"/>
        </w:rPr>
        <w:t>a</w:t>
      </w:r>
      <w:r w:rsidR="00AB2D23" w:rsidRPr="00675DD0">
        <w:rPr>
          <w:spacing w:val="-1"/>
          <w:lang w:val="hu-HU"/>
        </w:rPr>
        <w:t xml:space="preserve"> </w:t>
      </w:r>
      <w:r w:rsidR="00162C6A" w:rsidRPr="00675DD0">
        <w:rPr>
          <w:spacing w:val="-1"/>
          <w:lang w:val="hu-HU"/>
        </w:rPr>
        <w:t>műszaki</w:t>
      </w:r>
      <w:r w:rsidR="00AB2D23" w:rsidRPr="00675DD0">
        <w:rPr>
          <w:spacing w:val="-1"/>
          <w:lang w:val="hu-HU"/>
        </w:rPr>
        <w:t xml:space="preserve"> </w:t>
      </w:r>
      <w:r w:rsidR="00162C6A" w:rsidRPr="00675DD0">
        <w:rPr>
          <w:lang w:val="hu-HU"/>
        </w:rPr>
        <w:t>leírás</w:t>
      </w:r>
      <w:r w:rsidR="00162C6A" w:rsidRPr="00675DD0">
        <w:rPr>
          <w:lang w:val="hu-HU"/>
        </w:rPr>
        <w:tab/>
      </w:r>
      <w:r w:rsidR="00162C6A" w:rsidRPr="00675DD0">
        <w:rPr>
          <w:spacing w:val="-1"/>
          <w:lang w:val="hu-HU"/>
        </w:rPr>
        <w:t>összeállítás</w:t>
      </w:r>
      <w:r w:rsidR="00AB2D23" w:rsidRPr="00675DD0">
        <w:rPr>
          <w:spacing w:val="-1"/>
          <w:lang w:val="hu-HU"/>
        </w:rPr>
        <w:t xml:space="preserve">a </w:t>
      </w:r>
      <w:r w:rsidR="00162C6A" w:rsidRPr="00675DD0">
        <w:rPr>
          <w:spacing w:val="-1"/>
          <w:lang w:val="hu-HU"/>
        </w:rPr>
        <w:t>(szükség</w:t>
      </w:r>
      <w:r w:rsidR="00AB2D23" w:rsidRPr="00675DD0">
        <w:rPr>
          <w:spacing w:val="-1"/>
          <w:lang w:val="hu-HU"/>
        </w:rPr>
        <w:t xml:space="preserve"> </w:t>
      </w:r>
      <w:r w:rsidR="00162C6A" w:rsidRPr="00675DD0">
        <w:rPr>
          <w:lang w:val="hu-HU"/>
        </w:rPr>
        <w:t>esetén</w:t>
      </w:r>
      <w:r w:rsidR="00AB2D23" w:rsidRPr="00675DD0">
        <w:rPr>
          <w:lang w:val="hu-HU"/>
        </w:rPr>
        <w:t xml:space="preserve"> </w:t>
      </w:r>
      <w:r w:rsidR="00162C6A" w:rsidRPr="00675DD0">
        <w:rPr>
          <w:lang w:val="hu-HU"/>
        </w:rPr>
        <w:t>külső</w:t>
      </w:r>
      <w:r w:rsidR="00AB2D23" w:rsidRPr="00675DD0">
        <w:rPr>
          <w:lang w:val="hu-HU"/>
        </w:rPr>
        <w:t xml:space="preserve"> </w:t>
      </w:r>
      <w:r w:rsidR="00162C6A" w:rsidRPr="00675DD0">
        <w:rPr>
          <w:spacing w:val="-1"/>
          <w:lang w:val="hu-HU"/>
        </w:rPr>
        <w:t>személy</w:t>
      </w:r>
      <w:r w:rsidR="00162C6A" w:rsidRPr="00675DD0">
        <w:rPr>
          <w:spacing w:val="67"/>
          <w:lang w:val="hu-HU"/>
        </w:rPr>
        <w:t xml:space="preserve"> </w:t>
      </w:r>
      <w:r w:rsidR="00162C6A" w:rsidRPr="00675DD0">
        <w:rPr>
          <w:spacing w:val="-1"/>
          <w:lang w:val="hu-HU"/>
        </w:rPr>
        <w:t>bevonásával)</w:t>
      </w:r>
      <w:ins w:id="102" w:author="Trombitásné Dr. Domján Bernadett" w:date="2025-12-10T14:43:00Z" w16du:dateUtc="2025-12-10T13:43:00Z">
        <w:r w:rsidR="008C3968">
          <w:rPr>
            <w:spacing w:val="-1"/>
            <w:lang w:val="hu-HU"/>
          </w:rPr>
          <w:t>.</w:t>
        </w:r>
      </w:ins>
    </w:p>
    <w:p w14:paraId="55035C4E" w14:textId="3E3A02BD" w:rsidR="006B46A0" w:rsidRPr="00675DD0" w:rsidRDefault="00162C6A">
      <w:pPr>
        <w:pStyle w:val="Szvegtrzs"/>
        <w:numPr>
          <w:ilvl w:val="1"/>
          <w:numId w:val="20"/>
        </w:numPr>
        <w:tabs>
          <w:tab w:val="left" w:pos="827"/>
        </w:tabs>
        <w:spacing w:before="121"/>
        <w:ind w:right="1418" w:hanging="360"/>
        <w:jc w:val="both"/>
        <w:rPr>
          <w:lang w:val="hu-HU"/>
        </w:rPr>
      </w:pPr>
      <w:r w:rsidRPr="00675DD0">
        <w:rPr>
          <w:lang w:val="hu-HU"/>
        </w:rPr>
        <w:t>Az</w:t>
      </w:r>
      <w:r w:rsidRPr="00675DD0">
        <w:rPr>
          <w:spacing w:val="40"/>
          <w:lang w:val="hu-HU"/>
        </w:rPr>
        <w:t xml:space="preserve"> </w:t>
      </w:r>
      <w:r w:rsidRPr="00675DD0">
        <w:rPr>
          <w:lang w:val="hu-HU"/>
        </w:rPr>
        <w:t>előző</w:t>
      </w:r>
      <w:r w:rsidRPr="00675DD0">
        <w:rPr>
          <w:spacing w:val="40"/>
          <w:lang w:val="hu-HU"/>
        </w:rPr>
        <w:t xml:space="preserve"> </w:t>
      </w:r>
      <w:r w:rsidRPr="00675DD0">
        <w:rPr>
          <w:lang w:val="hu-HU"/>
        </w:rPr>
        <w:t>pont</w:t>
      </w:r>
      <w:r w:rsidRPr="00675DD0">
        <w:rPr>
          <w:spacing w:val="41"/>
          <w:lang w:val="hu-HU"/>
        </w:rPr>
        <w:t xml:space="preserve"> </w:t>
      </w:r>
      <w:r w:rsidRPr="00675DD0">
        <w:rPr>
          <w:i/>
          <w:spacing w:val="-1"/>
          <w:lang w:val="hu-HU"/>
        </w:rPr>
        <w:t>a)-b)</w:t>
      </w:r>
      <w:r w:rsidRPr="00675DD0">
        <w:rPr>
          <w:i/>
          <w:spacing w:val="40"/>
          <w:lang w:val="hu-HU"/>
        </w:rPr>
        <w:t xml:space="preserve"> </w:t>
      </w:r>
      <w:r w:rsidRPr="00675DD0">
        <w:rPr>
          <w:spacing w:val="-1"/>
          <w:lang w:val="hu-HU"/>
        </w:rPr>
        <w:t>pontjában</w:t>
      </w:r>
      <w:r w:rsidRPr="00675DD0">
        <w:rPr>
          <w:spacing w:val="40"/>
          <w:lang w:val="hu-HU"/>
        </w:rPr>
        <w:t xml:space="preserve"> </w:t>
      </w:r>
      <w:r w:rsidRPr="00675DD0">
        <w:rPr>
          <w:lang w:val="hu-HU"/>
        </w:rPr>
        <w:t>foglaltak</w:t>
      </w:r>
      <w:r w:rsidRPr="00675DD0">
        <w:rPr>
          <w:spacing w:val="42"/>
          <w:lang w:val="hu-HU"/>
        </w:rPr>
        <w:t xml:space="preserve"> </w:t>
      </w:r>
      <w:r w:rsidRPr="00675DD0">
        <w:rPr>
          <w:spacing w:val="-1"/>
          <w:lang w:val="hu-HU"/>
        </w:rPr>
        <w:t>meghatározása</w:t>
      </w:r>
      <w:r w:rsidRPr="00675DD0">
        <w:rPr>
          <w:spacing w:val="41"/>
          <w:lang w:val="hu-HU"/>
        </w:rPr>
        <w:t xml:space="preserve"> </w:t>
      </w:r>
      <w:r w:rsidRPr="00675DD0">
        <w:rPr>
          <w:spacing w:val="-1"/>
          <w:lang w:val="hu-HU"/>
        </w:rPr>
        <w:t>során</w:t>
      </w:r>
      <w:r w:rsidRPr="00675DD0">
        <w:rPr>
          <w:spacing w:val="40"/>
          <w:lang w:val="hu-HU"/>
        </w:rPr>
        <w:t xml:space="preserve"> </w:t>
      </w:r>
      <w:r w:rsidRPr="00675DD0">
        <w:rPr>
          <w:lang w:val="hu-HU"/>
        </w:rPr>
        <w:t>a</w:t>
      </w:r>
      <w:r w:rsidRPr="00675DD0">
        <w:rPr>
          <w:spacing w:val="41"/>
          <w:lang w:val="hu-HU"/>
        </w:rPr>
        <w:t xml:space="preserve"> </w:t>
      </w:r>
      <w:r w:rsidRPr="00675DD0">
        <w:rPr>
          <w:spacing w:val="-1"/>
          <w:lang w:val="hu-HU"/>
        </w:rPr>
        <w:t>közbeszerzési</w:t>
      </w:r>
      <w:r w:rsidRPr="00675DD0">
        <w:rPr>
          <w:spacing w:val="40"/>
          <w:lang w:val="hu-HU"/>
        </w:rPr>
        <w:t xml:space="preserve"> </w:t>
      </w:r>
      <w:r w:rsidR="001B2CAF" w:rsidRPr="00675DD0">
        <w:rPr>
          <w:spacing w:val="-1"/>
          <w:lang w:val="hu-HU"/>
        </w:rPr>
        <w:t>referens</w:t>
      </w:r>
      <w:r w:rsidR="001B2CAF" w:rsidRPr="00675DD0">
        <w:rPr>
          <w:spacing w:val="79"/>
          <w:lang w:val="hu-HU"/>
        </w:rPr>
        <w:t xml:space="preserve"> </w:t>
      </w:r>
      <w:r w:rsidRPr="00675DD0">
        <w:rPr>
          <w:lang w:val="hu-HU"/>
        </w:rPr>
        <w:t>köteles</w:t>
      </w:r>
      <w:r w:rsidRPr="00675DD0">
        <w:rPr>
          <w:spacing w:val="1"/>
          <w:lang w:val="hu-HU"/>
        </w:rPr>
        <w:t xml:space="preserve"> </w:t>
      </w:r>
      <w:r w:rsidRPr="00675DD0">
        <w:rPr>
          <w:lang w:val="hu-HU"/>
        </w:rPr>
        <w:t>figyelemmel</w:t>
      </w:r>
      <w:r w:rsidRPr="00675DD0">
        <w:rPr>
          <w:spacing w:val="2"/>
          <w:lang w:val="hu-HU"/>
        </w:rPr>
        <w:t xml:space="preserve"> </w:t>
      </w:r>
      <w:r w:rsidRPr="00675DD0">
        <w:rPr>
          <w:spacing w:val="-1"/>
          <w:lang w:val="hu-HU"/>
        </w:rPr>
        <w:t>kísérni,</w:t>
      </w:r>
      <w:r w:rsidRPr="00675DD0">
        <w:rPr>
          <w:spacing w:val="2"/>
          <w:lang w:val="hu-HU"/>
        </w:rPr>
        <w:t xml:space="preserve"> </w:t>
      </w:r>
      <w:r w:rsidRPr="00675DD0">
        <w:rPr>
          <w:lang w:val="hu-HU"/>
        </w:rPr>
        <w:t>hogy</w:t>
      </w:r>
      <w:r w:rsidRPr="00675DD0">
        <w:rPr>
          <w:spacing w:val="3"/>
          <w:lang w:val="hu-HU"/>
        </w:rPr>
        <w:t xml:space="preserve"> </w:t>
      </w:r>
      <w:r w:rsidRPr="00675DD0">
        <w:rPr>
          <w:lang w:val="hu-HU"/>
        </w:rPr>
        <w:t>azok</w:t>
      </w:r>
      <w:r w:rsidRPr="00675DD0">
        <w:rPr>
          <w:spacing w:val="2"/>
          <w:lang w:val="hu-HU"/>
        </w:rPr>
        <w:t xml:space="preserve"> </w:t>
      </w:r>
      <w:r w:rsidRPr="00675DD0">
        <w:rPr>
          <w:lang w:val="hu-HU"/>
        </w:rPr>
        <w:t>nem</w:t>
      </w:r>
      <w:r w:rsidRPr="00675DD0">
        <w:rPr>
          <w:spacing w:val="1"/>
          <w:lang w:val="hu-HU"/>
        </w:rPr>
        <w:t xml:space="preserve"> </w:t>
      </w:r>
      <w:r w:rsidRPr="00675DD0">
        <w:rPr>
          <w:spacing w:val="-1"/>
          <w:lang w:val="hu-HU"/>
        </w:rPr>
        <w:t>sértik</w:t>
      </w:r>
      <w:r w:rsidRPr="00675DD0">
        <w:rPr>
          <w:spacing w:val="2"/>
          <w:lang w:val="hu-HU"/>
        </w:rPr>
        <w:t xml:space="preserve"> </w:t>
      </w:r>
      <w:r w:rsidRPr="00675DD0">
        <w:rPr>
          <w:lang w:val="hu-HU"/>
        </w:rPr>
        <w:t>a</w:t>
      </w:r>
      <w:r w:rsidRPr="00675DD0">
        <w:rPr>
          <w:spacing w:val="5"/>
          <w:lang w:val="hu-HU"/>
        </w:rPr>
        <w:t xml:space="preserve"> </w:t>
      </w:r>
      <w:r w:rsidRPr="00675DD0">
        <w:rPr>
          <w:spacing w:val="-1"/>
          <w:lang w:val="hu-HU"/>
        </w:rPr>
        <w:t>verseny</w:t>
      </w:r>
      <w:r w:rsidRPr="00675DD0">
        <w:rPr>
          <w:spacing w:val="3"/>
          <w:lang w:val="hu-HU"/>
        </w:rPr>
        <w:t xml:space="preserve"> </w:t>
      </w:r>
      <w:r w:rsidRPr="00675DD0">
        <w:rPr>
          <w:spacing w:val="-1"/>
          <w:lang w:val="hu-HU"/>
        </w:rPr>
        <w:t>tisztasága,</w:t>
      </w:r>
      <w:r w:rsidRPr="00675DD0">
        <w:rPr>
          <w:spacing w:val="2"/>
          <w:lang w:val="hu-HU"/>
        </w:rPr>
        <w:t xml:space="preserve"> </w:t>
      </w:r>
      <w:r w:rsidRPr="00675DD0">
        <w:rPr>
          <w:lang w:val="hu-HU"/>
        </w:rPr>
        <w:t>az</w:t>
      </w:r>
      <w:r w:rsidRPr="00675DD0">
        <w:rPr>
          <w:spacing w:val="2"/>
          <w:lang w:val="hu-HU"/>
        </w:rPr>
        <w:t xml:space="preserve"> </w:t>
      </w:r>
      <w:r w:rsidRPr="00675DD0">
        <w:rPr>
          <w:spacing w:val="-1"/>
          <w:lang w:val="hu-HU"/>
        </w:rPr>
        <w:t>esélyegyenlőség,</w:t>
      </w:r>
      <w:r w:rsidRPr="00675DD0">
        <w:rPr>
          <w:spacing w:val="69"/>
          <w:lang w:val="hu-HU"/>
        </w:rPr>
        <w:t xml:space="preserve"> </w:t>
      </w:r>
      <w:r w:rsidRPr="00675DD0">
        <w:rPr>
          <w:lang w:val="hu-HU"/>
        </w:rPr>
        <w:t>az</w:t>
      </w:r>
      <w:r w:rsidRPr="00675DD0">
        <w:rPr>
          <w:spacing w:val="7"/>
          <w:lang w:val="hu-HU"/>
        </w:rPr>
        <w:t xml:space="preserve"> </w:t>
      </w:r>
      <w:r w:rsidRPr="00675DD0">
        <w:rPr>
          <w:spacing w:val="-1"/>
          <w:lang w:val="hu-HU"/>
        </w:rPr>
        <w:t>egyenlő</w:t>
      </w:r>
      <w:r w:rsidRPr="00675DD0">
        <w:rPr>
          <w:spacing w:val="7"/>
          <w:lang w:val="hu-HU"/>
        </w:rPr>
        <w:t xml:space="preserve"> </w:t>
      </w:r>
      <w:r w:rsidRPr="00675DD0">
        <w:rPr>
          <w:spacing w:val="-1"/>
          <w:lang w:val="hu-HU"/>
        </w:rPr>
        <w:t>bánásmód</w:t>
      </w:r>
      <w:r w:rsidRPr="00675DD0">
        <w:rPr>
          <w:spacing w:val="6"/>
          <w:lang w:val="hu-HU"/>
        </w:rPr>
        <w:t xml:space="preserve"> </w:t>
      </w:r>
      <w:r w:rsidRPr="00675DD0">
        <w:rPr>
          <w:spacing w:val="-1"/>
          <w:lang w:val="hu-HU"/>
        </w:rPr>
        <w:t>avagy</w:t>
      </w:r>
      <w:r w:rsidRPr="00675DD0">
        <w:rPr>
          <w:spacing w:val="7"/>
          <w:lang w:val="hu-HU"/>
        </w:rPr>
        <w:t xml:space="preserve"> </w:t>
      </w:r>
      <w:r w:rsidRPr="00675DD0">
        <w:rPr>
          <w:lang w:val="hu-HU"/>
        </w:rPr>
        <w:t>a</w:t>
      </w:r>
      <w:r w:rsidRPr="00675DD0">
        <w:rPr>
          <w:spacing w:val="7"/>
          <w:lang w:val="hu-HU"/>
        </w:rPr>
        <w:t xml:space="preserve"> </w:t>
      </w:r>
      <w:r w:rsidRPr="00675DD0">
        <w:rPr>
          <w:spacing w:val="-1"/>
          <w:lang w:val="hu-HU"/>
        </w:rPr>
        <w:t>nemzeti</w:t>
      </w:r>
      <w:r w:rsidRPr="00675DD0">
        <w:rPr>
          <w:spacing w:val="5"/>
          <w:lang w:val="hu-HU"/>
        </w:rPr>
        <w:t xml:space="preserve"> </w:t>
      </w:r>
      <w:r w:rsidRPr="00675DD0">
        <w:rPr>
          <w:spacing w:val="-1"/>
          <w:lang w:val="hu-HU"/>
        </w:rPr>
        <w:t>elbánás</w:t>
      </w:r>
      <w:r w:rsidRPr="00675DD0">
        <w:rPr>
          <w:spacing w:val="5"/>
          <w:lang w:val="hu-HU"/>
        </w:rPr>
        <w:t xml:space="preserve"> </w:t>
      </w:r>
      <w:r w:rsidRPr="00675DD0">
        <w:rPr>
          <w:spacing w:val="-1"/>
          <w:lang w:val="hu-HU"/>
        </w:rPr>
        <w:t>elvét,</w:t>
      </w:r>
      <w:r w:rsidRPr="00675DD0">
        <w:rPr>
          <w:spacing w:val="7"/>
          <w:lang w:val="hu-HU"/>
        </w:rPr>
        <w:t xml:space="preserve"> </w:t>
      </w:r>
      <w:r w:rsidRPr="00675DD0">
        <w:rPr>
          <w:lang w:val="hu-HU"/>
        </w:rPr>
        <w:t>illetőleg</w:t>
      </w:r>
      <w:r w:rsidRPr="00675DD0">
        <w:rPr>
          <w:spacing w:val="5"/>
          <w:lang w:val="hu-HU"/>
        </w:rPr>
        <w:t xml:space="preserve"> </w:t>
      </w:r>
      <w:r w:rsidRPr="00675DD0">
        <w:rPr>
          <w:spacing w:val="-1"/>
          <w:lang w:val="hu-HU"/>
        </w:rPr>
        <w:t>általában</w:t>
      </w:r>
      <w:r w:rsidRPr="00675DD0">
        <w:rPr>
          <w:spacing w:val="6"/>
          <w:lang w:val="hu-HU"/>
        </w:rPr>
        <w:t xml:space="preserve"> </w:t>
      </w:r>
      <w:r w:rsidRPr="00675DD0">
        <w:rPr>
          <w:spacing w:val="-1"/>
          <w:lang w:val="hu-HU"/>
        </w:rPr>
        <w:t>megfelelnek</w:t>
      </w:r>
      <w:r w:rsidRPr="00675DD0">
        <w:rPr>
          <w:spacing w:val="4"/>
          <w:lang w:val="hu-HU"/>
        </w:rPr>
        <w:t xml:space="preserve"> </w:t>
      </w:r>
      <w:r w:rsidRPr="00675DD0">
        <w:rPr>
          <w:lang w:val="hu-HU"/>
        </w:rPr>
        <w:t>a</w:t>
      </w:r>
      <w:r w:rsidRPr="00675DD0">
        <w:rPr>
          <w:spacing w:val="7"/>
          <w:lang w:val="hu-HU"/>
        </w:rPr>
        <w:t xml:space="preserve"> </w:t>
      </w:r>
      <w:r w:rsidRPr="00675DD0">
        <w:rPr>
          <w:lang w:val="hu-HU"/>
        </w:rPr>
        <w:t>Kbt.</w:t>
      </w:r>
      <w:r w:rsidR="001B2CAF" w:rsidRPr="00675DD0">
        <w:rPr>
          <w:lang w:val="hu-HU"/>
        </w:rPr>
        <w:t xml:space="preserve">  </w:t>
      </w:r>
      <w:ins w:id="103" w:author="Trombitásné Dr. Domján Bernadett" w:date="2025-12-10T15:29:00Z" w16du:dateUtc="2025-12-10T14:29:00Z">
        <w:r w:rsidR="00A07B22">
          <w:rPr>
            <w:lang w:val="hu-HU"/>
          </w:rPr>
          <w:t>2. §-</w:t>
        </w:r>
        <w:proofErr w:type="spellStart"/>
        <w:r w:rsidR="00A07B22">
          <w:rPr>
            <w:lang w:val="hu-HU"/>
          </w:rPr>
          <w:t>ában</w:t>
        </w:r>
        <w:proofErr w:type="spellEnd"/>
        <w:r w:rsidR="00A07B22">
          <w:rPr>
            <w:lang w:val="hu-HU"/>
          </w:rPr>
          <w:t xml:space="preserve"> és </w:t>
        </w:r>
      </w:ins>
      <w:r w:rsidR="001B2CAF" w:rsidRPr="00675DD0">
        <w:rPr>
          <w:lang w:val="hu-HU"/>
        </w:rPr>
        <w:t xml:space="preserve">76. §-ban foglaltaknak. </w:t>
      </w:r>
    </w:p>
    <w:p w14:paraId="315220C0" w14:textId="72FB22B5" w:rsidR="006B46A0" w:rsidRPr="00675DD0" w:rsidRDefault="00162C6A" w:rsidP="008A735D">
      <w:pPr>
        <w:pStyle w:val="Szvegtrzs"/>
        <w:numPr>
          <w:ilvl w:val="1"/>
          <w:numId w:val="20"/>
        </w:numPr>
        <w:tabs>
          <w:tab w:val="left" w:pos="827"/>
        </w:tabs>
        <w:spacing w:before="118"/>
        <w:ind w:right="1416" w:hanging="360"/>
        <w:jc w:val="both"/>
        <w:rPr>
          <w:lang w:val="hu-HU"/>
        </w:rPr>
      </w:pPr>
      <w:r w:rsidRPr="00675DD0">
        <w:rPr>
          <w:lang w:val="hu-HU"/>
        </w:rPr>
        <w:t>A</w:t>
      </w:r>
      <w:r w:rsidRPr="00675DD0">
        <w:rPr>
          <w:spacing w:val="25"/>
          <w:lang w:val="hu-HU"/>
        </w:rPr>
        <w:t xml:space="preserve"> </w:t>
      </w:r>
      <w:r w:rsidRPr="00675DD0">
        <w:rPr>
          <w:spacing w:val="-1"/>
          <w:lang w:val="hu-HU"/>
        </w:rPr>
        <w:t>beszerzés</w:t>
      </w:r>
      <w:r w:rsidRPr="00675DD0">
        <w:rPr>
          <w:spacing w:val="25"/>
          <w:lang w:val="hu-HU"/>
        </w:rPr>
        <w:t xml:space="preserve"> </w:t>
      </w:r>
      <w:r w:rsidR="001F3C96" w:rsidRPr="00675DD0">
        <w:rPr>
          <w:lang w:val="hu-HU"/>
        </w:rPr>
        <w:t>műszaki, szakmai tartalmának a Kbt. 58. §-</w:t>
      </w:r>
      <w:proofErr w:type="spellStart"/>
      <w:r w:rsidR="001F3C96" w:rsidRPr="00675DD0">
        <w:rPr>
          <w:lang w:val="hu-HU"/>
        </w:rPr>
        <w:t>ában</w:t>
      </w:r>
      <w:proofErr w:type="spellEnd"/>
      <w:r w:rsidR="001F3C96" w:rsidRPr="00675DD0">
        <w:rPr>
          <w:lang w:val="hu-HU"/>
        </w:rPr>
        <w:t xml:space="preserve">, valamint </w:t>
      </w:r>
      <w:r w:rsidR="001F3C96" w:rsidRPr="00675DD0">
        <w:rPr>
          <w:i/>
          <w:lang w:val="hu-HU"/>
        </w:rPr>
        <w:t>a közbeszerzési eljárásokban az alkalmasság és a kizáró okok igazolásának, valamint a közbeszerzési műszaki leírás meghatározásának módjáról szóló</w:t>
      </w:r>
      <w:r w:rsidR="001F3C96" w:rsidRPr="00675DD0">
        <w:rPr>
          <w:lang w:val="hu-HU"/>
        </w:rPr>
        <w:t xml:space="preserve"> 321/2015. (X.30.) Korm. rendeletben foglaltaknak történő megfeleléséért a közbeszerzés tárgya szerinti szakmai szakértelemmel rendelkező személy </w:t>
      </w:r>
      <w:r w:rsidRPr="00675DD0">
        <w:rPr>
          <w:spacing w:val="-1"/>
          <w:lang w:val="hu-HU"/>
        </w:rPr>
        <w:t>felelős.</w:t>
      </w:r>
    </w:p>
    <w:p w14:paraId="67E414A5" w14:textId="65E12CA2" w:rsidR="005860FD" w:rsidRPr="00E97FBC" w:rsidRDefault="005860FD" w:rsidP="008A735D">
      <w:pPr>
        <w:pStyle w:val="Szvegtrzs"/>
        <w:tabs>
          <w:tab w:val="left" w:pos="827"/>
        </w:tabs>
        <w:spacing w:before="118"/>
        <w:ind w:right="1416" w:firstLine="0"/>
        <w:jc w:val="both"/>
        <w:rPr>
          <w:ins w:id="104" w:author="Trombitásné Dr. Domján Bernadett" w:date="2025-12-10T15:06:00Z" w16du:dateUtc="2025-12-10T14:06:00Z"/>
          <w:rFonts w:cs="Garamond"/>
          <w:lang w:val="hu-HU"/>
        </w:rPr>
        <w:pPrChange w:id="105" w:author="Trombitásné Dr. Domján Bernadett" w:date="2025-12-10T15:07:00Z" w16du:dateUtc="2025-12-10T14:07:00Z">
          <w:pPr>
            <w:pStyle w:val="Szvegtrzs"/>
            <w:tabs>
              <w:tab w:val="left" w:pos="827"/>
            </w:tabs>
            <w:spacing w:before="118"/>
            <w:ind w:right="1412" w:firstLine="0"/>
            <w:jc w:val="both"/>
          </w:pPr>
        </w:pPrChange>
      </w:pPr>
    </w:p>
    <w:p w14:paraId="37726881" w14:textId="77777777" w:rsidR="00E55330" w:rsidRPr="00E97FBC" w:rsidRDefault="00E55330" w:rsidP="008A735D">
      <w:pPr>
        <w:pStyle w:val="Cmsor2"/>
        <w:ind w:right="1416"/>
        <w:jc w:val="center"/>
        <w:rPr>
          <w:ins w:id="106" w:author="Trombitásné Dr. Domján Bernadett" w:date="2025-12-10T15:06:00Z" w16du:dateUtc="2025-12-10T14:06:00Z"/>
          <w:sz w:val="24"/>
          <w:szCs w:val="24"/>
          <w:rPrChange w:id="107" w:author="Trombitásné Dr. Domján Bernadett" w:date="2025-12-10T15:08:00Z" w16du:dateUtc="2025-12-10T14:08:00Z">
            <w:rPr>
              <w:ins w:id="108" w:author="Trombitásné Dr. Domján Bernadett" w:date="2025-12-10T15:06:00Z" w16du:dateUtc="2025-12-10T14:06:00Z"/>
            </w:rPr>
          </w:rPrChange>
        </w:rPr>
        <w:pPrChange w:id="109" w:author="Trombitásné Dr. Domján Bernadett" w:date="2025-12-10T15:07:00Z" w16du:dateUtc="2025-12-10T14:07:00Z">
          <w:pPr>
            <w:pStyle w:val="Cmsor2"/>
          </w:pPr>
        </w:pPrChange>
      </w:pPr>
      <w:ins w:id="110" w:author="Trombitásné Dr. Domján Bernadett" w:date="2025-12-10T15:06:00Z" w16du:dateUtc="2025-12-10T14:06:00Z">
        <w:r w:rsidRPr="00E97FBC">
          <w:rPr>
            <w:sz w:val="24"/>
            <w:szCs w:val="24"/>
            <w:rPrChange w:id="111" w:author="Trombitásné Dr. Domján Bernadett" w:date="2025-12-10T15:08:00Z" w16du:dateUtc="2025-12-10T14:08:00Z">
              <w:rPr/>
            </w:rPrChange>
          </w:rPr>
          <w:t xml:space="preserve">Az </w:t>
        </w:r>
        <w:proofErr w:type="spellStart"/>
        <w:r w:rsidRPr="00E97FBC">
          <w:rPr>
            <w:sz w:val="24"/>
            <w:szCs w:val="24"/>
            <w:rPrChange w:id="112" w:author="Trombitásné Dr. Domján Bernadett" w:date="2025-12-10T15:08:00Z" w16du:dateUtc="2025-12-10T14:08:00Z">
              <w:rPr/>
            </w:rPrChange>
          </w:rPr>
          <w:t>összeférhetetlenség</w:t>
        </w:r>
        <w:proofErr w:type="spellEnd"/>
        <w:r w:rsidRPr="00E97FBC">
          <w:rPr>
            <w:sz w:val="24"/>
            <w:szCs w:val="24"/>
            <w:rPrChange w:id="113" w:author="Trombitásné Dr. Domján Bernadett" w:date="2025-12-10T15:08:00Z" w16du:dateUtc="2025-12-10T14:08:00Z">
              <w:rPr/>
            </w:rPrChange>
          </w:rPr>
          <w:t xml:space="preserve"> </w:t>
        </w:r>
        <w:proofErr w:type="spellStart"/>
        <w:r w:rsidRPr="00E97FBC">
          <w:rPr>
            <w:sz w:val="24"/>
            <w:szCs w:val="24"/>
            <w:rPrChange w:id="114" w:author="Trombitásné Dr. Domján Bernadett" w:date="2025-12-10T15:08:00Z" w16du:dateUtc="2025-12-10T14:08:00Z">
              <w:rPr/>
            </w:rPrChange>
          </w:rPr>
          <w:t>megelőzése</w:t>
        </w:r>
        <w:proofErr w:type="spellEnd"/>
        <w:r w:rsidRPr="00E97FBC">
          <w:rPr>
            <w:sz w:val="24"/>
            <w:szCs w:val="24"/>
            <w:rPrChange w:id="115" w:author="Trombitásné Dr. Domján Bernadett" w:date="2025-12-10T15:08:00Z" w16du:dateUtc="2025-12-10T14:08:00Z">
              <w:rPr/>
            </w:rPrChange>
          </w:rPr>
          <w:t xml:space="preserve">, </w:t>
        </w:r>
        <w:proofErr w:type="spellStart"/>
        <w:r w:rsidRPr="00E97FBC">
          <w:rPr>
            <w:sz w:val="24"/>
            <w:szCs w:val="24"/>
            <w:rPrChange w:id="116" w:author="Trombitásné Dr. Domján Bernadett" w:date="2025-12-10T15:08:00Z" w16du:dateUtc="2025-12-10T14:08:00Z">
              <w:rPr/>
            </w:rPrChange>
          </w:rPr>
          <w:t>feltárása</w:t>
        </w:r>
        <w:proofErr w:type="spellEnd"/>
        <w:r w:rsidRPr="00E97FBC">
          <w:rPr>
            <w:sz w:val="24"/>
            <w:szCs w:val="24"/>
            <w:rPrChange w:id="117" w:author="Trombitásné Dr. Domján Bernadett" w:date="2025-12-10T15:08:00Z" w16du:dateUtc="2025-12-10T14:08:00Z">
              <w:rPr/>
            </w:rPrChange>
          </w:rPr>
          <w:t xml:space="preserve"> és </w:t>
        </w:r>
        <w:proofErr w:type="spellStart"/>
        <w:r w:rsidRPr="00E97FBC">
          <w:rPr>
            <w:sz w:val="24"/>
            <w:szCs w:val="24"/>
            <w:rPrChange w:id="118" w:author="Trombitásné Dr. Domján Bernadett" w:date="2025-12-10T15:08:00Z" w16du:dateUtc="2025-12-10T14:08:00Z">
              <w:rPr/>
            </w:rPrChange>
          </w:rPr>
          <w:t>orvoslása</w:t>
        </w:r>
        <w:proofErr w:type="spellEnd"/>
        <w:r w:rsidRPr="00E97FBC">
          <w:rPr>
            <w:sz w:val="24"/>
            <w:szCs w:val="24"/>
            <w:rPrChange w:id="119" w:author="Trombitásné Dr. Domján Bernadett" w:date="2025-12-10T15:08:00Z" w16du:dateUtc="2025-12-10T14:08:00Z">
              <w:rPr/>
            </w:rPrChange>
          </w:rPr>
          <w:t xml:space="preserve"> </w:t>
        </w:r>
        <w:proofErr w:type="spellStart"/>
        <w:r w:rsidRPr="00E97FBC">
          <w:rPr>
            <w:sz w:val="24"/>
            <w:szCs w:val="24"/>
            <w:rPrChange w:id="120" w:author="Trombitásné Dr. Domján Bernadett" w:date="2025-12-10T15:08:00Z" w16du:dateUtc="2025-12-10T14:08:00Z">
              <w:rPr/>
            </w:rPrChange>
          </w:rPr>
          <w:t>érdekében</w:t>
        </w:r>
        <w:proofErr w:type="spellEnd"/>
        <w:r w:rsidRPr="00E97FBC">
          <w:rPr>
            <w:sz w:val="24"/>
            <w:szCs w:val="24"/>
            <w:rPrChange w:id="121" w:author="Trombitásné Dr. Domján Bernadett" w:date="2025-12-10T15:08:00Z" w16du:dateUtc="2025-12-10T14:08:00Z">
              <w:rPr/>
            </w:rPrChange>
          </w:rPr>
          <w:t xml:space="preserve"> </w:t>
        </w:r>
        <w:proofErr w:type="spellStart"/>
        <w:r w:rsidRPr="00E97FBC">
          <w:rPr>
            <w:sz w:val="24"/>
            <w:szCs w:val="24"/>
            <w:rPrChange w:id="122" w:author="Trombitásné Dr. Domján Bernadett" w:date="2025-12-10T15:08:00Z" w16du:dateUtc="2025-12-10T14:08:00Z">
              <w:rPr/>
            </w:rPrChange>
          </w:rPr>
          <w:t>szükséges</w:t>
        </w:r>
        <w:proofErr w:type="spellEnd"/>
        <w:r w:rsidRPr="00E97FBC">
          <w:rPr>
            <w:sz w:val="24"/>
            <w:szCs w:val="24"/>
            <w:rPrChange w:id="123" w:author="Trombitásné Dr. Domján Bernadett" w:date="2025-12-10T15:08:00Z" w16du:dateUtc="2025-12-10T14:08:00Z">
              <w:rPr/>
            </w:rPrChange>
          </w:rPr>
          <w:t xml:space="preserve"> </w:t>
        </w:r>
        <w:proofErr w:type="spellStart"/>
        <w:r w:rsidRPr="00E97FBC">
          <w:rPr>
            <w:sz w:val="24"/>
            <w:szCs w:val="24"/>
            <w:rPrChange w:id="124" w:author="Trombitásné Dr. Domján Bernadett" w:date="2025-12-10T15:08:00Z" w16du:dateUtc="2025-12-10T14:08:00Z">
              <w:rPr/>
            </w:rPrChange>
          </w:rPr>
          <w:t>intézkedések</w:t>
        </w:r>
        <w:proofErr w:type="spellEnd"/>
      </w:ins>
    </w:p>
    <w:p w14:paraId="3B1FF235" w14:textId="77777777" w:rsidR="00E55330" w:rsidRPr="00E97FBC" w:rsidRDefault="00E55330" w:rsidP="008A735D">
      <w:pPr>
        <w:ind w:right="1416"/>
        <w:rPr>
          <w:ins w:id="125" w:author="Trombitásné Dr. Domján Bernadett" w:date="2025-12-10T15:06:00Z" w16du:dateUtc="2025-12-10T14:06:00Z"/>
          <w:sz w:val="24"/>
          <w:szCs w:val="24"/>
          <w:rPrChange w:id="126" w:author="Trombitásné Dr. Domján Bernadett" w:date="2025-12-10T15:08:00Z" w16du:dateUtc="2025-12-10T14:08:00Z">
            <w:rPr>
              <w:ins w:id="127" w:author="Trombitásné Dr. Domján Bernadett" w:date="2025-12-10T15:06:00Z" w16du:dateUtc="2025-12-10T14:06:00Z"/>
            </w:rPr>
          </w:rPrChange>
        </w:rPr>
        <w:pPrChange w:id="128" w:author="Trombitásné Dr. Domján Bernadett" w:date="2025-12-10T15:07:00Z" w16du:dateUtc="2025-12-10T14:07:00Z">
          <w:pPr/>
        </w:pPrChange>
      </w:pPr>
    </w:p>
    <w:p w14:paraId="539BB0D2" w14:textId="2EBFBD90" w:rsidR="00E55330" w:rsidRPr="00E97FBC" w:rsidRDefault="00E55330" w:rsidP="008A735D">
      <w:pPr>
        <w:ind w:left="709" w:right="1416"/>
        <w:jc w:val="both"/>
        <w:rPr>
          <w:ins w:id="129" w:author="Trombitásné Dr. Domján Bernadett" w:date="2025-12-10T15:06:00Z" w16du:dateUtc="2025-12-10T14:06:00Z"/>
          <w:rFonts w:ascii="Garamond" w:hAnsi="Garamond"/>
          <w:sz w:val="24"/>
          <w:szCs w:val="24"/>
          <w:rPrChange w:id="130" w:author="Trombitásné Dr. Domján Bernadett" w:date="2025-12-10T15:08:00Z" w16du:dateUtc="2025-12-10T14:08:00Z">
            <w:rPr>
              <w:ins w:id="131" w:author="Trombitásné Dr. Domján Bernadett" w:date="2025-12-10T15:06:00Z" w16du:dateUtc="2025-12-10T14:06:00Z"/>
              <w:rFonts w:ascii="Garamond" w:hAnsi="Garamond"/>
            </w:rPr>
          </w:rPrChange>
        </w:rPr>
        <w:pPrChange w:id="132" w:author="Trombitásné Dr. Domján Bernadett" w:date="2025-12-10T15:07:00Z" w16du:dateUtc="2025-12-10T14:07:00Z">
          <w:pPr>
            <w:ind w:left="426"/>
            <w:jc w:val="both"/>
          </w:pPr>
        </w:pPrChange>
      </w:pPr>
      <w:ins w:id="133" w:author="Trombitásné Dr. Domján Bernadett" w:date="2025-12-10T15:06:00Z" w16du:dateUtc="2025-12-10T14:06:00Z">
        <w:r w:rsidRPr="00E97FBC">
          <w:rPr>
            <w:rFonts w:ascii="Garamond" w:hAnsi="Garamond"/>
            <w:sz w:val="24"/>
            <w:szCs w:val="24"/>
            <w:rPrChange w:id="134" w:author="Trombitásné Dr. Domján Bernadett" w:date="2025-12-10T15:08:00Z" w16du:dateUtc="2025-12-10T14:08:00Z">
              <w:rPr>
                <w:rFonts w:ascii="Garamond" w:hAnsi="Garamond"/>
              </w:rPr>
            </w:rPrChange>
          </w:rPr>
          <w:t xml:space="preserve">22.A. </w:t>
        </w:r>
        <w:r w:rsidRPr="00E97FBC">
          <w:rPr>
            <w:rFonts w:ascii="Garamond" w:hAnsi="Garamond" w:cs="Times"/>
            <w:sz w:val="24"/>
            <w:szCs w:val="24"/>
            <w:rPrChange w:id="135" w:author="Trombitásné Dr. Domján Bernadett" w:date="2025-12-10T15:08:00Z" w16du:dateUtc="2025-12-10T14:08:00Z">
              <w:rPr>
                <w:rFonts w:ascii="Garamond" w:hAnsi="Garamond" w:cs="Times"/>
              </w:rPr>
            </w:rPrChange>
          </w:rPr>
          <w:t>A</w:t>
        </w:r>
      </w:ins>
      <w:ins w:id="136" w:author="Trombitásné Dr. Domján Bernadett" w:date="2025-12-10T15:09:00Z" w16du:dateUtc="2025-12-10T14:09:00Z">
        <w:r w:rsidR="006D0580">
          <w:rPr>
            <w:rFonts w:ascii="Garamond" w:hAnsi="Garamond" w:cs="Times"/>
            <w:sz w:val="24"/>
            <w:szCs w:val="24"/>
          </w:rPr>
          <w:t xml:space="preserve"> </w:t>
        </w:r>
        <w:proofErr w:type="spellStart"/>
        <w:r w:rsidR="006D0580">
          <w:rPr>
            <w:rFonts w:ascii="Garamond" w:hAnsi="Garamond" w:cs="Times"/>
            <w:sz w:val="24"/>
            <w:szCs w:val="24"/>
          </w:rPr>
          <w:t>Társulás</w:t>
        </w:r>
        <w:proofErr w:type="spellEnd"/>
        <w:r w:rsidR="006D0580">
          <w:rPr>
            <w:rFonts w:ascii="Garamond" w:hAnsi="Garamond" w:cs="Times"/>
            <w:sz w:val="24"/>
            <w:szCs w:val="24"/>
          </w:rPr>
          <w:t>, mint</w:t>
        </w:r>
      </w:ins>
      <w:ins w:id="137" w:author="Trombitásné Dr. Domján Bernadett" w:date="2025-12-10T15:06:00Z" w16du:dateUtc="2025-12-10T14:06:00Z">
        <w:r w:rsidRPr="00E97FBC">
          <w:rPr>
            <w:rFonts w:ascii="Garamond" w:hAnsi="Garamond" w:cs="Times"/>
            <w:sz w:val="24"/>
            <w:szCs w:val="24"/>
            <w:rPrChange w:id="13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39" w:author="Trombitásné Dr. Domján Bernadett" w:date="2025-12-10T15:08:00Z" w16du:dateUtc="2025-12-10T14:08:00Z">
              <w:rPr>
                <w:rFonts w:ascii="Garamond" w:hAnsi="Garamond" w:cs="Times"/>
              </w:rPr>
            </w:rPrChange>
          </w:rPr>
          <w:t>ajánlatkérő</w:t>
        </w:r>
        <w:proofErr w:type="spellEnd"/>
        <w:r w:rsidRPr="00E97FBC">
          <w:rPr>
            <w:rFonts w:ascii="Garamond" w:hAnsi="Garamond" w:cs="Times"/>
            <w:sz w:val="24"/>
            <w:szCs w:val="24"/>
            <w:rPrChange w:id="140"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41" w:author="Trombitásné Dr. Domján Bernadett" w:date="2025-12-10T15:08:00Z" w16du:dateUtc="2025-12-10T14:08:00Z">
              <w:rPr>
                <w:rFonts w:ascii="Garamond" w:hAnsi="Garamond" w:cs="Times"/>
              </w:rPr>
            </w:rPrChange>
          </w:rPr>
          <w:t>köteles</w:t>
        </w:r>
        <w:proofErr w:type="spellEnd"/>
        <w:r w:rsidRPr="00E97FBC">
          <w:rPr>
            <w:rFonts w:ascii="Garamond" w:hAnsi="Garamond" w:cs="Times"/>
            <w:sz w:val="24"/>
            <w:szCs w:val="24"/>
            <w:rPrChange w:id="14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43" w:author="Trombitásné Dr. Domján Bernadett" w:date="2025-12-10T15:08:00Z" w16du:dateUtc="2025-12-10T14:08:00Z">
              <w:rPr>
                <w:rFonts w:ascii="Garamond" w:hAnsi="Garamond" w:cs="Times"/>
              </w:rPr>
            </w:rPrChange>
          </w:rPr>
          <w:t>minden</w:t>
        </w:r>
        <w:proofErr w:type="spellEnd"/>
        <w:r w:rsidRPr="00E97FBC">
          <w:rPr>
            <w:rFonts w:ascii="Garamond" w:hAnsi="Garamond" w:cs="Times"/>
            <w:sz w:val="24"/>
            <w:szCs w:val="24"/>
            <w:rPrChange w:id="14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45" w:author="Trombitásné Dr. Domján Bernadett" w:date="2025-12-10T15:08:00Z" w16du:dateUtc="2025-12-10T14:08:00Z">
              <w:rPr>
                <w:rFonts w:ascii="Garamond" w:hAnsi="Garamond" w:cs="Times"/>
              </w:rPr>
            </w:rPrChange>
          </w:rPr>
          <w:t>szükséges</w:t>
        </w:r>
        <w:proofErr w:type="spellEnd"/>
        <w:r w:rsidRPr="00E97FBC">
          <w:rPr>
            <w:rFonts w:ascii="Garamond" w:hAnsi="Garamond" w:cs="Times"/>
            <w:sz w:val="24"/>
            <w:szCs w:val="24"/>
            <w:rPrChange w:id="14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47" w:author="Trombitásné Dr. Domján Bernadett" w:date="2025-12-10T15:08:00Z" w16du:dateUtc="2025-12-10T14:08:00Z">
              <w:rPr>
                <w:rFonts w:ascii="Garamond" w:hAnsi="Garamond" w:cs="Times"/>
              </w:rPr>
            </w:rPrChange>
          </w:rPr>
          <w:t>intézkedést</w:t>
        </w:r>
        <w:proofErr w:type="spellEnd"/>
        <w:r w:rsidRPr="00E97FBC">
          <w:rPr>
            <w:rFonts w:ascii="Garamond" w:hAnsi="Garamond" w:cs="Times"/>
            <w:sz w:val="24"/>
            <w:szCs w:val="24"/>
            <w:rPrChange w:id="14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49" w:author="Trombitásné Dr. Domján Bernadett" w:date="2025-12-10T15:08:00Z" w16du:dateUtc="2025-12-10T14:08:00Z">
              <w:rPr>
                <w:rFonts w:ascii="Garamond" w:hAnsi="Garamond" w:cs="Times"/>
              </w:rPr>
            </w:rPrChange>
          </w:rPr>
          <w:t>megtenni</w:t>
        </w:r>
        <w:proofErr w:type="spellEnd"/>
        <w:r w:rsidRPr="00E97FBC">
          <w:rPr>
            <w:rFonts w:ascii="Garamond" w:hAnsi="Garamond" w:cs="Times"/>
            <w:sz w:val="24"/>
            <w:szCs w:val="24"/>
            <w:rPrChange w:id="150"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51" w:author="Trombitásné Dr. Domján Bernadett" w:date="2025-12-10T15:08:00Z" w16du:dateUtc="2025-12-10T14:08:00Z">
              <w:rPr>
                <w:rFonts w:ascii="Garamond" w:hAnsi="Garamond" w:cs="Times"/>
              </w:rPr>
            </w:rPrChange>
          </w:rPr>
          <w:t>annak</w:t>
        </w:r>
        <w:proofErr w:type="spellEnd"/>
        <w:r w:rsidRPr="00E97FBC">
          <w:rPr>
            <w:rFonts w:ascii="Garamond" w:hAnsi="Garamond" w:cs="Times"/>
            <w:sz w:val="24"/>
            <w:szCs w:val="24"/>
            <w:rPrChange w:id="15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53" w:author="Trombitásné Dr. Domján Bernadett" w:date="2025-12-10T15:08:00Z" w16du:dateUtc="2025-12-10T14:08:00Z">
              <w:rPr>
                <w:rFonts w:ascii="Garamond" w:hAnsi="Garamond" w:cs="Times"/>
              </w:rPr>
            </w:rPrChange>
          </w:rPr>
          <w:lastRenderedPageBreak/>
          <w:t>érdekében</w:t>
        </w:r>
        <w:proofErr w:type="spellEnd"/>
        <w:r w:rsidRPr="00E97FBC">
          <w:rPr>
            <w:rFonts w:ascii="Garamond" w:hAnsi="Garamond" w:cs="Times"/>
            <w:sz w:val="24"/>
            <w:szCs w:val="24"/>
            <w:rPrChange w:id="15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55" w:author="Trombitásné Dr. Domján Bernadett" w:date="2025-12-10T15:08:00Z" w16du:dateUtc="2025-12-10T14:08:00Z">
              <w:rPr>
                <w:rFonts w:ascii="Garamond" w:hAnsi="Garamond" w:cs="Times"/>
              </w:rPr>
            </w:rPrChange>
          </w:rPr>
          <w:t>hogy</w:t>
        </w:r>
        <w:proofErr w:type="spellEnd"/>
        <w:r w:rsidRPr="00E97FBC">
          <w:rPr>
            <w:rFonts w:ascii="Garamond" w:hAnsi="Garamond" w:cs="Times"/>
            <w:sz w:val="24"/>
            <w:szCs w:val="24"/>
            <w:rPrChange w:id="15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57" w:author="Trombitásné Dr. Domján Bernadett" w:date="2025-12-10T15:08:00Z" w16du:dateUtc="2025-12-10T14:08:00Z">
              <w:rPr>
                <w:rFonts w:ascii="Garamond" w:hAnsi="Garamond" w:cs="Times"/>
              </w:rPr>
            </w:rPrChange>
          </w:rPr>
          <w:t>megelőzze</w:t>
        </w:r>
        <w:proofErr w:type="spellEnd"/>
        <w:r w:rsidRPr="00E97FBC">
          <w:rPr>
            <w:rFonts w:ascii="Garamond" w:hAnsi="Garamond" w:cs="Times"/>
            <w:sz w:val="24"/>
            <w:szCs w:val="24"/>
            <w:rPrChange w:id="15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59" w:author="Trombitásné Dr. Domján Bernadett" w:date="2025-12-10T15:08:00Z" w16du:dateUtc="2025-12-10T14:08:00Z">
              <w:rPr>
                <w:rFonts w:ascii="Garamond" w:hAnsi="Garamond" w:cs="Times"/>
              </w:rPr>
            </w:rPrChange>
          </w:rPr>
          <w:t>feltárja</w:t>
        </w:r>
        <w:proofErr w:type="spellEnd"/>
        <w:r w:rsidRPr="00E97FBC">
          <w:rPr>
            <w:rFonts w:ascii="Garamond" w:hAnsi="Garamond" w:cs="Times"/>
            <w:sz w:val="24"/>
            <w:szCs w:val="24"/>
            <w:rPrChange w:id="160" w:author="Trombitásné Dr. Domján Bernadett" w:date="2025-12-10T15:08:00Z" w16du:dateUtc="2025-12-10T14:08:00Z">
              <w:rPr>
                <w:rFonts w:ascii="Garamond" w:hAnsi="Garamond" w:cs="Times"/>
              </w:rPr>
            </w:rPrChange>
          </w:rPr>
          <w:t xml:space="preserve"> és </w:t>
        </w:r>
        <w:proofErr w:type="spellStart"/>
        <w:r w:rsidRPr="00E97FBC">
          <w:rPr>
            <w:rFonts w:ascii="Garamond" w:hAnsi="Garamond" w:cs="Times"/>
            <w:sz w:val="24"/>
            <w:szCs w:val="24"/>
            <w:rPrChange w:id="161" w:author="Trombitásné Dr. Domján Bernadett" w:date="2025-12-10T15:08:00Z" w16du:dateUtc="2025-12-10T14:08:00Z">
              <w:rPr>
                <w:rFonts w:ascii="Garamond" w:hAnsi="Garamond" w:cs="Times"/>
              </w:rPr>
            </w:rPrChange>
          </w:rPr>
          <w:t>szükség</w:t>
        </w:r>
        <w:proofErr w:type="spellEnd"/>
        <w:r w:rsidRPr="00E97FBC">
          <w:rPr>
            <w:rFonts w:ascii="Garamond" w:hAnsi="Garamond" w:cs="Times"/>
            <w:sz w:val="24"/>
            <w:szCs w:val="24"/>
            <w:rPrChange w:id="16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63" w:author="Trombitásné Dr. Domján Bernadett" w:date="2025-12-10T15:08:00Z" w16du:dateUtc="2025-12-10T14:08:00Z">
              <w:rPr>
                <w:rFonts w:ascii="Garamond" w:hAnsi="Garamond" w:cs="Times"/>
              </w:rPr>
            </w:rPrChange>
          </w:rPr>
          <w:t>esetén</w:t>
        </w:r>
        <w:proofErr w:type="spellEnd"/>
        <w:r w:rsidRPr="00E97FBC">
          <w:rPr>
            <w:rFonts w:ascii="Garamond" w:hAnsi="Garamond" w:cs="Times"/>
            <w:sz w:val="24"/>
            <w:szCs w:val="24"/>
            <w:rPrChange w:id="16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65" w:author="Trombitásné Dr. Domján Bernadett" w:date="2025-12-10T15:08:00Z" w16du:dateUtc="2025-12-10T14:08:00Z">
              <w:rPr>
                <w:rFonts w:ascii="Garamond" w:hAnsi="Garamond" w:cs="Times"/>
              </w:rPr>
            </w:rPrChange>
          </w:rPr>
          <w:t>orvosolja</w:t>
        </w:r>
        <w:proofErr w:type="spellEnd"/>
        <w:r w:rsidRPr="00E97FBC">
          <w:rPr>
            <w:rFonts w:ascii="Garamond" w:hAnsi="Garamond" w:cs="Times"/>
            <w:sz w:val="24"/>
            <w:szCs w:val="24"/>
            <w:rPrChange w:id="16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67" w:author="Trombitásné Dr. Domján Bernadett" w:date="2025-12-10T15:08:00Z" w16du:dateUtc="2025-12-10T14:08:00Z">
              <w:rPr>
                <w:rFonts w:ascii="Garamond" w:hAnsi="Garamond" w:cs="Times"/>
              </w:rPr>
            </w:rPrChange>
          </w:rPr>
          <w:t>az</w:t>
        </w:r>
        <w:proofErr w:type="spellEnd"/>
        <w:r w:rsidRPr="00E97FBC">
          <w:rPr>
            <w:rFonts w:ascii="Garamond" w:hAnsi="Garamond" w:cs="Times"/>
            <w:sz w:val="24"/>
            <w:szCs w:val="24"/>
            <w:rPrChange w:id="16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69" w:author="Trombitásné Dr. Domján Bernadett" w:date="2025-12-10T15:08:00Z" w16du:dateUtc="2025-12-10T14:08:00Z">
              <w:rPr>
                <w:rFonts w:ascii="Garamond" w:hAnsi="Garamond" w:cs="Times"/>
              </w:rPr>
            </w:rPrChange>
          </w:rPr>
          <w:t>összeférhetetlenséget</w:t>
        </w:r>
        <w:proofErr w:type="spellEnd"/>
        <w:r w:rsidRPr="00E97FBC">
          <w:rPr>
            <w:rFonts w:ascii="Garamond" w:hAnsi="Garamond" w:cs="Times"/>
            <w:sz w:val="24"/>
            <w:szCs w:val="24"/>
            <w:rPrChange w:id="170" w:author="Trombitásné Dr. Domján Bernadett" w:date="2025-12-10T15:08:00Z" w16du:dateUtc="2025-12-10T14:08:00Z">
              <w:rPr>
                <w:rFonts w:ascii="Garamond" w:hAnsi="Garamond" w:cs="Times"/>
              </w:rPr>
            </w:rPrChange>
          </w:rPr>
          <w:t xml:space="preserve"> és a </w:t>
        </w:r>
        <w:proofErr w:type="spellStart"/>
        <w:r w:rsidRPr="00E97FBC">
          <w:rPr>
            <w:rFonts w:ascii="Garamond" w:hAnsi="Garamond" w:cs="Times"/>
            <w:sz w:val="24"/>
            <w:szCs w:val="24"/>
            <w:rPrChange w:id="171" w:author="Trombitásné Dr. Domján Bernadett" w:date="2025-12-10T15:08:00Z" w16du:dateUtc="2025-12-10T14:08:00Z">
              <w:rPr>
                <w:rFonts w:ascii="Garamond" w:hAnsi="Garamond" w:cs="Times"/>
              </w:rPr>
            </w:rPrChange>
          </w:rPr>
          <w:t>verseny</w:t>
        </w:r>
        <w:proofErr w:type="spellEnd"/>
        <w:r w:rsidRPr="00E97FBC">
          <w:rPr>
            <w:rFonts w:ascii="Garamond" w:hAnsi="Garamond" w:cs="Times"/>
            <w:sz w:val="24"/>
            <w:szCs w:val="24"/>
            <w:rPrChange w:id="17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73" w:author="Trombitásné Dr. Domján Bernadett" w:date="2025-12-10T15:08:00Z" w16du:dateUtc="2025-12-10T14:08:00Z">
              <w:rPr>
                <w:rFonts w:ascii="Garamond" w:hAnsi="Garamond" w:cs="Times"/>
              </w:rPr>
            </w:rPrChange>
          </w:rPr>
          <w:t>tisztaságának</w:t>
        </w:r>
        <w:proofErr w:type="spellEnd"/>
        <w:r w:rsidRPr="00E97FBC">
          <w:rPr>
            <w:rFonts w:ascii="Garamond" w:hAnsi="Garamond" w:cs="Times"/>
            <w:sz w:val="24"/>
            <w:szCs w:val="24"/>
            <w:rPrChange w:id="17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75" w:author="Trombitásné Dr. Domján Bernadett" w:date="2025-12-10T15:08:00Z" w16du:dateUtc="2025-12-10T14:08:00Z">
              <w:rPr>
                <w:rFonts w:ascii="Garamond" w:hAnsi="Garamond" w:cs="Times"/>
              </w:rPr>
            </w:rPrChange>
          </w:rPr>
          <w:t>sérelmét</w:t>
        </w:r>
        <w:proofErr w:type="spellEnd"/>
        <w:r w:rsidRPr="00E97FBC">
          <w:rPr>
            <w:rFonts w:ascii="Garamond" w:hAnsi="Garamond" w:cs="Times"/>
            <w:sz w:val="24"/>
            <w:szCs w:val="24"/>
            <w:rPrChange w:id="17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77" w:author="Trombitásné Dr. Domján Bernadett" w:date="2025-12-10T15:08:00Z" w16du:dateUtc="2025-12-10T14:08:00Z">
              <w:rPr>
                <w:rFonts w:ascii="Garamond" w:hAnsi="Garamond" w:cs="Times"/>
              </w:rPr>
            </w:rPrChange>
          </w:rPr>
          <w:t>eredményező</w:t>
        </w:r>
        <w:proofErr w:type="spellEnd"/>
        <w:r w:rsidRPr="00E97FBC">
          <w:rPr>
            <w:rFonts w:ascii="Garamond" w:hAnsi="Garamond" w:cs="Times"/>
            <w:sz w:val="24"/>
            <w:szCs w:val="24"/>
            <w:rPrChange w:id="17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79" w:author="Trombitásné Dr. Domján Bernadett" w:date="2025-12-10T15:08:00Z" w16du:dateUtc="2025-12-10T14:08:00Z">
              <w:rPr>
                <w:rFonts w:ascii="Garamond" w:hAnsi="Garamond" w:cs="Times"/>
              </w:rPr>
            </w:rPrChange>
          </w:rPr>
          <w:t>helyzeteket</w:t>
        </w:r>
        <w:proofErr w:type="spellEnd"/>
        <w:r w:rsidRPr="00E97FBC">
          <w:rPr>
            <w:rFonts w:ascii="Garamond" w:hAnsi="Garamond" w:cs="Times"/>
            <w:sz w:val="24"/>
            <w:szCs w:val="24"/>
            <w:rPrChange w:id="180"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81" w:author="Trombitásné Dr. Domján Bernadett" w:date="2025-12-10T15:08:00Z" w16du:dateUtc="2025-12-10T14:08:00Z">
              <w:rPr>
                <w:rFonts w:ascii="Garamond" w:hAnsi="Garamond" w:cs="Times"/>
              </w:rPr>
            </w:rPrChange>
          </w:rPr>
          <w:t>Ennek</w:t>
        </w:r>
        <w:proofErr w:type="spellEnd"/>
        <w:r w:rsidRPr="00E97FBC">
          <w:rPr>
            <w:rFonts w:ascii="Garamond" w:hAnsi="Garamond" w:cs="Times"/>
            <w:sz w:val="24"/>
            <w:szCs w:val="24"/>
            <w:rPrChange w:id="18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83" w:author="Trombitásné Dr. Domján Bernadett" w:date="2025-12-10T15:08:00Z" w16du:dateUtc="2025-12-10T14:08:00Z">
              <w:rPr>
                <w:rFonts w:ascii="Garamond" w:hAnsi="Garamond" w:cs="Times"/>
              </w:rPr>
            </w:rPrChange>
          </w:rPr>
          <w:t>érdekében</w:t>
        </w:r>
        <w:proofErr w:type="spellEnd"/>
        <w:r w:rsidRPr="00E97FBC">
          <w:rPr>
            <w:rFonts w:ascii="Garamond" w:hAnsi="Garamond" w:cs="Times"/>
            <w:sz w:val="24"/>
            <w:szCs w:val="24"/>
            <w:rPrChange w:id="184" w:author="Trombitásné Dr. Domján Bernadett" w:date="2025-12-10T15:08:00Z" w16du:dateUtc="2025-12-10T14:08:00Z">
              <w:rPr>
                <w:rFonts w:ascii="Garamond" w:hAnsi="Garamond" w:cs="Times"/>
              </w:rPr>
            </w:rPrChange>
          </w:rPr>
          <w:t xml:space="preserve"> az. 5. és 10. </w:t>
        </w:r>
        <w:proofErr w:type="spellStart"/>
        <w:r w:rsidRPr="00E97FBC">
          <w:rPr>
            <w:rFonts w:ascii="Garamond" w:hAnsi="Garamond" w:cs="Times"/>
            <w:sz w:val="24"/>
            <w:szCs w:val="24"/>
            <w:rPrChange w:id="185" w:author="Trombitásné Dr. Domján Bernadett" w:date="2025-12-10T15:08:00Z" w16du:dateUtc="2025-12-10T14:08:00Z">
              <w:rPr>
                <w:rFonts w:ascii="Garamond" w:hAnsi="Garamond" w:cs="Times"/>
              </w:rPr>
            </w:rPrChange>
          </w:rPr>
          <w:t>pontban</w:t>
        </w:r>
        <w:proofErr w:type="spellEnd"/>
        <w:r w:rsidRPr="00E97FBC">
          <w:rPr>
            <w:rFonts w:ascii="Garamond" w:hAnsi="Garamond" w:cs="Times"/>
            <w:sz w:val="24"/>
            <w:szCs w:val="24"/>
            <w:rPrChange w:id="18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87" w:author="Trombitásné Dr. Domján Bernadett" w:date="2025-12-10T15:08:00Z" w16du:dateUtc="2025-12-10T14:08:00Z">
              <w:rPr>
                <w:rFonts w:ascii="Garamond" w:hAnsi="Garamond" w:cs="Times"/>
              </w:rPr>
            </w:rPrChange>
          </w:rPr>
          <w:t>meghatározott</w:t>
        </w:r>
        <w:proofErr w:type="spellEnd"/>
        <w:r w:rsidRPr="00E97FBC">
          <w:rPr>
            <w:rFonts w:ascii="Garamond" w:hAnsi="Garamond" w:cs="Times"/>
            <w:sz w:val="24"/>
            <w:szCs w:val="24"/>
            <w:rPrChange w:id="18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89" w:author="Trombitásné Dr. Domján Bernadett" w:date="2025-12-10T15:08:00Z" w16du:dateUtc="2025-12-10T14:08:00Z">
              <w:rPr>
                <w:rFonts w:ascii="Garamond" w:hAnsi="Garamond" w:cs="Times"/>
              </w:rPr>
            </w:rPrChange>
          </w:rPr>
          <w:t>személyek</w:t>
        </w:r>
        <w:proofErr w:type="spellEnd"/>
        <w:r w:rsidRPr="00E97FBC">
          <w:rPr>
            <w:rFonts w:ascii="Garamond" w:hAnsi="Garamond" w:cs="Times"/>
            <w:sz w:val="24"/>
            <w:szCs w:val="24"/>
            <w:rPrChange w:id="190"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91" w:author="Trombitásné Dr. Domján Bernadett" w:date="2025-12-10T15:08:00Z" w16du:dateUtc="2025-12-10T14:08:00Z">
              <w:rPr>
                <w:rFonts w:ascii="Garamond" w:hAnsi="Garamond" w:cs="Times"/>
              </w:rPr>
            </w:rPrChange>
          </w:rPr>
          <w:t>valamint</w:t>
        </w:r>
        <w:proofErr w:type="spellEnd"/>
        <w:r w:rsidRPr="00E97FBC">
          <w:rPr>
            <w:rFonts w:ascii="Garamond" w:hAnsi="Garamond" w:cs="Times"/>
            <w:sz w:val="24"/>
            <w:szCs w:val="24"/>
            <w:rPrChange w:id="19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93" w:author="Trombitásné Dr. Domján Bernadett" w:date="2025-12-10T15:08:00Z" w16du:dateUtc="2025-12-10T14:08:00Z">
              <w:rPr>
                <w:rFonts w:ascii="Garamond" w:hAnsi="Garamond" w:cs="Times"/>
              </w:rPr>
            </w:rPrChange>
          </w:rPr>
          <w:t>az</w:t>
        </w:r>
        <w:proofErr w:type="spellEnd"/>
        <w:r w:rsidRPr="00E97FBC">
          <w:rPr>
            <w:rFonts w:ascii="Garamond" w:hAnsi="Garamond" w:cs="Times"/>
            <w:sz w:val="24"/>
            <w:szCs w:val="24"/>
            <w:rPrChange w:id="19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95" w:author="Trombitásné Dr. Domján Bernadett" w:date="2025-12-10T15:08:00Z" w16du:dateUtc="2025-12-10T14:08:00Z">
              <w:rPr>
                <w:rFonts w:ascii="Garamond" w:hAnsi="Garamond" w:cs="Times"/>
              </w:rPr>
            </w:rPrChange>
          </w:rPr>
          <w:t>ajánlatkérő</w:t>
        </w:r>
        <w:proofErr w:type="spellEnd"/>
        <w:r w:rsidRPr="00E97FBC">
          <w:rPr>
            <w:rFonts w:ascii="Garamond" w:hAnsi="Garamond" w:cs="Times"/>
            <w:sz w:val="24"/>
            <w:szCs w:val="24"/>
            <w:rPrChange w:id="19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97" w:author="Trombitásné Dr. Domján Bernadett" w:date="2025-12-10T15:08:00Z" w16du:dateUtc="2025-12-10T14:08:00Z">
              <w:rPr>
                <w:rFonts w:ascii="Garamond" w:hAnsi="Garamond" w:cs="Times"/>
              </w:rPr>
            </w:rPrChange>
          </w:rPr>
          <w:t>nevében</w:t>
        </w:r>
        <w:proofErr w:type="spellEnd"/>
        <w:r w:rsidRPr="00E97FBC">
          <w:rPr>
            <w:rFonts w:ascii="Garamond" w:hAnsi="Garamond" w:cs="Times"/>
            <w:sz w:val="24"/>
            <w:szCs w:val="24"/>
            <w:rPrChange w:id="19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199" w:author="Trombitásné Dr. Domján Bernadett" w:date="2025-12-10T15:08:00Z" w16du:dateUtc="2025-12-10T14:08:00Z">
              <w:rPr>
                <w:rFonts w:ascii="Garamond" w:hAnsi="Garamond" w:cs="Times"/>
              </w:rPr>
            </w:rPrChange>
          </w:rPr>
          <w:t>eljáró</w:t>
        </w:r>
        <w:proofErr w:type="spellEnd"/>
        <w:r w:rsidRPr="00E97FBC">
          <w:rPr>
            <w:rFonts w:ascii="Garamond" w:hAnsi="Garamond" w:cs="Times"/>
            <w:sz w:val="24"/>
            <w:szCs w:val="24"/>
            <w:rPrChange w:id="200" w:author="Trombitásné Dr. Domján Bernadett" w:date="2025-12-10T15:08:00Z" w16du:dateUtc="2025-12-10T14:08:00Z">
              <w:rPr>
                <w:rFonts w:ascii="Garamond" w:hAnsi="Garamond" w:cs="Times"/>
              </w:rPr>
            </w:rPrChange>
          </w:rPr>
          <w:t xml:space="preserve"> és </w:t>
        </w:r>
        <w:proofErr w:type="spellStart"/>
        <w:r w:rsidRPr="00E97FBC">
          <w:rPr>
            <w:rFonts w:ascii="Garamond" w:hAnsi="Garamond" w:cs="Times"/>
            <w:sz w:val="24"/>
            <w:szCs w:val="24"/>
            <w:rPrChange w:id="201" w:author="Trombitásné Dr. Domján Bernadett" w:date="2025-12-10T15:08:00Z" w16du:dateUtc="2025-12-10T14:08:00Z">
              <w:rPr>
                <w:rFonts w:ascii="Garamond" w:hAnsi="Garamond" w:cs="Times"/>
              </w:rPr>
            </w:rPrChange>
          </w:rPr>
          <w:t>az</w:t>
        </w:r>
        <w:proofErr w:type="spellEnd"/>
        <w:r w:rsidRPr="00E97FBC">
          <w:rPr>
            <w:rFonts w:ascii="Garamond" w:hAnsi="Garamond" w:cs="Times"/>
            <w:sz w:val="24"/>
            <w:szCs w:val="24"/>
            <w:rPrChange w:id="20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03" w:author="Trombitásné Dr. Domján Bernadett" w:date="2025-12-10T15:08:00Z" w16du:dateUtc="2025-12-10T14:08:00Z">
              <w:rPr>
                <w:rFonts w:ascii="Garamond" w:hAnsi="Garamond" w:cs="Times"/>
              </w:rPr>
            </w:rPrChange>
          </w:rPr>
          <w:t>ajánlatkérő</w:t>
        </w:r>
        <w:proofErr w:type="spellEnd"/>
        <w:r w:rsidRPr="00E97FBC">
          <w:rPr>
            <w:rFonts w:ascii="Garamond" w:hAnsi="Garamond" w:cs="Times"/>
            <w:sz w:val="24"/>
            <w:szCs w:val="24"/>
            <w:rPrChange w:id="20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05" w:author="Trombitásné Dr. Domján Bernadett" w:date="2025-12-10T15:08:00Z" w16du:dateUtc="2025-12-10T14:08:00Z">
              <w:rPr>
                <w:rFonts w:ascii="Garamond" w:hAnsi="Garamond" w:cs="Times"/>
              </w:rPr>
            </w:rPrChange>
          </w:rPr>
          <w:t>által</w:t>
        </w:r>
        <w:proofErr w:type="spellEnd"/>
        <w:r w:rsidRPr="00E97FBC">
          <w:rPr>
            <w:rFonts w:ascii="Garamond" w:hAnsi="Garamond" w:cs="Times"/>
            <w:sz w:val="24"/>
            <w:szCs w:val="24"/>
            <w:rPrChange w:id="20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07" w:author="Trombitásné Dr. Domján Bernadett" w:date="2025-12-10T15:08:00Z" w16du:dateUtc="2025-12-10T14:08:00Z">
              <w:rPr>
                <w:rFonts w:ascii="Garamond" w:hAnsi="Garamond" w:cs="Times"/>
              </w:rPr>
            </w:rPrChange>
          </w:rPr>
          <w:t>az</w:t>
        </w:r>
        <w:proofErr w:type="spellEnd"/>
        <w:r w:rsidRPr="00E97FBC">
          <w:rPr>
            <w:rFonts w:ascii="Garamond" w:hAnsi="Garamond" w:cs="Times"/>
            <w:sz w:val="24"/>
            <w:szCs w:val="24"/>
            <w:rPrChange w:id="20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09" w:author="Trombitásné Dr. Domján Bernadett" w:date="2025-12-10T15:08:00Z" w16du:dateUtc="2025-12-10T14:08:00Z">
              <w:rPr>
                <w:rFonts w:ascii="Garamond" w:hAnsi="Garamond" w:cs="Times"/>
              </w:rPr>
            </w:rPrChange>
          </w:rPr>
          <w:t>eljárással</w:t>
        </w:r>
        <w:proofErr w:type="spellEnd"/>
        <w:r w:rsidRPr="00E97FBC">
          <w:rPr>
            <w:rFonts w:ascii="Garamond" w:hAnsi="Garamond" w:cs="Times"/>
            <w:sz w:val="24"/>
            <w:szCs w:val="24"/>
            <w:rPrChange w:id="210"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11" w:author="Trombitásné Dr. Domján Bernadett" w:date="2025-12-10T15:08:00Z" w16du:dateUtc="2025-12-10T14:08:00Z">
              <w:rPr>
                <w:rFonts w:ascii="Garamond" w:hAnsi="Garamond" w:cs="Times"/>
              </w:rPr>
            </w:rPrChange>
          </w:rPr>
          <w:t>vagy</w:t>
        </w:r>
        <w:proofErr w:type="spellEnd"/>
        <w:r w:rsidRPr="00E97FBC">
          <w:rPr>
            <w:rFonts w:ascii="Garamond" w:hAnsi="Garamond" w:cs="Times"/>
            <w:sz w:val="24"/>
            <w:szCs w:val="24"/>
            <w:rPrChange w:id="21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13" w:author="Trombitásné Dr. Domján Bernadett" w:date="2025-12-10T15:08:00Z" w16du:dateUtc="2025-12-10T14:08:00Z">
              <w:rPr>
                <w:rFonts w:ascii="Garamond" w:hAnsi="Garamond" w:cs="Times"/>
              </w:rPr>
            </w:rPrChange>
          </w:rPr>
          <w:t>annak</w:t>
        </w:r>
        <w:proofErr w:type="spellEnd"/>
        <w:r w:rsidRPr="00E97FBC">
          <w:rPr>
            <w:rFonts w:ascii="Garamond" w:hAnsi="Garamond" w:cs="Times"/>
            <w:sz w:val="24"/>
            <w:szCs w:val="24"/>
            <w:rPrChange w:id="21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15" w:author="Trombitásné Dr. Domján Bernadett" w:date="2025-12-10T15:08:00Z" w16du:dateUtc="2025-12-10T14:08:00Z">
              <w:rPr>
                <w:rFonts w:ascii="Garamond" w:hAnsi="Garamond" w:cs="Times"/>
              </w:rPr>
            </w:rPrChange>
          </w:rPr>
          <w:t>előkészítésével</w:t>
        </w:r>
        <w:proofErr w:type="spellEnd"/>
        <w:r w:rsidRPr="00E97FBC">
          <w:rPr>
            <w:rFonts w:ascii="Garamond" w:hAnsi="Garamond" w:cs="Times"/>
            <w:sz w:val="24"/>
            <w:szCs w:val="24"/>
            <w:rPrChange w:id="21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17" w:author="Trombitásné Dr. Domján Bernadett" w:date="2025-12-10T15:08:00Z" w16du:dateUtc="2025-12-10T14:08:00Z">
              <w:rPr>
                <w:rFonts w:ascii="Garamond" w:hAnsi="Garamond" w:cs="Times"/>
              </w:rPr>
            </w:rPrChange>
          </w:rPr>
          <w:t>kapcsolatos</w:t>
        </w:r>
        <w:proofErr w:type="spellEnd"/>
        <w:r w:rsidRPr="00E97FBC">
          <w:rPr>
            <w:rFonts w:ascii="Garamond" w:hAnsi="Garamond" w:cs="Times"/>
            <w:sz w:val="24"/>
            <w:szCs w:val="24"/>
            <w:rPrChange w:id="218"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19" w:author="Trombitásné Dr. Domján Bernadett" w:date="2025-12-10T15:08:00Z" w16du:dateUtc="2025-12-10T14:08:00Z">
              <w:rPr>
                <w:rFonts w:ascii="Garamond" w:hAnsi="Garamond" w:cs="Times"/>
              </w:rPr>
            </w:rPrChange>
          </w:rPr>
          <w:t>tevékenységbe</w:t>
        </w:r>
        <w:proofErr w:type="spellEnd"/>
        <w:r w:rsidRPr="00E97FBC">
          <w:rPr>
            <w:rFonts w:ascii="Garamond" w:hAnsi="Garamond" w:cs="Times"/>
            <w:sz w:val="24"/>
            <w:szCs w:val="24"/>
            <w:rPrChange w:id="220"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21" w:author="Trombitásné Dr. Domján Bernadett" w:date="2025-12-10T15:08:00Z" w16du:dateUtc="2025-12-10T14:08:00Z">
              <w:rPr>
                <w:rFonts w:ascii="Garamond" w:hAnsi="Garamond" w:cs="Times"/>
              </w:rPr>
            </w:rPrChange>
          </w:rPr>
          <w:t>bevont</w:t>
        </w:r>
        <w:proofErr w:type="spellEnd"/>
        <w:r w:rsidRPr="00E97FBC">
          <w:rPr>
            <w:rFonts w:ascii="Garamond" w:hAnsi="Garamond" w:cs="Times"/>
            <w:sz w:val="24"/>
            <w:szCs w:val="24"/>
            <w:rPrChange w:id="222"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23" w:author="Trombitásné Dr. Domján Bernadett" w:date="2025-12-10T15:08:00Z" w16du:dateUtc="2025-12-10T14:08:00Z">
              <w:rPr>
                <w:rFonts w:ascii="Garamond" w:hAnsi="Garamond" w:cs="Times"/>
              </w:rPr>
            </w:rPrChange>
          </w:rPr>
          <w:t>további</w:t>
        </w:r>
        <w:proofErr w:type="spellEnd"/>
        <w:r w:rsidRPr="00E97FBC">
          <w:rPr>
            <w:rFonts w:ascii="Garamond" w:hAnsi="Garamond" w:cs="Times"/>
            <w:sz w:val="24"/>
            <w:szCs w:val="24"/>
            <w:rPrChange w:id="224"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cs="Times"/>
            <w:sz w:val="24"/>
            <w:szCs w:val="24"/>
            <w:rPrChange w:id="225" w:author="Trombitásné Dr. Domján Bernadett" w:date="2025-12-10T15:08:00Z" w16du:dateUtc="2025-12-10T14:08:00Z">
              <w:rPr>
                <w:rFonts w:ascii="Garamond" w:hAnsi="Garamond" w:cs="Times"/>
              </w:rPr>
            </w:rPrChange>
          </w:rPr>
          <w:t>személyek</w:t>
        </w:r>
        <w:proofErr w:type="spellEnd"/>
        <w:r w:rsidRPr="00E97FBC">
          <w:rPr>
            <w:rFonts w:ascii="Garamond" w:hAnsi="Garamond" w:cs="Times"/>
            <w:sz w:val="24"/>
            <w:szCs w:val="24"/>
            <w:rPrChange w:id="226" w:author="Trombitásné Dr. Domján Bernadett" w:date="2025-12-10T15:08:00Z" w16du:dateUtc="2025-12-10T14:08:00Z">
              <w:rPr>
                <w:rFonts w:ascii="Garamond" w:hAnsi="Garamond" w:cs="Times"/>
              </w:rPr>
            </w:rPrChange>
          </w:rPr>
          <w:t xml:space="preserve"> </w:t>
        </w:r>
        <w:proofErr w:type="spellStart"/>
        <w:r w:rsidRPr="00E97FBC">
          <w:rPr>
            <w:rFonts w:ascii="Garamond" w:hAnsi="Garamond"/>
            <w:sz w:val="24"/>
            <w:szCs w:val="24"/>
            <w:rPrChange w:id="227" w:author="Trombitásné Dr. Domján Bernadett" w:date="2025-12-10T15:08:00Z" w16du:dateUtc="2025-12-10T14:08:00Z">
              <w:rPr>
                <w:rFonts w:ascii="Garamond" w:hAnsi="Garamond"/>
              </w:rPr>
            </w:rPrChange>
          </w:rPr>
          <w:t>kötelesek</w:t>
        </w:r>
        <w:proofErr w:type="spellEnd"/>
        <w:r w:rsidRPr="00E97FBC">
          <w:rPr>
            <w:rFonts w:ascii="Garamond" w:hAnsi="Garamond"/>
            <w:sz w:val="24"/>
            <w:szCs w:val="24"/>
            <w:rPrChange w:id="22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29" w:author="Trombitásné Dr. Domján Bernadett" w:date="2025-12-10T15:08:00Z" w16du:dateUtc="2025-12-10T14:08:00Z">
              <w:rPr>
                <w:rFonts w:ascii="Garamond" w:hAnsi="Garamond"/>
              </w:rPr>
            </w:rPrChange>
          </w:rPr>
          <w:t>titoktartási</w:t>
        </w:r>
        <w:proofErr w:type="spellEnd"/>
        <w:r w:rsidRPr="00E97FBC">
          <w:rPr>
            <w:rFonts w:ascii="Garamond" w:hAnsi="Garamond"/>
            <w:sz w:val="24"/>
            <w:szCs w:val="24"/>
            <w:rPrChange w:id="230" w:author="Trombitásné Dr. Domján Bernadett" w:date="2025-12-10T15:08:00Z" w16du:dateUtc="2025-12-10T14:08:00Z">
              <w:rPr>
                <w:rFonts w:ascii="Garamond" w:hAnsi="Garamond"/>
              </w:rPr>
            </w:rPrChange>
          </w:rPr>
          <w:t xml:space="preserve"> és </w:t>
        </w:r>
        <w:proofErr w:type="spellStart"/>
        <w:r w:rsidRPr="00E97FBC">
          <w:rPr>
            <w:rFonts w:ascii="Garamond" w:hAnsi="Garamond"/>
            <w:sz w:val="24"/>
            <w:szCs w:val="24"/>
            <w:rPrChange w:id="231" w:author="Trombitásné Dr. Domján Bernadett" w:date="2025-12-10T15:08:00Z" w16du:dateUtc="2025-12-10T14:08:00Z">
              <w:rPr>
                <w:rFonts w:ascii="Garamond" w:hAnsi="Garamond"/>
              </w:rPr>
            </w:rPrChange>
          </w:rPr>
          <w:t>összeférhetetlenségi</w:t>
        </w:r>
        <w:proofErr w:type="spellEnd"/>
        <w:r w:rsidRPr="00E97FBC">
          <w:rPr>
            <w:rFonts w:ascii="Garamond" w:hAnsi="Garamond"/>
            <w:sz w:val="24"/>
            <w:szCs w:val="24"/>
            <w:rPrChange w:id="2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33" w:author="Trombitásné Dr. Domján Bernadett" w:date="2025-12-10T15:08:00Z" w16du:dateUtc="2025-12-10T14:08:00Z">
              <w:rPr>
                <w:rFonts w:ascii="Garamond" w:hAnsi="Garamond"/>
              </w:rPr>
            </w:rPrChange>
          </w:rPr>
          <w:t>nyilatkozatot</w:t>
        </w:r>
        <w:proofErr w:type="spellEnd"/>
        <w:r w:rsidRPr="00E97FBC">
          <w:rPr>
            <w:rFonts w:ascii="Garamond" w:hAnsi="Garamond"/>
            <w:sz w:val="24"/>
            <w:szCs w:val="24"/>
            <w:rPrChange w:id="23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35" w:author="Trombitásné Dr. Domján Bernadett" w:date="2025-12-10T15:08:00Z" w16du:dateUtc="2025-12-10T14:08:00Z">
              <w:rPr>
                <w:rFonts w:ascii="Garamond" w:hAnsi="Garamond"/>
              </w:rPr>
            </w:rPrChange>
          </w:rPr>
          <w:t>tenni</w:t>
        </w:r>
        <w:proofErr w:type="spellEnd"/>
        <w:r w:rsidRPr="00E97FBC">
          <w:rPr>
            <w:rFonts w:ascii="Garamond" w:hAnsi="Garamond"/>
            <w:sz w:val="24"/>
            <w:szCs w:val="24"/>
            <w:rPrChange w:id="23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37" w:author="Trombitásné Dr. Domján Bernadett" w:date="2025-12-10T15:08:00Z" w16du:dateUtc="2025-12-10T14:08:00Z">
              <w:rPr>
                <w:rFonts w:ascii="Garamond" w:hAnsi="Garamond"/>
              </w:rPr>
            </w:rPrChange>
          </w:rPr>
          <w:t>jelen</w:t>
        </w:r>
        <w:proofErr w:type="spellEnd"/>
        <w:r w:rsidRPr="00E97FBC">
          <w:rPr>
            <w:rFonts w:ascii="Garamond" w:hAnsi="Garamond"/>
            <w:sz w:val="24"/>
            <w:szCs w:val="24"/>
            <w:rPrChange w:id="2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39" w:author="Trombitásné Dr. Domján Bernadett" w:date="2025-12-10T15:08:00Z" w16du:dateUtc="2025-12-10T14:08:00Z">
              <w:rPr>
                <w:rFonts w:ascii="Garamond" w:hAnsi="Garamond"/>
              </w:rPr>
            </w:rPrChange>
          </w:rPr>
          <w:t>szabályzat</w:t>
        </w:r>
        <w:proofErr w:type="spellEnd"/>
        <w:r w:rsidRPr="00E97FBC">
          <w:rPr>
            <w:rFonts w:ascii="Garamond" w:hAnsi="Garamond"/>
            <w:sz w:val="24"/>
            <w:szCs w:val="24"/>
            <w:rPrChange w:id="240" w:author="Trombitásné Dr. Domján Bernadett" w:date="2025-12-10T15:08:00Z" w16du:dateUtc="2025-12-10T14:08:00Z">
              <w:rPr>
                <w:rFonts w:ascii="Garamond" w:hAnsi="Garamond"/>
              </w:rPr>
            </w:rPrChange>
          </w:rPr>
          <w:t xml:space="preserve"> </w:t>
        </w:r>
        <w:r w:rsidRPr="00E97FBC">
          <w:rPr>
            <w:rFonts w:ascii="Garamond" w:hAnsi="Garamond"/>
            <w:i/>
            <w:sz w:val="24"/>
            <w:szCs w:val="24"/>
            <w:rPrChange w:id="241" w:author="Trombitásné Dr. Domján Bernadett" w:date="2025-12-10T15:08:00Z" w16du:dateUtc="2025-12-10T14:08:00Z">
              <w:rPr>
                <w:rFonts w:ascii="Garamond" w:hAnsi="Garamond"/>
                <w:i/>
              </w:rPr>
            </w:rPrChange>
          </w:rPr>
          <w:t xml:space="preserve">1. </w:t>
        </w:r>
        <w:proofErr w:type="spellStart"/>
        <w:r w:rsidRPr="00E97FBC">
          <w:rPr>
            <w:rFonts w:ascii="Garamond" w:hAnsi="Garamond"/>
            <w:i/>
            <w:sz w:val="24"/>
            <w:szCs w:val="24"/>
            <w:rPrChange w:id="242" w:author="Trombitásné Dr. Domján Bernadett" w:date="2025-12-10T15:08:00Z" w16du:dateUtc="2025-12-10T14:08:00Z">
              <w:rPr>
                <w:rFonts w:ascii="Garamond" w:hAnsi="Garamond"/>
                <w:i/>
              </w:rPr>
            </w:rPrChange>
          </w:rPr>
          <w:t>sz</w:t>
        </w:r>
        <w:proofErr w:type="spellEnd"/>
        <w:r w:rsidRPr="00E97FBC">
          <w:rPr>
            <w:rFonts w:ascii="Garamond" w:hAnsi="Garamond"/>
            <w:i/>
            <w:sz w:val="24"/>
            <w:szCs w:val="24"/>
            <w:rPrChange w:id="243" w:author="Trombitásné Dr. Domján Bernadett" w:date="2025-12-10T15:08:00Z" w16du:dateUtc="2025-12-10T14:08:00Z">
              <w:rPr>
                <w:rFonts w:ascii="Garamond" w:hAnsi="Garamond"/>
                <w:i/>
              </w:rPr>
            </w:rPrChange>
          </w:rPr>
          <w:t xml:space="preserve">. </w:t>
        </w:r>
        <w:proofErr w:type="spellStart"/>
        <w:r w:rsidRPr="00E97FBC">
          <w:rPr>
            <w:rFonts w:ascii="Garamond" w:hAnsi="Garamond"/>
            <w:i/>
            <w:sz w:val="24"/>
            <w:szCs w:val="24"/>
            <w:rPrChange w:id="244" w:author="Trombitásné Dr. Domján Bernadett" w:date="2025-12-10T15:08:00Z" w16du:dateUtc="2025-12-10T14:08:00Z">
              <w:rPr>
                <w:rFonts w:ascii="Garamond" w:hAnsi="Garamond"/>
                <w:i/>
              </w:rPr>
            </w:rPrChange>
          </w:rPr>
          <w:t>melléklet</w:t>
        </w:r>
        <w:r w:rsidRPr="00E97FBC">
          <w:rPr>
            <w:rFonts w:ascii="Garamond" w:hAnsi="Garamond"/>
            <w:sz w:val="24"/>
            <w:szCs w:val="24"/>
            <w:rPrChange w:id="245" w:author="Trombitásné Dr. Domján Bernadett" w:date="2025-12-10T15:08:00Z" w16du:dateUtc="2025-12-10T14:08:00Z">
              <w:rPr>
                <w:rFonts w:ascii="Garamond" w:hAnsi="Garamond"/>
              </w:rPr>
            </w:rPrChange>
          </w:rPr>
          <w:t>e</w:t>
        </w:r>
        <w:proofErr w:type="spellEnd"/>
        <w:r w:rsidRPr="00E97FBC">
          <w:rPr>
            <w:rFonts w:ascii="Garamond" w:hAnsi="Garamond"/>
            <w:sz w:val="24"/>
            <w:szCs w:val="24"/>
            <w:rPrChange w:id="24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47" w:author="Trombitásné Dr. Domján Bernadett" w:date="2025-12-10T15:08:00Z" w16du:dateUtc="2025-12-10T14:08:00Z">
              <w:rPr>
                <w:rFonts w:ascii="Garamond" w:hAnsi="Garamond"/>
              </w:rPr>
            </w:rPrChange>
          </w:rPr>
          <w:t>szerint</w:t>
        </w:r>
        <w:proofErr w:type="spellEnd"/>
        <w:r w:rsidRPr="00E97FBC">
          <w:rPr>
            <w:rFonts w:ascii="Garamond" w:hAnsi="Garamond"/>
            <w:sz w:val="24"/>
            <w:szCs w:val="24"/>
            <w:rPrChange w:id="248" w:author="Trombitásné Dr. Domján Bernadett" w:date="2025-12-10T15:08:00Z" w16du:dateUtc="2025-12-10T14:08:00Z">
              <w:rPr>
                <w:rFonts w:ascii="Garamond" w:hAnsi="Garamond"/>
              </w:rPr>
            </w:rPrChange>
          </w:rPr>
          <w:t>).</w:t>
        </w:r>
      </w:ins>
    </w:p>
    <w:p w14:paraId="16DB52C4" w14:textId="77777777" w:rsidR="00E55330" w:rsidRPr="00E97FBC" w:rsidRDefault="00E55330" w:rsidP="008A735D">
      <w:pPr>
        <w:ind w:left="709" w:right="1416"/>
        <w:jc w:val="both"/>
        <w:rPr>
          <w:ins w:id="249" w:author="Trombitásné Dr. Domján Bernadett" w:date="2025-12-10T15:06:00Z" w16du:dateUtc="2025-12-10T14:06:00Z"/>
          <w:rFonts w:ascii="Garamond" w:hAnsi="Garamond"/>
          <w:sz w:val="24"/>
          <w:szCs w:val="24"/>
          <w:rPrChange w:id="250" w:author="Trombitásné Dr. Domján Bernadett" w:date="2025-12-10T15:08:00Z" w16du:dateUtc="2025-12-10T14:08:00Z">
            <w:rPr>
              <w:ins w:id="251" w:author="Trombitásné Dr. Domján Bernadett" w:date="2025-12-10T15:06:00Z" w16du:dateUtc="2025-12-10T14:06:00Z"/>
              <w:rFonts w:ascii="Garamond" w:hAnsi="Garamond"/>
            </w:rPr>
          </w:rPrChange>
        </w:rPr>
        <w:pPrChange w:id="252" w:author="Trombitásné Dr. Domján Bernadett" w:date="2025-12-10T15:07:00Z" w16du:dateUtc="2025-12-10T14:07:00Z">
          <w:pPr>
            <w:ind w:left="426"/>
            <w:jc w:val="both"/>
          </w:pPr>
        </w:pPrChange>
      </w:pPr>
    </w:p>
    <w:p w14:paraId="7702E0F2" w14:textId="77777777" w:rsidR="00E55330" w:rsidRPr="00E97FBC" w:rsidRDefault="00E55330" w:rsidP="008A735D">
      <w:pPr>
        <w:ind w:left="709" w:right="1416"/>
        <w:jc w:val="both"/>
        <w:rPr>
          <w:ins w:id="253" w:author="Trombitásné Dr. Domján Bernadett" w:date="2025-12-10T15:06:00Z" w16du:dateUtc="2025-12-10T14:06:00Z"/>
          <w:rFonts w:ascii="Garamond" w:hAnsi="Garamond"/>
          <w:sz w:val="24"/>
          <w:szCs w:val="24"/>
          <w:rPrChange w:id="254" w:author="Trombitásné Dr. Domján Bernadett" w:date="2025-12-10T15:08:00Z" w16du:dateUtc="2025-12-10T14:08:00Z">
            <w:rPr>
              <w:ins w:id="255" w:author="Trombitásné Dr. Domján Bernadett" w:date="2025-12-10T15:06:00Z" w16du:dateUtc="2025-12-10T14:06:00Z"/>
              <w:rFonts w:ascii="Garamond" w:hAnsi="Garamond"/>
            </w:rPr>
          </w:rPrChange>
        </w:rPr>
        <w:pPrChange w:id="256" w:author="Trombitásné Dr. Domján Bernadett" w:date="2025-12-10T15:07:00Z" w16du:dateUtc="2025-12-10T14:07:00Z">
          <w:pPr>
            <w:ind w:left="426"/>
            <w:jc w:val="both"/>
          </w:pPr>
        </w:pPrChange>
      </w:pPr>
      <w:ins w:id="257" w:author="Trombitásné Dr. Domján Bernadett" w:date="2025-12-10T15:06:00Z" w16du:dateUtc="2025-12-10T14:06:00Z">
        <w:r w:rsidRPr="00E97FBC">
          <w:rPr>
            <w:rFonts w:ascii="Garamond" w:hAnsi="Garamond"/>
            <w:sz w:val="24"/>
            <w:szCs w:val="24"/>
            <w:rPrChange w:id="258" w:author="Trombitásné Dr. Domján Bernadett" w:date="2025-12-10T15:08:00Z" w16du:dateUtc="2025-12-10T14:08:00Z">
              <w:rPr>
                <w:rFonts w:ascii="Garamond" w:hAnsi="Garamond"/>
              </w:rPr>
            </w:rPrChange>
          </w:rPr>
          <w:t xml:space="preserve">22.B. A </w:t>
        </w:r>
        <w:proofErr w:type="spellStart"/>
        <w:r w:rsidRPr="00E97FBC">
          <w:rPr>
            <w:rFonts w:ascii="Garamond" w:hAnsi="Garamond"/>
            <w:sz w:val="24"/>
            <w:szCs w:val="24"/>
            <w:rPrChange w:id="259" w:author="Trombitásné Dr. Domján Bernadett" w:date="2025-12-10T15:08:00Z" w16du:dateUtc="2025-12-10T14:08:00Z">
              <w:rPr>
                <w:rFonts w:ascii="Garamond" w:hAnsi="Garamond"/>
              </w:rPr>
            </w:rPrChange>
          </w:rPr>
          <w:t>titoktartási</w:t>
        </w:r>
        <w:proofErr w:type="spellEnd"/>
        <w:r w:rsidRPr="00E97FBC">
          <w:rPr>
            <w:rFonts w:ascii="Garamond" w:hAnsi="Garamond"/>
            <w:sz w:val="24"/>
            <w:szCs w:val="24"/>
            <w:rPrChange w:id="260" w:author="Trombitásné Dr. Domján Bernadett" w:date="2025-12-10T15:08:00Z" w16du:dateUtc="2025-12-10T14:08:00Z">
              <w:rPr>
                <w:rFonts w:ascii="Garamond" w:hAnsi="Garamond"/>
              </w:rPr>
            </w:rPrChange>
          </w:rPr>
          <w:t xml:space="preserve"> és </w:t>
        </w:r>
        <w:proofErr w:type="spellStart"/>
        <w:r w:rsidRPr="00E97FBC">
          <w:rPr>
            <w:rFonts w:ascii="Garamond" w:hAnsi="Garamond"/>
            <w:sz w:val="24"/>
            <w:szCs w:val="24"/>
            <w:rPrChange w:id="261" w:author="Trombitásné Dr. Domján Bernadett" w:date="2025-12-10T15:08:00Z" w16du:dateUtc="2025-12-10T14:08:00Z">
              <w:rPr>
                <w:rFonts w:ascii="Garamond" w:hAnsi="Garamond"/>
              </w:rPr>
            </w:rPrChange>
          </w:rPr>
          <w:t>összeférhetetlenségi</w:t>
        </w:r>
        <w:proofErr w:type="spellEnd"/>
        <w:r w:rsidRPr="00E97FBC">
          <w:rPr>
            <w:rFonts w:ascii="Garamond" w:hAnsi="Garamond"/>
            <w:sz w:val="24"/>
            <w:szCs w:val="24"/>
            <w:rPrChange w:id="26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63" w:author="Trombitásné Dr. Domján Bernadett" w:date="2025-12-10T15:08:00Z" w16du:dateUtc="2025-12-10T14:08:00Z">
              <w:rPr>
                <w:rFonts w:ascii="Garamond" w:hAnsi="Garamond"/>
              </w:rPr>
            </w:rPrChange>
          </w:rPr>
          <w:t>nyilatkozatot</w:t>
        </w:r>
        <w:proofErr w:type="spellEnd"/>
        <w:r w:rsidRPr="00E97FBC">
          <w:rPr>
            <w:rFonts w:ascii="Garamond" w:hAnsi="Garamond"/>
            <w:sz w:val="24"/>
            <w:szCs w:val="24"/>
            <w:rPrChange w:id="264"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265" w:author="Trombitásné Dr. Domján Bernadett" w:date="2025-12-10T15:08:00Z" w16du:dateUtc="2025-12-10T14:08:00Z">
              <w:rPr>
                <w:rFonts w:ascii="Garamond" w:hAnsi="Garamond"/>
              </w:rPr>
            </w:rPrChange>
          </w:rPr>
          <w:t>nyilatkozattételre</w:t>
        </w:r>
        <w:proofErr w:type="spellEnd"/>
        <w:r w:rsidRPr="00E97FBC">
          <w:rPr>
            <w:rFonts w:ascii="Garamond" w:hAnsi="Garamond"/>
            <w:sz w:val="24"/>
            <w:szCs w:val="24"/>
            <w:rPrChange w:id="26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67" w:author="Trombitásné Dr. Domján Bernadett" w:date="2025-12-10T15:08:00Z" w16du:dateUtc="2025-12-10T14:08:00Z">
              <w:rPr>
                <w:rFonts w:ascii="Garamond" w:hAnsi="Garamond"/>
              </w:rPr>
            </w:rPrChange>
          </w:rPr>
          <w:t>köteles</w:t>
        </w:r>
        <w:proofErr w:type="spellEnd"/>
        <w:r w:rsidRPr="00E97FBC">
          <w:rPr>
            <w:rFonts w:ascii="Garamond" w:hAnsi="Garamond"/>
            <w:sz w:val="24"/>
            <w:szCs w:val="24"/>
            <w:rPrChange w:id="26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69" w:author="Trombitásné Dr. Domján Bernadett" w:date="2025-12-10T15:08:00Z" w16du:dateUtc="2025-12-10T14:08:00Z">
              <w:rPr>
                <w:rFonts w:ascii="Garamond" w:hAnsi="Garamond"/>
              </w:rPr>
            </w:rPrChange>
          </w:rPr>
          <w:t>személyeknek</w:t>
        </w:r>
        <w:proofErr w:type="spellEnd"/>
        <w:r w:rsidRPr="00E97FBC">
          <w:rPr>
            <w:rFonts w:ascii="Garamond" w:hAnsi="Garamond"/>
            <w:sz w:val="24"/>
            <w:szCs w:val="24"/>
            <w:rPrChange w:id="27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71"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27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73" w:author="Trombitásné Dr. Domján Bernadett" w:date="2025-12-10T15:08:00Z" w16du:dateUtc="2025-12-10T14:08:00Z">
              <w:rPr>
                <w:rFonts w:ascii="Garamond" w:hAnsi="Garamond"/>
              </w:rPr>
            </w:rPrChange>
          </w:rPr>
          <w:t>egyes</w:t>
        </w:r>
        <w:proofErr w:type="spellEnd"/>
        <w:r w:rsidRPr="00E97FBC">
          <w:rPr>
            <w:rFonts w:ascii="Garamond" w:hAnsi="Garamond"/>
            <w:sz w:val="24"/>
            <w:szCs w:val="24"/>
            <w:rPrChange w:id="27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75"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27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77" w:author="Trombitásné Dr. Domján Bernadett" w:date="2025-12-10T15:08:00Z" w16du:dateUtc="2025-12-10T14:08:00Z">
              <w:rPr>
                <w:rFonts w:ascii="Garamond" w:hAnsi="Garamond"/>
              </w:rPr>
            </w:rPrChange>
          </w:rPr>
          <w:t>eljárási</w:t>
        </w:r>
        <w:proofErr w:type="spellEnd"/>
        <w:r w:rsidRPr="00E97FBC">
          <w:rPr>
            <w:rFonts w:ascii="Garamond" w:hAnsi="Garamond"/>
            <w:sz w:val="24"/>
            <w:szCs w:val="24"/>
            <w:rPrChange w:id="27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79" w:author="Trombitásné Dr. Domján Bernadett" w:date="2025-12-10T15:08:00Z" w16du:dateUtc="2025-12-10T14:08:00Z">
              <w:rPr>
                <w:rFonts w:ascii="Garamond" w:hAnsi="Garamond"/>
              </w:rPr>
            </w:rPrChange>
          </w:rPr>
          <w:t>folyamatokhoz</w:t>
        </w:r>
        <w:proofErr w:type="spellEnd"/>
        <w:r w:rsidRPr="00E97FBC">
          <w:rPr>
            <w:rFonts w:ascii="Garamond" w:hAnsi="Garamond"/>
            <w:sz w:val="24"/>
            <w:szCs w:val="24"/>
            <w:rPrChange w:id="28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81" w:author="Trombitásné Dr. Domján Bernadett" w:date="2025-12-10T15:08:00Z" w16du:dateUtc="2025-12-10T14:08:00Z">
              <w:rPr>
                <w:rFonts w:ascii="Garamond" w:hAnsi="Garamond"/>
              </w:rPr>
            </w:rPrChange>
          </w:rPr>
          <w:t>kapcsolódóan</w:t>
        </w:r>
        <w:proofErr w:type="spellEnd"/>
        <w:r w:rsidRPr="00E97FBC">
          <w:rPr>
            <w:rFonts w:ascii="Garamond" w:hAnsi="Garamond"/>
            <w:sz w:val="24"/>
            <w:szCs w:val="24"/>
            <w:rPrChange w:id="2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83"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28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85" w:author="Trombitásné Dr. Domján Bernadett" w:date="2025-12-10T15:08:00Z" w16du:dateUtc="2025-12-10T14:08:00Z">
              <w:rPr>
                <w:rFonts w:ascii="Garamond" w:hAnsi="Garamond"/>
              </w:rPr>
            </w:rPrChange>
          </w:rPr>
          <w:t>adott</w:t>
        </w:r>
        <w:proofErr w:type="spellEnd"/>
        <w:r w:rsidRPr="00E97FBC">
          <w:rPr>
            <w:rFonts w:ascii="Garamond" w:hAnsi="Garamond"/>
            <w:sz w:val="24"/>
            <w:szCs w:val="24"/>
            <w:rPrChange w:id="28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87" w:author="Trombitásné Dr. Domján Bernadett" w:date="2025-12-10T15:08:00Z" w16du:dateUtc="2025-12-10T14:08:00Z">
              <w:rPr>
                <w:rFonts w:ascii="Garamond" w:hAnsi="Garamond"/>
              </w:rPr>
            </w:rPrChange>
          </w:rPr>
          <w:t>eljárási</w:t>
        </w:r>
        <w:proofErr w:type="spellEnd"/>
        <w:r w:rsidRPr="00E97FBC">
          <w:rPr>
            <w:rFonts w:ascii="Garamond" w:hAnsi="Garamond"/>
            <w:sz w:val="24"/>
            <w:szCs w:val="24"/>
            <w:rPrChange w:id="28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89" w:author="Trombitásné Dr. Domján Bernadett" w:date="2025-12-10T15:08:00Z" w16du:dateUtc="2025-12-10T14:08:00Z">
              <w:rPr>
                <w:rFonts w:ascii="Garamond" w:hAnsi="Garamond"/>
              </w:rPr>
            </w:rPrChange>
          </w:rPr>
          <w:t>folyamatot</w:t>
        </w:r>
        <w:proofErr w:type="spellEnd"/>
        <w:r w:rsidRPr="00E97FBC">
          <w:rPr>
            <w:rFonts w:ascii="Garamond" w:hAnsi="Garamond"/>
            <w:sz w:val="24"/>
            <w:szCs w:val="24"/>
            <w:rPrChange w:id="290"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291"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29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93" w:author="Trombitásné Dr. Domján Bernadett" w:date="2025-12-10T15:08:00Z" w16du:dateUtc="2025-12-10T14:08:00Z">
              <w:rPr>
                <w:rFonts w:ascii="Garamond" w:hAnsi="Garamond"/>
              </w:rPr>
            </w:rPrChange>
          </w:rPr>
          <w:t>első</w:t>
        </w:r>
        <w:proofErr w:type="spellEnd"/>
        <w:r w:rsidRPr="00E97FBC">
          <w:rPr>
            <w:rFonts w:ascii="Garamond" w:hAnsi="Garamond"/>
            <w:sz w:val="24"/>
            <w:szCs w:val="24"/>
            <w:rPrChange w:id="29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95" w:author="Trombitásné Dr. Domján Bernadett" w:date="2025-12-10T15:08:00Z" w16du:dateUtc="2025-12-10T14:08:00Z">
              <w:rPr>
                <w:rFonts w:ascii="Garamond" w:hAnsi="Garamond"/>
              </w:rPr>
            </w:rPrChange>
          </w:rPr>
          <w:t>tényleges</w:t>
        </w:r>
        <w:proofErr w:type="spellEnd"/>
        <w:r w:rsidRPr="00E97FBC">
          <w:rPr>
            <w:rFonts w:ascii="Garamond" w:hAnsi="Garamond"/>
            <w:sz w:val="24"/>
            <w:szCs w:val="24"/>
            <w:rPrChange w:id="29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297" w:author="Trombitásné Dr. Domján Bernadett" w:date="2025-12-10T15:08:00Z" w16du:dateUtc="2025-12-10T14:08:00Z">
              <w:rPr>
                <w:rFonts w:ascii="Garamond" w:hAnsi="Garamond"/>
              </w:rPr>
            </w:rPrChange>
          </w:rPr>
          <w:t>tevékenységet</w:t>
        </w:r>
        <w:proofErr w:type="spellEnd"/>
        <w:r w:rsidRPr="00E97FBC">
          <w:rPr>
            <w:rFonts w:ascii="Garamond" w:hAnsi="Garamond"/>
            <w:sz w:val="24"/>
            <w:szCs w:val="24"/>
            <w:rPrChange w:id="298"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299" w:author="Trombitásné Dr. Domján Bernadett" w:date="2025-12-10T15:08:00Z" w16du:dateUtc="2025-12-10T14:08:00Z">
              <w:rPr>
                <w:rFonts w:ascii="Garamond" w:hAnsi="Garamond"/>
              </w:rPr>
            </w:rPrChange>
          </w:rPr>
          <w:t>megelőzően</w:t>
        </w:r>
        <w:proofErr w:type="spellEnd"/>
        <w:r w:rsidRPr="00E97FBC">
          <w:rPr>
            <w:rFonts w:ascii="Garamond" w:hAnsi="Garamond"/>
            <w:sz w:val="24"/>
            <w:szCs w:val="24"/>
            <w:rPrChange w:id="30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01"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30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03" w:author="Trombitásné Dr. Domján Bernadett" w:date="2025-12-10T15:08:00Z" w16du:dateUtc="2025-12-10T14:08:00Z">
              <w:rPr>
                <w:rFonts w:ascii="Garamond" w:hAnsi="Garamond"/>
              </w:rPr>
            </w:rPrChange>
          </w:rPr>
          <w:t>adott</w:t>
        </w:r>
        <w:proofErr w:type="spellEnd"/>
        <w:r w:rsidRPr="00E97FBC">
          <w:rPr>
            <w:rFonts w:ascii="Garamond" w:hAnsi="Garamond"/>
            <w:sz w:val="24"/>
            <w:szCs w:val="24"/>
            <w:rPrChange w:id="30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05" w:author="Trombitásné Dr. Domján Bernadett" w:date="2025-12-10T15:08:00Z" w16du:dateUtc="2025-12-10T14:08:00Z">
              <w:rPr>
                <w:rFonts w:ascii="Garamond" w:hAnsi="Garamond"/>
              </w:rPr>
            </w:rPrChange>
          </w:rPr>
          <w:t>folyamatba</w:t>
        </w:r>
        <w:proofErr w:type="spellEnd"/>
        <w:r w:rsidRPr="00E97FBC">
          <w:rPr>
            <w:rFonts w:ascii="Garamond" w:hAnsi="Garamond"/>
            <w:sz w:val="24"/>
            <w:szCs w:val="24"/>
            <w:rPrChange w:id="30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07" w:author="Trombitásné Dr. Domján Bernadett" w:date="2025-12-10T15:08:00Z" w16du:dateUtc="2025-12-10T14:08:00Z">
              <w:rPr>
                <w:rFonts w:ascii="Garamond" w:hAnsi="Garamond"/>
              </w:rPr>
            </w:rPrChange>
          </w:rPr>
          <w:t>való</w:t>
        </w:r>
        <w:proofErr w:type="spellEnd"/>
        <w:r w:rsidRPr="00E97FBC">
          <w:rPr>
            <w:rFonts w:ascii="Garamond" w:hAnsi="Garamond"/>
            <w:sz w:val="24"/>
            <w:szCs w:val="24"/>
            <w:rPrChange w:id="30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09" w:author="Trombitásné Dr. Domján Bernadett" w:date="2025-12-10T15:08:00Z" w16du:dateUtc="2025-12-10T14:08:00Z">
              <w:rPr>
                <w:rFonts w:ascii="Garamond" w:hAnsi="Garamond"/>
              </w:rPr>
            </w:rPrChange>
          </w:rPr>
          <w:t>bevonásuk</w:t>
        </w:r>
        <w:proofErr w:type="spellEnd"/>
        <w:r w:rsidRPr="00E97FBC">
          <w:rPr>
            <w:rFonts w:ascii="Garamond" w:hAnsi="Garamond"/>
            <w:sz w:val="24"/>
            <w:szCs w:val="24"/>
            <w:rPrChange w:id="31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11" w:author="Trombitásné Dr. Domján Bernadett" w:date="2025-12-10T15:08:00Z" w16du:dateUtc="2025-12-10T14:08:00Z">
              <w:rPr>
                <w:rFonts w:ascii="Garamond" w:hAnsi="Garamond"/>
              </w:rPr>
            </w:rPrChange>
          </w:rPr>
          <w:t>időpontjában</w:t>
        </w:r>
        <w:proofErr w:type="spellEnd"/>
        <w:r w:rsidRPr="00E97FBC">
          <w:rPr>
            <w:rFonts w:ascii="Garamond" w:hAnsi="Garamond"/>
            <w:sz w:val="24"/>
            <w:szCs w:val="24"/>
            <w:rPrChange w:id="31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13" w:author="Trombitásné Dr. Domján Bernadett" w:date="2025-12-10T15:08:00Z" w16du:dateUtc="2025-12-10T14:08:00Z">
              <w:rPr>
                <w:rFonts w:ascii="Garamond" w:hAnsi="Garamond"/>
              </w:rPr>
            </w:rPrChange>
          </w:rPr>
          <w:t>szükséges</w:t>
        </w:r>
        <w:proofErr w:type="spellEnd"/>
        <w:r w:rsidRPr="00E97FBC">
          <w:rPr>
            <w:rFonts w:ascii="Garamond" w:hAnsi="Garamond"/>
            <w:sz w:val="24"/>
            <w:szCs w:val="24"/>
            <w:rPrChange w:id="31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15" w:author="Trombitásné Dr. Domján Bernadett" w:date="2025-12-10T15:08:00Z" w16du:dateUtc="2025-12-10T14:08:00Z">
              <w:rPr>
                <w:rFonts w:ascii="Garamond" w:hAnsi="Garamond"/>
              </w:rPr>
            </w:rPrChange>
          </w:rPr>
          <w:t>megtenniük</w:t>
        </w:r>
        <w:proofErr w:type="spellEnd"/>
        <w:r w:rsidRPr="00E97FBC">
          <w:rPr>
            <w:rFonts w:ascii="Garamond" w:hAnsi="Garamond"/>
            <w:sz w:val="24"/>
            <w:szCs w:val="24"/>
            <w:rPrChange w:id="31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17" w:author="Trombitásné Dr. Domján Bernadett" w:date="2025-12-10T15:08:00Z" w16du:dateUtc="2025-12-10T14:08:00Z">
              <w:rPr>
                <w:rFonts w:ascii="Garamond" w:hAnsi="Garamond"/>
              </w:rPr>
            </w:rPrChange>
          </w:rPr>
          <w:t>Amennyiben</w:t>
        </w:r>
        <w:proofErr w:type="spellEnd"/>
        <w:r w:rsidRPr="00E97FBC">
          <w:rPr>
            <w:rFonts w:ascii="Garamond" w:hAnsi="Garamond"/>
            <w:sz w:val="24"/>
            <w:szCs w:val="24"/>
            <w:rPrChange w:id="31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19"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32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21" w:author="Trombitásné Dr. Domján Bernadett" w:date="2025-12-10T15:08:00Z" w16du:dateUtc="2025-12-10T14:08:00Z">
              <w:rPr>
                <w:rFonts w:ascii="Garamond" w:hAnsi="Garamond"/>
              </w:rPr>
            </w:rPrChange>
          </w:rPr>
          <w:t>adott</w:t>
        </w:r>
        <w:proofErr w:type="spellEnd"/>
        <w:r w:rsidRPr="00E97FBC">
          <w:rPr>
            <w:rFonts w:ascii="Garamond" w:hAnsi="Garamond"/>
            <w:sz w:val="24"/>
            <w:szCs w:val="24"/>
            <w:rPrChange w:id="32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23" w:author="Trombitásné Dr. Domján Bernadett" w:date="2025-12-10T15:08:00Z" w16du:dateUtc="2025-12-10T14:08:00Z">
              <w:rPr>
                <w:rFonts w:ascii="Garamond" w:hAnsi="Garamond"/>
              </w:rPr>
            </w:rPrChange>
          </w:rPr>
          <w:t>személy</w:t>
        </w:r>
        <w:proofErr w:type="spellEnd"/>
        <w:r w:rsidRPr="00E97FBC">
          <w:rPr>
            <w:rFonts w:ascii="Garamond" w:hAnsi="Garamond"/>
            <w:sz w:val="24"/>
            <w:szCs w:val="24"/>
            <w:rPrChange w:id="32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25" w:author="Trombitásné Dr. Domján Bernadett" w:date="2025-12-10T15:08:00Z" w16du:dateUtc="2025-12-10T14:08:00Z">
              <w:rPr>
                <w:rFonts w:ascii="Garamond" w:hAnsi="Garamond"/>
              </w:rPr>
            </w:rPrChange>
          </w:rPr>
          <w:t>több</w:t>
        </w:r>
        <w:proofErr w:type="spellEnd"/>
        <w:r w:rsidRPr="00E97FBC">
          <w:rPr>
            <w:rFonts w:ascii="Garamond" w:hAnsi="Garamond"/>
            <w:sz w:val="24"/>
            <w:szCs w:val="24"/>
            <w:rPrChange w:id="32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27" w:author="Trombitásné Dr. Domján Bernadett" w:date="2025-12-10T15:08:00Z" w16du:dateUtc="2025-12-10T14:08:00Z">
              <w:rPr>
                <w:rFonts w:ascii="Garamond" w:hAnsi="Garamond"/>
              </w:rPr>
            </w:rPrChange>
          </w:rPr>
          <w:t>eljárási</w:t>
        </w:r>
        <w:proofErr w:type="spellEnd"/>
        <w:r w:rsidRPr="00E97FBC">
          <w:rPr>
            <w:rFonts w:ascii="Garamond" w:hAnsi="Garamond"/>
            <w:sz w:val="24"/>
            <w:szCs w:val="24"/>
            <w:rPrChange w:id="32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29" w:author="Trombitásné Dr. Domján Bernadett" w:date="2025-12-10T15:08:00Z" w16du:dateUtc="2025-12-10T14:08:00Z">
              <w:rPr>
                <w:rFonts w:ascii="Garamond" w:hAnsi="Garamond"/>
              </w:rPr>
            </w:rPrChange>
          </w:rPr>
          <w:t>folyamatban</w:t>
        </w:r>
        <w:proofErr w:type="spellEnd"/>
        <w:r w:rsidRPr="00E97FBC">
          <w:rPr>
            <w:rFonts w:ascii="Garamond" w:hAnsi="Garamond"/>
            <w:sz w:val="24"/>
            <w:szCs w:val="24"/>
            <w:rPrChange w:id="330" w:author="Trombitásné Dr. Domján Bernadett" w:date="2025-12-10T15:08:00Z" w16du:dateUtc="2025-12-10T14:08:00Z">
              <w:rPr>
                <w:rFonts w:ascii="Garamond" w:hAnsi="Garamond"/>
              </w:rPr>
            </w:rPrChange>
          </w:rPr>
          <w:t xml:space="preserve"> is </w:t>
        </w:r>
        <w:proofErr w:type="spellStart"/>
        <w:r w:rsidRPr="00E97FBC">
          <w:rPr>
            <w:rFonts w:ascii="Garamond" w:hAnsi="Garamond"/>
            <w:sz w:val="24"/>
            <w:szCs w:val="24"/>
            <w:rPrChange w:id="331"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3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33" w:author="Trombitásné Dr. Domján Bernadett" w:date="2025-12-10T15:08:00Z" w16du:dateUtc="2025-12-10T14:08:00Z">
              <w:rPr>
                <w:rFonts w:ascii="Garamond" w:hAnsi="Garamond"/>
              </w:rPr>
            </w:rPrChange>
          </w:rPr>
          <w:t>vesz</w:t>
        </w:r>
        <w:proofErr w:type="spellEnd"/>
        <w:r w:rsidRPr="00E97FBC">
          <w:rPr>
            <w:rFonts w:ascii="Garamond" w:hAnsi="Garamond"/>
            <w:sz w:val="24"/>
            <w:szCs w:val="24"/>
            <w:rPrChange w:id="33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35" w:author="Trombitásné Dr. Domján Bernadett" w:date="2025-12-10T15:08:00Z" w16du:dateUtc="2025-12-10T14:08:00Z">
              <w:rPr>
                <w:rFonts w:ascii="Garamond" w:hAnsi="Garamond"/>
              </w:rPr>
            </w:rPrChange>
          </w:rPr>
          <w:t>akkor</w:t>
        </w:r>
        <w:proofErr w:type="spellEnd"/>
        <w:r w:rsidRPr="00E97FBC">
          <w:rPr>
            <w:rFonts w:ascii="Garamond" w:hAnsi="Garamond"/>
            <w:sz w:val="24"/>
            <w:szCs w:val="24"/>
            <w:rPrChange w:id="33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337" w:author="Trombitásné Dr. Domján Bernadett" w:date="2025-12-10T15:08:00Z" w16du:dateUtc="2025-12-10T14:08:00Z">
              <w:rPr>
                <w:rFonts w:ascii="Garamond" w:hAnsi="Garamond"/>
              </w:rPr>
            </w:rPrChange>
          </w:rPr>
          <w:t>nyilatkozatot</w:t>
        </w:r>
        <w:proofErr w:type="spellEnd"/>
        <w:r w:rsidRPr="00E97FBC">
          <w:rPr>
            <w:rFonts w:ascii="Garamond" w:hAnsi="Garamond"/>
            <w:sz w:val="24"/>
            <w:szCs w:val="24"/>
            <w:rPrChange w:id="3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39" w:author="Trombitásné Dr. Domján Bernadett" w:date="2025-12-10T15:08:00Z" w16du:dateUtc="2025-12-10T14:08:00Z">
              <w:rPr>
                <w:rFonts w:ascii="Garamond" w:hAnsi="Garamond"/>
              </w:rPr>
            </w:rPrChange>
          </w:rPr>
          <w:t>minden</w:t>
        </w:r>
        <w:proofErr w:type="spellEnd"/>
        <w:r w:rsidRPr="00E97FBC">
          <w:rPr>
            <w:rFonts w:ascii="Garamond" w:hAnsi="Garamond"/>
            <w:sz w:val="24"/>
            <w:szCs w:val="24"/>
            <w:rPrChange w:id="34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41" w:author="Trombitásné Dr. Domján Bernadett" w:date="2025-12-10T15:08:00Z" w16du:dateUtc="2025-12-10T14:08:00Z">
              <w:rPr>
                <w:rFonts w:ascii="Garamond" w:hAnsi="Garamond"/>
              </w:rPr>
            </w:rPrChange>
          </w:rPr>
          <w:t>folyamathoz</w:t>
        </w:r>
        <w:proofErr w:type="spellEnd"/>
        <w:r w:rsidRPr="00E97FBC">
          <w:rPr>
            <w:rFonts w:ascii="Garamond" w:hAnsi="Garamond"/>
            <w:sz w:val="24"/>
            <w:szCs w:val="24"/>
            <w:rPrChange w:id="34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43" w:author="Trombitásné Dr. Domján Bernadett" w:date="2025-12-10T15:08:00Z" w16du:dateUtc="2025-12-10T14:08:00Z">
              <w:rPr>
                <w:rFonts w:ascii="Garamond" w:hAnsi="Garamond"/>
              </w:rPr>
            </w:rPrChange>
          </w:rPr>
          <w:t>kapcsolódóan</w:t>
        </w:r>
        <w:proofErr w:type="spellEnd"/>
        <w:r w:rsidRPr="00E97FBC">
          <w:rPr>
            <w:rFonts w:ascii="Garamond" w:hAnsi="Garamond"/>
            <w:sz w:val="24"/>
            <w:szCs w:val="24"/>
            <w:rPrChange w:id="34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45" w:author="Trombitásné Dr. Domján Bernadett" w:date="2025-12-10T15:08:00Z" w16du:dateUtc="2025-12-10T14:08:00Z">
              <w:rPr>
                <w:rFonts w:ascii="Garamond" w:hAnsi="Garamond"/>
              </w:rPr>
            </w:rPrChange>
          </w:rPr>
          <w:t>külön-külön</w:t>
        </w:r>
        <w:proofErr w:type="spellEnd"/>
        <w:r w:rsidRPr="00E97FBC">
          <w:rPr>
            <w:rFonts w:ascii="Garamond" w:hAnsi="Garamond"/>
            <w:sz w:val="24"/>
            <w:szCs w:val="24"/>
            <w:rPrChange w:id="34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47" w:author="Trombitásné Dr. Domján Bernadett" w:date="2025-12-10T15:08:00Z" w16du:dateUtc="2025-12-10T14:08:00Z">
              <w:rPr>
                <w:rFonts w:ascii="Garamond" w:hAnsi="Garamond"/>
              </w:rPr>
            </w:rPrChange>
          </w:rPr>
          <w:t>kell</w:t>
        </w:r>
        <w:proofErr w:type="spellEnd"/>
        <w:r w:rsidRPr="00E97FBC">
          <w:rPr>
            <w:rFonts w:ascii="Garamond" w:hAnsi="Garamond"/>
            <w:sz w:val="24"/>
            <w:szCs w:val="24"/>
            <w:rPrChange w:id="34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49" w:author="Trombitásné Dr. Domján Bernadett" w:date="2025-12-10T15:08:00Z" w16du:dateUtc="2025-12-10T14:08:00Z">
              <w:rPr>
                <w:rFonts w:ascii="Garamond" w:hAnsi="Garamond"/>
              </w:rPr>
            </w:rPrChange>
          </w:rPr>
          <w:t>megtennie</w:t>
        </w:r>
        <w:proofErr w:type="spellEnd"/>
        <w:r w:rsidRPr="00E97FBC">
          <w:rPr>
            <w:rFonts w:ascii="Garamond" w:hAnsi="Garamond"/>
            <w:sz w:val="24"/>
            <w:szCs w:val="24"/>
            <w:rPrChange w:id="350" w:author="Trombitásné Dr. Domján Bernadett" w:date="2025-12-10T15:08:00Z" w16du:dateUtc="2025-12-10T14:08:00Z">
              <w:rPr>
                <w:rFonts w:ascii="Garamond" w:hAnsi="Garamond"/>
              </w:rPr>
            </w:rPrChange>
          </w:rPr>
          <w:t>.</w:t>
        </w:r>
      </w:ins>
    </w:p>
    <w:p w14:paraId="447CA983" w14:textId="77777777" w:rsidR="00E55330" w:rsidRPr="00E97FBC" w:rsidRDefault="00E55330" w:rsidP="008A735D">
      <w:pPr>
        <w:ind w:left="709" w:right="1416"/>
        <w:rPr>
          <w:ins w:id="351" w:author="Trombitásné Dr. Domján Bernadett" w:date="2025-12-10T15:06:00Z" w16du:dateUtc="2025-12-10T14:06:00Z"/>
          <w:rFonts w:ascii="Garamond" w:hAnsi="Garamond"/>
          <w:sz w:val="24"/>
          <w:szCs w:val="24"/>
          <w:rPrChange w:id="352" w:author="Trombitásné Dr. Domján Bernadett" w:date="2025-12-10T15:08:00Z" w16du:dateUtc="2025-12-10T14:08:00Z">
            <w:rPr>
              <w:ins w:id="353" w:author="Trombitásné Dr. Domján Bernadett" w:date="2025-12-10T15:06:00Z" w16du:dateUtc="2025-12-10T14:06:00Z"/>
              <w:rFonts w:ascii="Garamond" w:hAnsi="Garamond"/>
            </w:rPr>
          </w:rPrChange>
        </w:rPr>
        <w:pPrChange w:id="354" w:author="Trombitásné Dr. Domján Bernadett" w:date="2025-12-10T15:07:00Z" w16du:dateUtc="2025-12-10T14:07:00Z">
          <w:pPr>
            <w:ind w:left="426"/>
          </w:pPr>
        </w:pPrChange>
      </w:pPr>
    </w:p>
    <w:p w14:paraId="7D7FDB55" w14:textId="77777777" w:rsidR="00E55330" w:rsidRPr="00E97FBC" w:rsidRDefault="00E55330" w:rsidP="008A735D">
      <w:pPr>
        <w:ind w:left="709" w:right="1416"/>
        <w:rPr>
          <w:ins w:id="355" w:author="Trombitásné Dr. Domján Bernadett" w:date="2025-12-10T15:06:00Z" w16du:dateUtc="2025-12-10T14:06:00Z"/>
          <w:rFonts w:ascii="Garamond" w:hAnsi="Garamond"/>
          <w:sz w:val="24"/>
          <w:szCs w:val="24"/>
          <w:rPrChange w:id="356" w:author="Trombitásné Dr. Domján Bernadett" w:date="2025-12-10T15:08:00Z" w16du:dateUtc="2025-12-10T14:08:00Z">
            <w:rPr>
              <w:ins w:id="357" w:author="Trombitásné Dr. Domján Bernadett" w:date="2025-12-10T15:06:00Z" w16du:dateUtc="2025-12-10T14:06:00Z"/>
              <w:rFonts w:ascii="Garamond" w:hAnsi="Garamond"/>
            </w:rPr>
          </w:rPrChange>
        </w:rPr>
        <w:pPrChange w:id="358" w:author="Trombitásné Dr. Domján Bernadett" w:date="2025-12-10T15:07:00Z" w16du:dateUtc="2025-12-10T14:07:00Z">
          <w:pPr>
            <w:ind w:left="426"/>
          </w:pPr>
        </w:pPrChange>
      </w:pPr>
      <w:ins w:id="359" w:author="Trombitásné Dr. Domján Bernadett" w:date="2025-12-10T15:06:00Z" w16du:dateUtc="2025-12-10T14:06:00Z">
        <w:r w:rsidRPr="00E97FBC">
          <w:rPr>
            <w:rFonts w:ascii="Garamond" w:hAnsi="Garamond"/>
            <w:sz w:val="24"/>
            <w:szCs w:val="24"/>
            <w:rPrChange w:id="360" w:author="Trombitásné Dr. Domján Bernadett" w:date="2025-12-10T15:08:00Z" w16du:dateUtc="2025-12-10T14:08:00Z">
              <w:rPr>
                <w:rFonts w:ascii="Garamond" w:hAnsi="Garamond"/>
              </w:rPr>
            </w:rPrChange>
          </w:rPr>
          <w:t xml:space="preserve">22.C. A </w:t>
        </w:r>
        <w:proofErr w:type="spellStart"/>
        <w:r w:rsidRPr="00E97FBC">
          <w:rPr>
            <w:rFonts w:ascii="Garamond" w:hAnsi="Garamond"/>
            <w:sz w:val="24"/>
            <w:szCs w:val="24"/>
            <w:rPrChange w:id="361" w:author="Trombitásné Dr. Domján Bernadett" w:date="2025-12-10T15:08:00Z" w16du:dateUtc="2025-12-10T14:08:00Z">
              <w:rPr>
                <w:rFonts w:ascii="Garamond" w:hAnsi="Garamond"/>
              </w:rPr>
            </w:rPrChange>
          </w:rPr>
          <w:t>nyilatkozattétel</w:t>
        </w:r>
        <w:proofErr w:type="spellEnd"/>
        <w:r w:rsidRPr="00E97FBC">
          <w:rPr>
            <w:rFonts w:ascii="Garamond" w:hAnsi="Garamond"/>
            <w:sz w:val="24"/>
            <w:szCs w:val="24"/>
            <w:rPrChange w:id="36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63" w:author="Trombitásné Dr. Domján Bernadett" w:date="2025-12-10T15:08:00Z" w16du:dateUtc="2025-12-10T14:08:00Z">
              <w:rPr>
                <w:rFonts w:ascii="Garamond" w:hAnsi="Garamond"/>
              </w:rPr>
            </w:rPrChange>
          </w:rPr>
          <w:t>szempontjából</w:t>
        </w:r>
        <w:proofErr w:type="spellEnd"/>
        <w:r w:rsidRPr="00E97FBC">
          <w:rPr>
            <w:rFonts w:ascii="Garamond" w:hAnsi="Garamond"/>
            <w:sz w:val="24"/>
            <w:szCs w:val="24"/>
            <w:rPrChange w:id="36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65" w:author="Trombitásné Dr. Domján Bernadett" w:date="2025-12-10T15:08:00Z" w16du:dateUtc="2025-12-10T14:08:00Z">
              <w:rPr>
                <w:rFonts w:ascii="Garamond" w:hAnsi="Garamond"/>
              </w:rPr>
            </w:rPrChange>
          </w:rPr>
          <w:t>releváns</w:t>
        </w:r>
        <w:proofErr w:type="spellEnd"/>
        <w:r w:rsidRPr="00E97FBC">
          <w:rPr>
            <w:rFonts w:ascii="Garamond" w:hAnsi="Garamond"/>
            <w:sz w:val="24"/>
            <w:szCs w:val="24"/>
            <w:rPrChange w:id="36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67" w:author="Trombitásné Dr. Domján Bernadett" w:date="2025-12-10T15:08:00Z" w16du:dateUtc="2025-12-10T14:08:00Z">
              <w:rPr>
                <w:rFonts w:ascii="Garamond" w:hAnsi="Garamond"/>
              </w:rPr>
            </w:rPrChange>
          </w:rPr>
          <w:t>eljárási</w:t>
        </w:r>
        <w:proofErr w:type="spellEnd"/>
        <w:r w:rsidRPr="00E97FBC">
          <w:rPr>
            <w:rFonts w:ascii="Garamond" w:hAnsi="Garamond"/>
            <w:sz w:val="24"/>
            <w:szCs w:val="24"/>
            <w:rPrChange w:id="36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69" w:author="Trombitásné Dr. Domján Bernadett" w:date="2025-12-10T15:08:00Z" w16du:dateUtc="2025-12-10T14:08:00Z">
              <w:rPr>
                <w:rFonts w:ascii="Garamond" w:hAnsi="Garamond"/>
              </w:rPr>
            </w:rPrChange>
          </w:rPr>
          <w:t>folyamatok</w:t>
        </w:r>
        <w:proofErr w:type="spellEnd"/>
        <w:r w:rsidRPr="00E97FBC">
          <w:rPr>
            <w:rFonts w:ascii="Garamond" w:hAnsi="Garamond"/>
            <w:sz w:val="24"/>
            <w:szCs w:val="24"/>
            <w:rPrChange w:id="37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71"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37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73" w:author="Trombitásné Dr. Domján Bernadett" w:date="2025-12-10T15:08:00Z" w16du:dateUtc="2025-12-10T14:08:00Z">
              <w:rPr>
                <w:rFonts w:ascii="Garamond" w:hAnsi="Garamond"/>
              </w:rPr>
            </w:rPrChange>
          </w:rPr>
          <w:t>alábbiak</w:t>
        </w:r>
        <w:proofErr w:type="spellEnd"/>
        <w:r w:rsidRPr="00E97FBC">
          <w:rPr>
            <w:rFonts w:ascii="Garamond" w:hAnsi="Garamond"/>
            <w:sz w:val="24"/>
            <w:szCs w:val="24"/>
            <w:rPrChange w:id="374" w:author="Trombitásné Dr. Domján Bernadett" w:date="2025-12-10T15:08:00Z" w16du:dateUtc="2025-12-10T14:08:00Z">
              <w:rPr>
                <w:rFonts w:ascii="Garamond" w:hAnsi="Garamond"/>
              </w:rPr>
            </w:rPrChange>
          </w:rPr>
          <w:t>:</w:t>
        </w:r>
      </w:ins>
    </w:p>
    <w:p w14:paraId="2D0E366E" w14:textId="77777777" w:rsidR="00E55330" w:rsidRPr="00E97FBC" w:rsidRDefault="00E55330" w:rsidP="008A735D">
      <w:pPr>
        <w:ind w:left="709" w:right="1416"/>
        <w:rPr>
          <w:ins w:id="375" w:author="Trombitásné Dr. Domján Bernadett" w:date="2025-12-10T15:06:00Z" w16du:dateUtc="2025-12-10T14:06:00Z"/>
          <w:rFonts w:ascii="Garamond" w:hAnsi="Garamond"/>
          <w:sz w:val="24"/>
          <w:szCs w:val="24"/>
          <w:rPrChange w:id="376" w:author="Trombitásné Dr. Domján Bernadett" w:date="2025-12-10T15:08:00Z" w16du:dateUtc="2025-12-10T14:08:00Z">
            <w:rPr>
              <w:ins w:id="377" w:author="Trombitásné Dr. Domján Bernadett" w:date="2025-12-10T15:06:00Z" w16du:dateUtc="2025-12-10T14:06:00Z"/>
              <w:rFonts w:ascii="Garamond" w:hAnsi="Garamond"/>
            </w:rPr>
          </w:rPrChange>
        </w:rPr>
        <w:pPrChange w:id="378" w:author="Trombitásné Dr. Domján Bernadett" w:date="2025-12-10T15:07:00Z" w16du:dateUtc="2025-12-10T14:07:00Z">
          <w:pPr>
            <w:ind w:left="1701"/>
          </w:pPr>
        </w:pPrChange>
      </w:pPr>
      <w:ins w:id="379" w:author="Trombitásné Dr. Domján Bernadett" w:date="2025-12-10T15:06:00Z" w16du:dateUtc="2025-12-10T14:06:00Z">
        <w:r w:rsidRPr="00E97FBC">
          <w:rPr>
            <w:rFonts w:ascii="Garamond" w:hAnsi="Garamond"/>
            <w:sz w:val="24"/>
            <w:szCs w:val="24"/>
            <w:rPrChange w:id="380" w:author="Trombitásné Dr. Domján Bernadett" w:date="2025-12-10T15:08:00Z" w16du:dateUtc="2025-12-10T14:08:00Z">
              <w:rPr>
                <w:rFonts w:ascii="Garamond" w:hAnsi="Garamond"/>
              </w:rPr>
            </w:rPrChange>
          </w:rPr>
          <w:t xml:space="preserve">a) </w:t>
        </w:r>
        <w:proofErr w:type="spellStart"/>
        <w:r w:rsidRPr="00E97FBC">
          <w:rPr>
            <w:rFonts w:ascii="Garamond" w:hAnsi="Garamond"/>
            <w:sz w:val="24"/>
            <w:szCs w:val="24"/>
            <w:rPrChange w:id="381"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3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83"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38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85" w:author="Trombitásné Dr. Domján Bernadett" w:date="2025-12-10T15:08:00Z" w16du:dateUtc="2025-12-10T14:08:00Z">
              <w:rPr>
                <w:rFonts w:ascii="Garamond" w:hAnsi="Garamond"/>
              </w:rPr>
            </w:rPrChange>
          </w:rPr>
          <w:t>előkészítése</w:t>
        </w:r>
        <w:proofErr w:type="spellEnd"/>
        <w:r w:rsidRPr="00E97FBC">
          <w:rPr>
            <w:rFonts w:ascii="Garamond" w:hAnsi="Garamond"/>
            <w:sz w:val="24"/>
            <w:szCs w:val="24"/>
            <w:rPrChange w:id="386" w:author="Trombitásné Dr. Domján Bernadett" w:date="2025-12-10T15:08:00Z" w16du:dateUtc="2025-12-10T14:08:00Z">
              <w:rPr>
                <w:rFonts w:ascii="Garamond" w:hAnsi="Garamond"/>
              </w:rPr>
            </w:rPrChange>
          </w:rPr>
          <w:t>,</w:t>
        </w:r>
      </w:ins>
    </w:p>
    <w:p w14:paraId="154AD8D4" w14:textId="77777777" w:rsidR="00E55330" w:rsidRPr="00E97FBC" w:rsidRDefault="00E55330" w:rsidP="008A735D">
      <w:pPr>
        <w:ind w:left="709" w:right="1416"/>
        <w:rPr>
          <w:ins w:id="387" w:author="Trombitásné Dr. Domján Bernadett" w:date="2025-12-10T15:06:00Z" w16du:dateUtc="2025-12-10T14:06:00Z"/>
          <w:rFonts w:ascii="Garamond" w:hAnsi="Garamond"/>
          <w:sz w:val="24"/>
          <w:szCs w:val="24"/>
          <w:rPrChange w:id="388" w:author="Trombitásné Dr. Domján Bernadett" w:date="2025-12-10T15:08:00Z" w16du:dateUtc="2025-12-10T14:08:00Z">
            <w:rPr>
              <w:ins w:id="389" w:author="Trombitásné Dr. Domján Bernadett" w:date="2025-12-10T15:06:00Z" w16du:dateUtc="2025-12-10T14:06:00Z"/>
              <w:rFonts w:ascii="Garamond" w:hAnsi="Garamond"/>
            </w:rPr>
          </w:rPrChange>
        </w:rPr>
        <w:pPrChange w:id="390" w:author="Trombitásné Dr. Domján Bernadett" w:date="2025-12-10T15:07:00Z" w16du:dateUtc="2025-12-10T14:07:00Z">
          <w:pPr>
            <w:ind w:left="1701"/>
          </w:pPr>
        </w:pPrChange>
      </w:pPr>
      <w:ins w:id="391" w:author="Trombitásné Dr. Domján Bernadett" w:date="2025-12-10T15:06:00Z" w16du:dateUtc="2025-12-10T14:06:00Z">
        <w:r w:rsidRPr="00E97FBC">
          <w:rPr>
            <w:rFonts w:ascii="Garamond" w:hAnsi="Garamond"/>
            <w:sz w:val="24"/>
            <w:szCs w:val="24"/>
            <w:rPrChange w:id="392" w:author="Trombitásné Dr. Domján Bernadett" w:date="2025-12-10T15:08:00Z" w16du:dateUtc="2025-12-10T14:08:00Z">
              <w:rPr>
                <w:rFonts w:ascii="Garamond" w:hAnsi="Garamond"/>
              </w:rPr>
            </w:rPrChange>
          </w:rPr>
          <w:t xml:space="preserve">b) a </w:t>
        </w:r>
        <w:proofErr w:type="spellStart"/>
        <w:r w:rsidRPr="00E97FBC">
          <w:rPr>
            <w:rFonts w:ascii="Garamond" w:hAnsi="Garamond"/>
            <w:sz w:val="24"/>
            <w:szCs w:val="24"/>
            <w:rPrChange w:id="393" w:author="Trombitásné Dr. Domján Bernadett" w:date="2025-12-10T15:08:00Z" w16du:dateUtc="2025-12-10T14:08:00Z">
              <w:rPr>
                <w:rFonts w:ascii="Garamond" w:hAnsi="Garamond"/>
              </w:rPr>
            </w:rPrChange>
          </w:rPr>
          <w:t>beérkezett</w:t>
        </w:r>
        <w:proofErr w:type="spellEnd"/>
        <w:r w:rsidRPr="00E97FBC">
          <w:rPr>
            <w:rFonts w:ascii="Garamond" w:hAnsi="Garamond"/>
            <w:sz w:val="24"/>
            <w:szCs w:val="24"/>
            <w:rPrChange w:id="39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95" w:author="Trombitásné Dr. Domján Bernadett" w:date="2025-12-10T15:08:00Z" w16du:dateUtc="2025-12-10T14:08:00Z">
              <w:rPr>
                <w:rFonts w:ascii="Garamond" w:hAnsi="Garamond"/>
              </w:rPr>
            </w:rPrChange>
          </w:rPr>
          <w:t>részvételi</w:t>
        </w:r>
        <w:proofErr w:type="spellEnd"/>
        <w:r w:rsidRPr="00E97FBC">
          <w:rPr>
            <w:rFonts w:ascii="Garamond" w:hAnsi="Garamond"/>
            <w:sz w:val="24"/>
            <w:szCs w:val="24"/>
            <w:rPrChange w:id="39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397" w:author="Trombitásné Dr. Domján Bernadett" w:date="2025-12-10T15:08:00Z" w16du:dateUtc="2025-12-10T14:08:00Z">
              <w:rPr>
                <w:rFonts w:ascii="Garamond" w:hAnsi="Garamond"/>
              </w:rPr>
            </w:rPrChange>
          </w:rPr>
          <w:t>jelentkezések</w:t>
        </w:r>
        <w:proofErr w:type="spellEnd"/>
        <w:r w:rsidRPr="00E97FBC">
          <w:rPr>
            <w:rFonts w:ascii="Garamond" w:hAnsi="Garamond"/>
            <w:sz w:val="24"/>
            <w:szCs w:val="24"/>
            <w:rPrChange w:id="398" w:author="Trombitásné Dr. Domján Bernadett" w:date="2025-12-10T15:08:00Z" w16du:dateUtc="2025-12-10T14:08:00Z">
              <w:rPr>
                <w:rFonts w:ascii="Garamond" w:hAnsi="Garamond"/>
              </w:rPr>
            </w:rPrChange>
          </w:rPr>
          <w:t>/</w:t>
        </w:r>
        <w:proofErr w:type="spellStart"/>
        <w:r w:rsidRPr="00E97FBC">
          <w:rPr>
            <w:rFonts w:ascii="Garamond" w:hAnsi="Garamond"/>
            <w:sz w:val="24"/>
            <w:szCs w:val="24"/>
            <w:rPrChange w:id="399" w:author="Trombitásné Dr. Domján Bernadett" w:date="2025-12-10T15:08:00Z" w16du:dateUtc="2025-12-10T14:08:00Z">
              <w:rPr>
                <w:rFonts w:ascii="Garamond" w:hAnsi="Garamond"/>
              </w:rPr>
            </w:rPrChange>
          </w:rPr>
          <w:t>ajánlatok</w:t>
        </w:r>
        <w:proofErr w:type="spellEnd"/>
        <w:r w:rsidRPr="00E97FBC">
          <w:rPr>
            <w:rFonts w:ascii="Garamond" w:hAnsi="Garamond"/>
            <w:sz w:val="24"/>
            <w:szCs w:val="24"/>
            <w:rPrChange w:id="40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01" w:author="Trombitásné Dr. Domján Bernadett" w:date="2025-12-10T15:08:00Z" w16du:dateUtc="2025-12-10T14:08:00Z">
              <w:rPr>
                <w:rFonts w:ascii="Garamond" w:hAnsi="Garamond"/>
              </w:rPr>
            </w:rPrChange>
          </w:rPr>
          <w:t>bírálata</w:t>
        </w:r>
        <w:proofErr w:type="spellEnd"/>
        <w:r w:rsidRPr="00E97FBC">
          <w:rPr>
            <w:rFonts w:ascii="Garamond" w:hAnsi="Garamond"/>
            <w:sz w:val="24"/>
            <w:szCs w:val="24"/>
            <w:rPrChange w:id="402" w:author="Trombitásné Dr. Domján Bernadett" w:date="2025-12-10T15:08:00Z" w16du:dateUtc="2025-12-10T14:08:00Z">
              <w:rPr>
                <w:rFonts w:ascii="Garamond" w:hAnsi="Garamond"/>
              </w:rPr>
            </w:rPrChange>
          </w:rPr>
          <w:t>,</w:t>
        </w:r>
      </w:ins>
    </w:p>
    <w:p w14:paraId="736CFFB3" w14:textId="6BA685AE" w:rsidR="00E55330" w:rsidRDefault="00E55330" w:rsidP="008A735D">
      <w:pPr>
        <w:ind w:left="709" w:right="1416"/>
        <w:rPr>
          <w:ins w:id="403" w:author="Trombitásné Dr. Domján Bernadett" w:date="2025-12-10T15:29:00Z" w16du:dateUtc="2025-12-10T14:29:00Z"/>
          <w:rFonts w:ascii="Garamond" w:hAnsi="Garamond"/>
          <w:sz w:val="24"/>
          <w:szCs w:val="24"/>
        </w:rPr>
      </w:pPr>
      <w:ins w:id="404" w:author="Trombitásné Dr. Domján Bernadett" w:date="2025-12-10T15:06:00Z" w16du:dateUtc="2025-12-10T14:06:00Z">
        <w:r w:rsidRPr="00E97FBC">
          <w:rPr>
            <w:rFonts w:ascii="Garamond" w:hAnsi="Garamond"/>
            <w:sz w:val="24"/>
            <w:szCs w:val="24"/>
            <w:rPrChange w:id="405" w:author="Trombitásné Dr. Domján Bernadett" w:date="2025-12-10T15:08:00Z" w16du:dateUtc="2025-12-10T14:08:00Z">
              <w:rPr>
                <w:rFonts w:ascii="Garamond" w:hAnsi="Garamond"/>
              </w:rPr>
            </w:rPrChange>
          </w:rPr>
          <w:t xml:space="preserve">c) </w:t>
        </w:r>
        <w:proofErr w:type="spellStart"/>
        <w:r w:rsidRPr="00E97FBC">
          <w:rPr>
            <w:rFonts w:ascii="Garamond" w:hAnsi="Garamond"/>
            <w:sz w:val="24"/>
            <w:szCs w:val="24"/>
            <w:rPrChange w:id="406"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40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08"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409"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10" w:author="Trombitásné Dr. Domján Bernadett" w:date="2025-12-10T15:08:00Z" w16du:dateUtc="2025-12-10T14:08:00Z">
              <w:rPr>
                <w:rFonts w:ascii="Garamond" w:hAnsi="Garamond"/>
              </w:rPr>
            </w:rPrChange>
          </w:rPr>
          <w:t>eredményéről</w:t>
        </w:r>
        <w:proofErr w:type="spellEnd"/>
        <w:r w:rsidRPr="00E97FBC">
          <w:rPr>
            <w:rFonts w:ascii="Garamond" w:hAnsi="Garamond"/>
            <w:sz w:val="24"/>
            <w:szCs w:val="24"/>
            <w:rPrChange w:id="41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12" w:author="Trombitásné Dr. Domján Bernadett" w:date="2025-12-10T15:08:00Z" w16du:dateUtc="2025-12-10T14:08:00Z">
              <w:rPr>
                <w:rFonts w:ascii="Garamond" w:hAnsi="Garamond"/>
              </w:rPr>
            </w:rPrChange>
          </w:rPr>
          <w:t>szóló</w:t>
        </w:r>
        <w:proofErr w:type="spellEnd"/>
        <w:r w:rsidRPr="00E97FBC">
          <w:rPr>
            <w:rFonts w:ascii="Garamond" w:hAnsi="Garamond"/>
            <w:sz w:val="24"/>
            <w:szCs w:val="24"/>
            <w:rPrChange w:id="413"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14" w:author="Trombitásné Dr. Domján Bernadett" w:date="2025-12-10T15:08:00Z" w16du:dateUtc="2025-12-10T14:08:00Z">
              <w:rPr>
                <w:rFonts w:ascii="Garamond" w:hAnsi="Garamond"/>
              </w:rPr>
            </w:rPrChange>
          </w:rPr>
          <w:t>döntés</w:t>
        </w:r>
        <w:proofErr w:type="spellEnd"/>
        <w:r w:rsidRPr="00E97FBC">
          <w:rPr>
            <w:rFonts w:ascii="Garamond" w:hAnsi="Garamond"/>
            <w:sz w:val="24"/>
            <w:szCs w:val="24"/>
            <w:rPrChange w:id="41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16" w:author="Trombitásné Dr. Domján Bernadett" w:date="2025-12-10T15:08:00Z" w16du:dateUtc="2025-12-10T14:08:00Z">
              <w:rPr>
                <w:rFonts w:ascii="Garamond" w:hAnsi="Garamond"/>
              </w:rPr>
            </w:rPrChange>
          </w:rPr>
          <w:t>meghozatala</w:t>
        </w:r>
      </w:ins>
      <w:proofErr w:type="spellEnd"/>
      <w:ins w:id="417" w:author="Trombitásné Dr. Domján Bernadett" w:date="2025-12-10T15:29:00Z" w16du:dateUtc="2025-12-10T14:29:00Z">
        <w:r w:rsidR="00321DCF">
          <w:rPr>
            <w:rFonts w:ascii="Garamond" w:hAnsi="Garamond"/>
            <w:sz w:val="24"/>
            <w:szCs w:val="24"/>
          </w:rPr>
          <w:t>,</w:t>
        </w:r>
      </w:ins>
    </w:p>
    <w:p w14:paraId="55286C14" w14:textId="66D883A6" w:rsidR="00321DCF" w:rsidRPr="00E97FBC" w:rsidRDefault="00321DCF" w:rsidP="008A735D">
      <w:pPr>
        <w:ind w:left="709" w:right="1416"/>
        <w:rPr>
          <w:ins w:id="418" w:author="Trombitásné Dr. Domján Bernadett" w:date="2025-12-10T15:06:00Z" w16du:dateUtc="2025-12-10T14:06:00Z"/>
          <w:rFonts w:ascii="Garamond" w:hAnsi="Garamond"/>
          <w:sz w:val="24"/>
          <w:szCs w:val="24"/>
          <w:rPrChange w:id="419" w:author="Trombitásné Dr. Domján Bernadett" w:date="2025-12-10T15:08:00Z" w16du:dateUtc="2025-12-10T14:08:00Z">
            <w:rPr>
              <w:ins w:id="420" w:author="Trombitásné Dr. Domján Bernadett" w:date="2025-12-10T15:06:00Z" w16du:dateUtc="2025-12-10T14:06:00Z"/>
              <w:rFonts w:ascii="Garamond" w:hAnsi="Garamond"/>
            </w:rPr>
          </w:rPrChange>
        </w:rPr>
        <w:pPrChange w:id="421" w:author="Trombitásné Dr. Domján Bernadett" w:date="2025-12-10T15:07:00Z" w16du:dateUtc="2025-12-10T14:07:00Z">
          <w:pPr>
            <w:ind w:left="1701"/>
          </w:pPr>
        </w:pPrChange>
      </w:pPr>
      <w:ins w:id="422" w:author="Trombitásné Dr. Domján Bernadett" w:date="2025-12-10T15:29:00Z" w16du:dateUtc="2025-12-10T14:29:00Z">
        <w:r>
          <w:rPr>
            <w:rFonts w:ascii="Garamond" w:hAnsi="Garamond"/>
            <w:sz w:val="24"/>
            <w:szCs w:val="24"/>
          </w:rPr>
          <w:t xml:space="preserve">d) a </w:t>
        </w:r>
        <w:proofErr w:type="spellStart"/>
        <w:r>
          <w:rPr>
            <w:rFonts w:ascii="Garamond" w:hAnsi="Garamond"/>
            <w:sz w:val="24"/>
            <w:szCs w:val="24"/>
          </w:rPr>
          <w:t>szerződés</w:t>
        </w:r>
        <w:proofErr w:type="spellEnd"/>
        <w:r>
          <w:rPr>
            <w:rFonts w:ascii="Garamond" w:hAnsi="Garamond"/>
            <w:sz w:val="24"/>
            <w:szCs w:val="24"/>
          </w:rPr>
          <w:t xml:space="preserve"> </w:t>
        </w:r>
        <w:proofErr w:type="spellStart"/>
        <w:r>
          <w:rPr>
            <w:rFonts w:ascii="Garamond" w:hAnsi="Garamond"/>
            <w:sz w:val="24"/>
            <w:szCs w:val="24"/>
          </w:rPr>
          <w:t>teljesítési</w:t>
        </w:r>
        <w:proofErr w:type="spellEnd"/>
        <w:r>
          <w:rPr>
            <w:rFonts w:ascii="Garamond" w:hAnsi="Garamond"/>
            <w:sz w:val="24"/>
            <w:szCs w:val="24"/>
          </w:rPr>
          <w:t xml:space="preserve"> </w:t>
        </w:r>
        <w:proofErr w:type="spellStart"/>
        <w:r>
          <w:rPr>
            <w:rFonts w:ascii="Garamond" w:hAnsi="Garamond"/>
            <w:sz w:val="24"/>
            <w:szCs w:val="24"/>
          </w:rPr>
          <w:t>szakasza</w:t>
        </w:r>
        <w:proofErr w:type="spellEnd"/>
        <w:r>
          <w:rPr>
            <w:rFonts w:ascii="Garamond" w:hAnsi="Garamond"/>
            <w:sz w:val="24"/>
            <w:szCs w:val="24"/>
          </w:rPr>
          <w:t>.</w:t>
        </w:r>
      </w:ins>
    </w:p>
    <w:p w14:paraId="379A6931" w14:textId="77777777" w:rsidR="00E55330" w:rsidRPr="00E97FBC" w:rsidRDefault="00E55330" w:rsidP="008A735D">
      <w:pPr>
        <w:ind w:left="709" w:right="1416"/>
        <w:rPr>
          <w:ins w:id="423" w:author="Trombitásné Dr. Domján Bernadett" w:date="2025-12-10T15:06:00Z" w16du:dateUtc="2025-12-10T14:06:00Z"/>
          <w:rFonts w:ascii="Garamond" w:hAnsi="Garamond"/>
          <w:sz w:val="24"/>
          <w:szCs w:val="24"/>
          <w:rPrChange w:id="424" w:author="Trombitásné Dr. Domján Bernadett" w:date="2025-12-10T15:08:00Z" w16du:dateUtc="2025-12-10T14:08:00Z">
            <w:rPr>
              <w:ins w:id="425" w:author="Trombitásné Dr. Domján Bernadett" w:date="2025-12-10T15:06:00Z" w16du:dateUtc="2025-12-10T14:06:00Z"/>
              <w:rFonts w:ascii="Garamond" w:hAnsi="Garamond"/>
            </w:rPr>
          </w:rPrChange>
        </w:rPr>
        <w:pPrChange w:id="426" w:author="Trombitásné Dr. Domján Bernadett" w:date="2025-12-10T15:07:00Z" w16du:dateUtc="2025-12-10T14:07:00Z">
          <w:pPr>
            <w:ind w:left="426"/>
          </w:pPr>
        </w:pPrChange>
      </w:pPr>
    </w:p>
    <w:p w14:paraId="39C25DAF" w14:textId="77777777" w:rsidR="00E55330" w:rsidRPr="00E97FBC" w:rsidRDefault="00E55330" w:rsidP="008A735D">
      <w:pPr>
        <w:ind w:left="709" w:right="1416"/>
        <w:jc w:val="both"/>
        <w:rPr>
          <w:ins w:id="427" w:author="Trombitásné Dr. Domján Bernadett" w:date="2025-12-10T15:06:00Z" w16du:dateUtc="2025-12-10T14:06:00Z"/>
          <w:rFonts w:ascii="Garamond" w:hAnsi="Garamond"/>
          <w:sz w:val="24"/>
          <w:szCs w:val="24"/>
          <w:rPrChange w:id="428" w:author="Trombitásné Dr. Domján Bernadett" w:date="2025-12-10T15:08:00Z" w16du:dateUtc="2025-12-10T14:08:00Z">
            <w:rPr>
              <w:ins w:id="429" w:author="Trombitásné Dr. Domján Bernadett" w:date="2025-12-10T15:06:00Z" w16du:dateUtc="2025-12-10T14:06:00Z"/>
              <w:rFonts w:ascii="Garamond" w:hAnsi="Garamond"/>
            </w:rPr>
          </w:rPrChange>
        </w:rPr>
        <w:pPrChange w:id="430" w:author="Trombitásné Dr. Domján Bernadett" w:date="2025-12-10T15:07:00Z" w16du:dateUtc="2025-12-10T14:07:00Z">
          <w:pPr>
            <w:ind w:left="426"/>
            <w:jc w:val="both"/>
          </w:pPr>
        </w:pPrChange>
      </w:pPr>
      <w:ins w:id="431" w:author="Trombitásné Dr. Domján Bernadett" w:date="2025-12-10T15:06:00Z" w16du:dateUtc="2025-12-10T14:06:00Z">
        <w:r w:rsidRPr="00E97FBC">
          <w:rPr>
            <w:rFonts w:ascii="Garamond" w:hAnsi="Garamond"/>
            <w:sz w:val="24"/>
            <w:szCs w:val="24"/>
            <w:rPrChange w:id="432" w:author="Trombitásné Dr. Domján Bernadett" w:date="2025-12-10T15:08:00Z" w16du:dateUtc="2025-12-10T14:08:00Z">
              <w:rPr>
                <w:rFonts w:ascii="Garamond" w:hAnsi="Garamond"/>
              </w:rPr>
            </w:rPrChange>
          </w:rPr>
          <w:t xml:space="preserve">22.D. Az </w:t>
        </w:r>
        <w:proofErr w:type="spellStart"/>
        <w:r w:rsidRPr="00E97FBC">
          <w:rPr>
            <w:rFonts w:ascii="Garamond" w:hAnsi="Garamond"/>
            <w:sz w:val="24"/>
            <w:szCs w:val="24"/>
            <w:rPrChange w:id="433"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43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35" w:author="Trombitásné Dr. Domján Bernadett" w:date="2025-12-10T15:08:00Z" w16du:dateUtc="2025-12-10T14:08:00Z">
              <w:rPr>
                <w:rFonts w:ascii="Garamond" w:hAnsi="Garamond"/>
              </w:rPr>
            </w:rPrChange>
          </w:rPr>
          <w:t>előkészítésében</w:t>
        </w:r>
        <w:proofErr w:type="spellEnd"/>
        <w:r w:rsidRPr="00E97FBC">
          <w:rPr>
            <w:rFonts w:ascii="Garamond" w:hAnsi="Garamond"/>
            <w:sz w:val="24"/>
            <w:szCs w:val="24"/>
            <w:rPrChange w:id="43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37"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4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39" w:author="Trombitásné Dr. Domján Bernadett" w:date="2025-12-10T15:08:00Z" w16du:dateUtc="2025-12-10T14:08:00Z">
              <w:rPr>
                <w:rFonts w:ascii="Garamond" w:hAnsi="Garamond"/>
              </w:rPr>
            </w:rPrChange>
          </w:rPr>
          <w:t>vevő</w:t>
        </w:r>
        <w:proofErr w:type="spellEnd"/>
        <w:r w:rsidRPr="00E97FBC">
          <w:rPr>
            <w:rFonts w:ascii="Garamond" w:hAnsi="Garamond"/>
            <w:sz w:val="24"/>
            <w:szCs w:val="24"/>
            <w:rPrChange w:id="44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41" w:author="Trombitásné Dr. Domján Bernadett" w:date="2025-12-10T15:08:00Z" w16du:dateUtc="2025-12-10T14:08:00Z">
              <w:rPr>
                <w:rFonts w:ascii="Garamond" w:hAnsi="Garamond"/>
              </w:rPr>
            </w:rPrChange>
          </w:rPr>
          <w:t>személy</w:t>
        </w:r>
        <w:proofErr w:type="spellEnd"/>
        <w:r w:rsidRPr="00E97FBC">
          <w:rPr>
            <w:rFonts w:ascii="Garamond" w:hAnsi="Garamond"/>
            <w:sz w:val="24"/>
            <w:szCs w:val="24"/>
            <w:rPrChange w:id="44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43"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44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45" w:author="Trombitásné Dr. Domján Bernadett" w:date="2025-12-10T15:08:00Z" w16du:dateUtc="2025-12-10T14:08:00Z">
              <w:rPr>
                <w:rFonts w:ascii="Garamond" w:hAnsi="Garamond"/>
              </w:rPr>
            </w:rPrChange>
          </w:rPr>
          <w:t>előkészítésbe</w:t>
        </w:r>
        <w:proofErr w:type="spellEnd"/>
        <w:r w:rsidRPr="00E97FBC">
          <w:rPr>
            <w:rFonts w:ascii="Garamond" w:hAnsi="Garamond"/>
            <w:sz w:val="24"/>
            <w:szCs w:val="24"/>
            <w:rPrChange w:id="44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47" w:author="Trombitásné Dr. Domján Bernadett" w:date="2025-12-10T15:08:00Z" w16du:dateUtc="2025-12-10T14:08:00Z">
              <w:rPr>
                <w:rFonts w:ascii="Garamond" w:hAnsi="Garamond"/>
              </w:rPr>
            </w:rPrChange>
          </w:rPr>
          <w:t>történő</w:t>
        </w:r>
        <w:proofErr w:type="spellEnd"/>
        <w:r w:rsidRPr="00E97FBC">
          <w:rPr>
            <w:rFonts w:ascii="Garamond" w:hAnsi="Garamond"/>
            <w:sz w:val="24"/>
            <w:szCs w:val="24"/>
            <w:rPrChange w:id="44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49" w:author="Trombitásné Dr. Domján Bernadett" w:date="2025-12-10T15:08:00Z" w16du:dateUtc="2025-12-10T14:08:00Z">
              <w:rPr>
                <w:rFonts w:ascii="Garamond" w:hAnsi="Garamond"/>
              </w:rPr>
            </w:rPrChange>
          </w:rPr>
          <w:t>bevonását</w:t>
        </w:r>
        <w:proofErr w:type="spellEnd"/>
        <w:r w:rsidRPr="00E97FBC">
          <w:rPr>
            <w:rFonts w:ascii="Garamond" w:hAnsi="Garamond"/>
            <w:sz w:val="24"/>
            <w:szCs w:val="24"/>
            <w:rPrChange w:id="45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51" w:author="Trombitásné Dr. Domján Bernadett" w:date="2025-12-10T15:08:00Z" w16du:dateUtc="2025-12-10T14:08:00Z">
              <w:rPr>
                <w:rFonts w:ascii="Garamond" w:hAnsi="Garamond"/>
              </w:rPr>
            </w:rPrChange>
          </w:rPr>
          <w:t>követően</w:t>
        </w:r>
        <w:proofErr w:type="spellEnd"/>
        <w:r w:rsidRPr="00E97FBC">
          <w:rPr>
            <w:rFonts w:ascii="Garamond" w:hAnsi="Garamond"/>
            <w:sz w:val="24"/>
            <w:szCs w:val="24"/>
            <w:rPrChange w:id="45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53" w:author="Trombitásné Dr. Domján Bernadett" w:date="2025-12-10T15:08:00Z" w16du:dateUtc="2025-12-10T14:08:00Z">
              <w:rPr>
                <w:rFonts w:ascii="Garamond" w:hAnsi="Garamond"/>
              </w:rPr>
            </w:rPrChange>
          </w:rPr>
          <w:t>haladéktalanul</w:t>
        </w:r>
        <w:proofErr w:type="spellEnd"/>
        <w:r w:rsidRPr="00E97FBC">
          <w:rPr>
            <w:rFonts w:ascii="Garamond" w:hAnsi="Garamond"/>
            <w:sz w:val="24"/>
            <w:szCs w:val="24"/>
            <w:rPrChange w:id="45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55" w:author="Trombitásné Dr. Domján Bernadett" w:date="2025-12-10T15:08:00Z" w16du:dateUtc="2025-12-10T14:08:00Z">
              <w:rPr>
                <w:rFonts w:ascii="Garamond" w:hAnsi="Garamond"/>
              </w:rPr>
            </w:rPrChange>
          </w:rPr>
          <w:t>köteles</w:t>
        </w:r>
        <w:proofErr w:type="spellEnd"/>
        <w:r w:rsidRPr="00E97FBC">
          <w:rPr>
            <w:rFonts w:ascii="Garamond" w:hAnsi="Garamond"/>
            <w:sz w:val="24"/>
            <w:szCs w:val="24"/>
            <w:rPrChange w:id="45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57" w:author="Trombitásné Dr. Domján Bernadett" w:date="2025-12-10T15:08:00Z" w16du:dateUtc="2025-12-10T14:08:00Z">
              <w:rPr>
                <w:rFonts w:ascii="Garamond" w:hAnsi="Garamond"/>
              </w:rPr>
            </w:rPrChange>
          </w:rPr>
          <w:t>nyilatkozni</w:t>
        </w:r>
        <w:proofErr w:type="spellEnd"/>
        <w:r w:rsidRPr="00E97FBC">
          <w:rPr>
            <w:rFonts w:ascii="Garamond" w:hAnsi="Garamond"/>
            <w:sz w:val="24"/>
            <w:szCs w:val="24"/>
            <w:rPrChange w:id="458" w:author="Trombitásné Dr. Domján Bernadett" w:date="2025-12-10T15:08:00Z" w16du:dateUtc="2025-12-10T14:08:00Z">
              <w:rPr>
                <w:rFonts w:ascii="Garamond" w:hAnsi="Garamond"/>
              </w:rPr>
            </w:rPrChange>
          </w:rPr>
          <w:t xml:space="preserve">. </w:t>
        </w:r>
      </w:ins>
    </w:p>
    <w:p w14:paraId="7090D717" w14:textId="77777777" w:rsidR="00E55330" w:rsidRPr="00E97FBC" w:rsidRDefault="00E55330" w:rsidP="008A735D">
      <w:pPr>
        <w:ind w:left="709" w:right="1416"/>
        <w:rPr>
          <w:ins w:id="459" w:author="Trombitásné Dr. Domján Bernadett" w:date="2025-12-10T15:06:00Z" w16du:dateUtc="2025-12-10T14:06:00Z"/>
          <w:rFonts w:ascii="Garamond" w:hAnsi="Garamond"/>
          <w:sz w:val="24"/>
          <w:szCs w:val="24"/>
          <w:rPrChange w:id="460" w:author="Trombitásné Dr. Domján Bernadett" w:date="2025-12-10T15:08:00Z" w16du:dateUtc="2025-12-10T14:08:00Z">
            <w:rPr>
              <w:ins w:id="461" w:author="Trombitásné Dr. Domján Bernadett" w:date="2025-12-10T15:06:00Z" w16du:dateUtc="2025-12-10T14:06:00Z"/>
              <w:rFonts w:ascii="Garamond" w:hAnsi="Garamond"/>
            </w:rPr>
          </w:rPrChange>
        </w:rPr>
        <w:pPrChange w:id="462" w:author="Trombitásné Dr. Domján Bernadett" w:date="2025-12-10T15:07:00Z" w16du:dateUtc="2025-12-10T14:07:00Z">
          <w:pPr>
            <w:ind w:left="426"/>
          </w:pPr>
        </w:pPrChange>
      </w:pPr>
    </w:p>
    <w:p w14:paraId="7F98895C" w14:textId="77777777" w:rsidR="00E55330" w:rsidRPr="00E97FBC" w:rsidRDefault="00E55330" w:rsidP="008A735D">
      <w:pPr>
        <w:ind w:left="709" w:right="1416"/>
        <w:jc w:val="both"/>
        <w:rPr>
          <w:ins w:id="463" w:author="Trombitásné Dr. Domján Bernadett" w:date="2025-12-10T15:06:00Z" w16du:dateUtc="2025-12-10T14:06:00Z"/>
          <w:rFonts w:ascii="Garamond" w:hAnsi="Garamond"/>
          <w:sz w:val="24"/>
          <w:szCs w:val="24"/>
          <w:rPrChange w:id="464" w:author="Trombitásné Dr. Domján Bernadett" w:date="2025-12-10T15:08:00Z" w16du:dateUtc="2025-12-10T14:08:00Z">
            <w:rPr>
              <w:ins w:id="465" w:author="Trombitásné Dr. Domján Bernadett" w:date="2025-12-10T15:06:00Z" w16du:dateUtc="2025-12-10T14:06:00Z"/>
              <w:rFonts w:ascii="Garamond" w:hAnsi="Garamond"/>
            </w:rPr>
          </w:rPrChange>
        </w:rPr>
        <w:pPrChange w:id="466" w:author="Trombitásné Dr. Domján Bernadett" w:date="2025-12-10T15:07:00Z" w16du:dateUtc="2025-12-10T14:07:00Z">
          <w:pPr>
            <w:ind w:left="426"/>
            <w:jc w:val="both"/>
          </w:pPr>
        </w:pPrChange>
      </w:pPr>
      <w:ins w:id="467" w:author="Trombitásné Dr. Domján Bernadett" w:date="2025-12-10T15:06:00Z" w16du:dateUtc="2025-12-10T14:06:00Z">
        <w:r w:rsidRPr="00E97FBC">
          <w:rPr>
            <w:rFonts w:ascii="Garamond" w:hAnsi="Garamond"/>
            <w:sz w:val="24"/>
            <w:szCs w:val="24"/>
            <w:rPrChange w:id="468" w:author="Trombitásné Dr. Domján Bernadett" w:date="2025-12-10T15:08:00Z" w16du:dateUtc="2025-12-10T14:08:00Z">
              <w:rPr>
                <w:rFonts w:ascii="Garamond" w:hAnsi="Garamond"/>
              </w:rPr>
            </w:rPrChange>
          </w:rPr>
          <w:t xml:space="preserve">22.E. A </w:t>
        </w:r>
        <w:proofErr w:type="spellStart"/>
        <w:r w:rsidRPr="00E97FBC">
          <w:rPr>
            <w:rFonts w:ascii="Garamond" w:hAnsi="Garamond"/>
            <w:sz w:val="24"/>
            <w:szCs w:val="24"/>
            <w:rPrChange w:id="469" w:author="Trombitásné Dr. Domján Bernadett" w:date="2025-12-10T15:08:00Z" w16du:dateUtc="2025-12-10T14:08:00Z">
              <w:rPr>
                <w:rFonts w:ascii="Garamond" w:hAnsi="Garamond"/>
              </w:rPr>
            </w:rPrChange>
          </w:rPr>
          <w:t>bírálatban</w:t>
        </w:r>
        <w:proofErr w:type="spellEnd"/>
        <w:r w:rsidRPr="00E97FBC">
          <w:rPr>
            <w:rFonts w:ascii="Garamond" w:hAnsi="Garamond"/>
            <w:sz w:val="24"/>
            <w:szCs w:val="24"/>
            <w:rPrChange w:id="47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71"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47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73" w:author="Trombitásné Dr. Domján Bernadett" w:date="2025-12-10T15:08:00Z" w16du:dateUtc="2025-12-10T14:08:00Z">
              <w:rPr>
                <w:rFonts w:ascii="Garamond" w:hAnsi="Garamond"/>
              </w:rPr>
            </w:rPrChange>
          </w:rPr>
          <w:t>vevő</w:t>
        </w:r>
        <w:proofErr w:type="spellEnd"/>
        <w:r w:rsidRPr="00E97FBC">
          <w:rPr>
            <w:rFonts w:ascii="Garamond" w:hAnsi="Garamond"/>
            <w:sz w:val="24"/>
            <w:szCs w:val="24"/>
            <w:rPrChange w:id="47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75" w:author="Trombitásné Dr. Domján Bernadett" w:date="2025-12-10T15:08:00Z" w16du:dateUtc="2025-12-10T14:08:00Z">
              <w:rPr>
                <w:rFonts w:ascii="Garamond" w:hAnsi="Garamond"/>
              </w:rPr>
            </w:rPrChange>
          </w:rPr>
          <w:t>személy</w:t>
        </w:r>
        <w:proofErr w:type="spellEnd"/>
        <w:r w:rsidRPr="00E97FBC">
          <w:rPr>
            <w:rFonts w:ascii="Garamond" w:hAnsi="Garamond"/>
            <w:sz w:val="24"/>
            <w:szCs w:val="24"/>
            <w:rPrChange w:id="47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477" w:author="Trombitásné Dr. Domján Bernadett" w:date="2025-12-10T15:08:00Z" w16du:dateUtc="2025-12-10T14:08:00Z">
              <w:rPr>
                <w:rFonts w:ascii="Garamond" w:hAnsi="Garamond"/>
              </w:rPr>
            </w:rPrChange>
          </w:rPr>
          <w:t>bontást</w:t>
        </w:r>
        <w:proofErr w:type="spellEnd"/>
        <w:r w:rsidRPr="00E97FBC">
          <w:rPr>
            <w:rFonts w:ascii="Garamond" w:hAnsi="Garamond"/>
            <w:sz w:val="24"/>
            <w:szCs w:val="24"/>
            <w:rPrChange w:id="47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79" w:author="Trombitásné Dr. Domján Bernadett" w:date="2025-12-10T15:08:00Z" w16du:dateUtc="2025-12-10T14:08:00Z">
              <w:rPr>
                <w:rFonts w:ascii="Garamond" w:hAnsi="Garamond"/>
              </w:rPr>
            </w:rPrChange>
          </w:rPr>
          <w:t>követően</w:t>
        </w:r>
        <w:proofErr w:type="spellEnd"/>
        <w:r w:rsidRPr="00E97FBC">
          <w:rPr>
            <w:rFonts w:ascii="Garamond" w:hAnsi="Garamond"/>
            <w:sz w:val="24"/>
            <w:szCs w:val="24"/>
            <w:rPrChange w:id="48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81" w:author="Trombitásné Dr. Domján Bernadett" w:date="2025-12-10T15:08:00Z" w16du:dateUtc="2025-12-10T14:08:00Z">
              <w:rPr>
                <w:rFonts w:ascii="Garamond" w:hAnsi="Garamond"/>
              </w:rPr>
            </w:rPrChange>
          </w:rPr>
          <w:t>haladéktalanul</w:t>
        </w:r>
        <w:proofErr w:type="spellEnd"/>
        <w:r w:rsidRPr="00E97FBC">
          <w:rPr>
            <w:rFonts w:ascii="Garamond" w:hAnsi="Garamond"/>
            <w:sz w:val="24"/>
            <w:szCs w:val="24"/>
            <w:rPrChange w:id="4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83" w:author="Trombitásné Dr. Domján Bernadett" w:date="2025-12-10T15:08:00Z" w16du:dateUtc="2025-12-10T14:08:00Z">
              <w:rPr>
                <w:rFonts w:ascii="Garamond" w:hAnsi="Garamond"/>
              </w:rPr>
            </w:rPrChange>
          </w:rPr>
          <w:t>köteles</w:t>
        </w:r>
        <w:proofErr w:type="spellEnd"/>
        <w:r w:rsidRPr="00E97FBC">
          <w:rPr>
            <w:rFonts w:ascii="Garamond" w:hAnsi="Garamond"/>
            <w:sz w:val="24"/>
            <w:szCs w:val="24"/>
            <w:rPrChange w:id="48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85" w:author="Trombitásné Dr. Domján Bernadett" w:date="2025-12-10T15:08:00Z" w16du:dateUtc="2025-12-10T14:08:00Z">
              <w:rPr>
                <w:rFonts w:ascii="Garamond" w:hAnsi="Garamond"/>
              </w:rPr>
            </w:rPrChange>
          </w:rPr>
          <w:t>nyilatkozni</w:t>
        </w:r>
        <w:proofErr w:type="spellEnd"/>
        <w:r w:rsidRPr="00E97FBC">
          <w:rPr>
            <w:rFonts w:ascii="Garamond" w:hAnsi="Garamond"/>
            <w:sz w:val="24"/>
            <w:szCs w:val="24"/>
            <w:rPrChange w:id="486" w:author="Trombitásné Dr. Domján Bernadett" w:date="2025-12-10T15:08:00Z" w16du:dateUtc="2025-12-10T14:08:00Z">
              <w:rPr>
                <w:rFonts w:ascii="Garamond" w:hAnsi="Garamond"/>
              </w:rPr>
            </w:rPrChange>
          </w:rPr>
          <w:t>.</w:t>
        </w:r>
      </w:ins>
    </w:p>
    <w:p w14:paraId="19DA7FF1" w14:textId="77777777" w:rsidR="00E55330" w:rsidRPr="00E97FBC" w:rsidRDefault="00E55330" w:rsidP="008A735D">
      <w:pPr>
        <w:ind w:left="709" w:right="1416"/>
        <w:jc w:val="both"/>
        <w:rPr>
          <w:ins w:id="487" w:author="Trombitásné Dr. Domján Bernadett" w:date="2025-12-10T15:06:00Z" w16du:dateUtc="2025-12-10T14:06:00Z"/>
          <w:rFonts w:ascii="Garamond" w:hAnsi="Garamond"/>
          <w:sz w:val="24"/>
          <w:szCs w:val="24"/>
          <w:rPrChange w:id="488" w:author="Trombitásné Dr. Domján Bernadett" w:date="2025-12-10T15:08:00Z" w16du:dateUtc="2025-12-10T14:08:00Z">
            <w:rPr>
              <w:ins w:id="489" w:author="Trombitásné Dr. Domján Bernadett" w:date="2025-12-10T15:06:00Z" w16du:dateUtc="2025-12-10T14:06:00Z"/>
              <w:rFonts w:ascii="Garamond" w:hAnsi="Garamond"/>
            </w:rPr>
          </w:rPrChange>
        </w:rPr>
        <w:pPrChange w:id="490" w:author="Trombitásné Dr. Domján Bernadett" w:date="2025-12-10T15:07:00Z" w16du:dateUtc="2025-12-10T14:07:00Z">
          <w:pPr>
            <w:ind w:left="426"/>
            <w:jc w:val="both"/>
          </w:pPr>
        </w:pPrChange>
      </w:pPr>
    </w:p>
    <w:p w14:paraId="6E6AFB38" w14:textId="767204C4" w:rsidR="00E55330" w:rsidRPr="00E97FBC" w:rsidRDefault="00E55330" w:rsidP="008A735D">
      <w:pPr>
        <w:ind w:left="709" w:right="1416"/>
        <w:jc w:val="both"/>
        <w:rPr>
          <w:ins w:id="491" w:author="Trombitásné Dr. Domján Bernadett" w:date="2025-12-10T15:06:00Z" w16du:dateUtc="2025-12-10T14:06:00Z"/>
          <w:rFonts w:ascii="Garamond" w:hAnsi="Garamond"/>
          <w:sz w:val="24"/>
          <w:szCs w:val="24"/>
          <w:rPrChange w:id="492" w:author="Trombitásné Dr. Domján Bernadett" w:date="2025-12-10T15:08:00Z" w16du:dateUtc="2025-12-10T14:08:00Z">
            <w:rPr>
              <w:ins w:id="493" w:author="Trombitásné Dr. Domján Bernadett" w:date="2025-12-10T15:06:00Z" w16du:dateUtc="2025-12-10T14:06:00Z"/>
              <w:rFonts w:ascii="Garamond" w:hAnsi="Garamond"/>
            </w:rPr>
          </w:rPrChange>
        </w:rPr>
        <w:pPrChange w:id="494" w:author="Trombitásné Dr. Domján Bernadett" w:date="2025-12-10T15:07:00Z" w16du:dateUtc="2025-12-10T14:07:00Z">
          <w:pPr>
            <w:ind w:left="426"/>
            <w:jc w:val="both"/>
          </w:pPr>
        </w:pPrChange>
      </w:pPr>
      <w:ins w:id="495" w:author="Trombitásné Dr. Domján Bernadett" w:date="2025-12-10T15:06:00Z" w16du:dateUtc="2025-12-10T14:06:00Z">
        <w:r w:rsidRPr="00E97FBC">
          <w:rPr>
            <w:rFonts w:ascii="Garamond" w:hAnsi="Garamond"/>
            <w:sz w:val="24"/>
            <w:szCs w:val="24"/>
            <w:rPrChange w:id="496" w:author="Trombitásné Dr. Domján Bernadett" w:date="2025-12-10T15:08:00Z" w16du:dateUtc="2025-12-10T14:08:00Z">
              <w:rPr>
                <w:rFonts w:ascii="Garamond" w:hAnsi="Garamond"/>
              </w:rPr>
            </w:rPrChange>
          </w:rPr>
          <w:t xml:space="preserve">22.F. Az </w:t>
        </w:r>
        <w:proofErr w:type="spellStart"/>
        <w:r w:rsidRPr="00E97FBC">
          <w:rPr>
            <w:rFonts w:ascii="Garamond" w:hAnsi="Garamond"/>
            <w:sz w:val="24"/>
            <w:szCs w:val="24"/>
            <w:rPrChange w:id="497"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49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499" w:author="Trombitásné Dr. Domján Bernadett" w:date="2025-12-10T15:08:00Z" w16du:dateUtc="2025-12-10T14:08:00Z">
              <w:rPr>
                <w:rFonts w:ascii="Garamond" w:hAnsi="Garamond"/>
              </w:rPr>
            </w:rPrChange>
          </w:rPr>
          <w:t>eredményéről</w:t>
        </w:r>
        <w:proofErr w:type="spellEnd"/>
        <w:r w:rsidRPr="00E97FBC">
          <w:rPr>
            <w:rFonts w:ascii="Garamond" w:hAnsi="Garamond"/>
            <w:sz w:val="24"/>
            <w:szCs w:val="24"/>
            <w:rPrChange w:id="50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01" w:author="Trombitásné Dr. Domján Bernadett" w:date="2025-12-10T15:08:00Z" w16du:dateUtc="2025-12-10T14:08:00Z">
              <w:rPr>
                <w:rFonts w:ascii="Garamond" w:hAnsi="Garamond"/>
              </w:rPr>
            </w:rPrChange>
          </w:rPr>
          <w:t>szóló</w:t>
        </w:r>
        <w:proofErr w:type="spellEnd"/>
        <w:r w:rsidRPr="00E97FBC">
          <w:rPr>
            <w:rFonts w:ascii="Garamond" w:hAnsi="Garamond"/>
            <w:sz w:val="24"/>
            <w:szCs w:val="24"/>
            <w:rPrChange w:id="50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03" w:author="Trombitásné Dr. Domján Bernadett" w:date="2025-12-10T15:08:00Z" w16du:dateUtc="2025-12-10T14:08:00Z">
              <w:rPr>
                <w:rFonts w:ascii="Garamond" w:hAnsi="Garamond"/>
              </w:rPr>
            </w:rPrChange>
          </w:rPr>
          <w:t>döntés</w:t>
        </w:r>
        <w:proofErr w:type="spellEnd"/>
        <w:r w:rsidRPr="00E97FBC">
          <w:rPr>
            <w:rFonts w:ascii="Garamond" w:hAnsi="Garamond"/>
            <w:sz w:val="24"/>
            <w:szCs w:val="24"/>
            <w:rPrChange w:id="50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05" w:author="Trombitásné Dr. Domján Bernadett" w:date="2025-12-10T15:08:00Z" w16du:dateUtc="2025-12-10T14:08:00Z">
              <w:rPr>
                <w:rFonts w:ascii="Garamond" w:hAnsi="Garamond"/>
              </w:rPr>
            </w:rPrChange>
          </w:rPr>
          <w:t>meghozatalában</w:t>
        </w:r>
        <w:proofErr w:type="spellEnd"/>
        <w:r w:rsidRPr="00E97FBC">
          <w:rPr>
            <w:rFonts w:ascii="Garamond" w:hAnsi="Garamond"/>
            <w:sz w:val="24"/>
            <w:szCs w:val="24"/>
            <w:rPrChange w:id="50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07"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50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09" w:author="Trombitásné Dr. Domján Bernadett" w:date="2025-12-10T15:08:00Z" w16du:dateUtc="2025-12-10T14:08:00Z">
              <w:rPr>
                <w:rFonts w:ascii="Garamond" w:hAnsi="Garamond"/>
              </w:rPr>
            </w:rPrChange>
          </w:rPr>
          <w:t>vevő</w:t>
        </w:r>
        <w:proofErr w:type="spellEnd"/>
        <w:r w:rsidRPr="00E97FBC">
          <w:rPr>
            <w:rFonts w:ascii="Garamond" w:hAnsi="Garamond"/>
            <w:sz w:val="24"/>
            <w:szCs w:val="24"/>
            <w:rPrChange w:id="51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11" w:author="Trombitásné Dr. Domján Bernadett" w:date="2025-12-10T15:08:00Z" w16du:dateUtc="2025-12-10T14:08:00Z">
              <w:rPr>
                <w:rFonts w:ascii="Garamond" w:hAnsi="Garamond"/>
              </w:rPr>
            </w:rPrChange>
          </w:rPr>
          <w:t>személynek</w:t>
        </w:r>
        <w:proofErr w:type="spellEnd"/>
        <w:r w:rsidRPr="00E97FBC">
          <w:rPr>
            <w:rFonts w:ascii="Garamond" w:hAnsi="Garamond"/>
            <w:sz w:val="24"/>
            <w:szCs w:val="24"/>
            <w:rPrChange w:id="512"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513" w:author="Trombitásné Dr. Domján Bernadett" w:date="2025-12-10T15:08:00Z" w16du:dateUtc="2025-12-10T14:08:00Z">
              <w:rPr>
                <w:rFonts w:ascii="Garamond" w:hAnsi="Garamond"/>
              </w:rPr>
            </w:rPrChange>
          </w:rPr>
          <w:t>döntéshozatali</w:t>
        </w:r>
        <w:proofErr w:type="spellEnd"/>
        <w:r w:rsidRPr="00E97FBC">
          <w:rPr>
            <w:rFonts w:ascii="Garamond" w:hAnsi="Garamond"/>
            <w:sz w:val="24"/>
            <w:szCs w:val="24"/>
            <w:rPrChange w:id="51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15" w:author="Trombitásné Dr. Domján Bernadett" w:date="2025-12-10T15:08:00Z" w16du:dateUtc="2025-12-10T14:08:00Z">
              <w:rPr>
                <w:rFonts w:ascii="Garamond" w:hAnsi="Garamond"/>
              </w:rPr>
            </w:rPrChange>
          </w:rPr>
          <w:t>folyamat</w:t>
        </w:r>
        <w:proofErr w:type="spellEnd"/>
        <w:r w:rsidRPr="00E97FBC">
          <w:rPr>
            <w:rFonts w:ascii="Garamond" w:hAnsi="Garamond"/>
            <w:sz w:val="24"/>
            <w:szCs w:val="24"/>
            <w:rPrChange w:id="51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17" w:author="Trombitásné Dr. Domján Bernadett" w:date="2025-12-10T15:08:00Z" w16du:dateUtc="2025-12-10T14:08:00Z">
              <w:rPr>
                <w:rFonts w:ascii="Garamond" w:hAnsi="Garamond"/>
              </w:rPr>
            </w:rPrChange>
          </w:rPr>
          <w:t>megkezdését</w:t>
        </w:r>
        <w:proofErr w:type="spellEnd"/>
        <w:r w:rsidRPr="00E97FBC">
          <w:rPr>
            <w:rFonts w:ascii="Garamond" w:hAnsi="Garamond"/>
            <w:sz w:val="24"/>
            <w:szCs w:val="24"/>
            <w:rPrChange w:id="51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19" w:author="Trombitásné Dr. Domján Bernadett" w:date="2025-12-10T15:08:00Z" w16du:dateUtc="2025-12-10T14:08:00Z">
              <w:rPr>
                <w:rFonts w:ascii="Garamond" w:hAnsi="Garamond"/>
              </w:rPr>
            </w:rPrChange>
          </w:rPr>
          <w:t>megelőzően</w:t>
        </w:r>
        <w:proofErr w:type="spellEnd"/>
        <w:r w:rsidRPr="00E97FBC">
          <w:rPr>
            <w:rFonts w:ascii="Garamond" w:hAnsi="Garamond"/>
            <w:sz w:val="24"/>
            <w:szCs w:val="24"/>
            <w:rPrChange w:id="52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21" w:author="Trombitásné Dr. Domján Bernadett" w:date="2025-12-10T15:08:00Z" w16du:dateUtc="2025-12-10T14:08:00Z">
              <w:rPr>
                <w:rFonts w:ascii="Garamond" w:hAnsi="Garamond"/>
              </w:rPr>
            </w:rPrChange>
          </w:rPr>
          <w:t>szükséges</w:t>
        </w:r>
        <w:proofErr w:type="spellEnd"/>
        <w:r w:rsidRPr="00E97FBC">
          <w:rPr>
            <w:rFonts w:ascii="Garamond" w:hAnsi="Garamond"/>
            <w:sz w:val="24"/>
            <w:szCs w:val="24"/>
            <w:rPrChange w:id="52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23" w:author="Trombitásné Dr. Domján Bernadett" w:date="2025-12-10T15:08:00Z" w16du:dateUtc="2025-12-10T14:08:00Z">
              <w:rPr>
                <w:rFonts w:ascii="Garamond" w:hAnsi="Garamond"/>
              </w:rPr>
            </w:rPrChange>
          </w:rPr>
          <w:t>nyilatkoznia</w:t>
        </w:r>
        <w:proofErr w:type="spellEnd"/>
        <w:r w:rsidRPr="00E97FBC">
          <w:rPr>
            <w:rFonts w:ascii="Garamond" w:hAnsi="Garamond"/>
            <w:sz w:val="24"/>
            <w:szCs w:val="24"/>
            <w:rPrChange w:id="52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25" w:author="Trombitásné Dr. Domján Bernadett" w:date="2025-12-10T15:08:00Z" w16du:dateUtc="2025-12-10T14:08:00Z">
              <w:rPr>
                <w:rFonts w:ascii="Garamond" w:hAnsi="Garamond"/>
              </w:rPr>
            </w:rPrChange>
          </w:rPr>
          <w:t>Amennyiben</w:t>
        </w:r>
        <w:proofErr w:type="spellEnd"/>
        <w:r w:rsidRPr="00E97FBC">
          <w:rPr>
            <w:rFonts w:ascii="Garamond" w:hAnsi="Garamond"/>
            <w:sz w:val="24"/>
            <w:szCs w:val="24"/>
            <w:rPrChange w:id="52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527" w:author="Trombitásné Dr. Domján Bernadett" w:date="2025-12-10T15:08:00Z" w16du:dateUtc="2025-12-10T14:08:00Z">
              <w:rPr>
                <w:rFonts w:ascii="Garamond" w:hAnsi="Garamond"/>
              </w:rPr>
            </w:rPrChange>
          </w:rPr>
          <w:t>döntés</w:t>
        </w:r>
        <w:proofErr w:type="spellEnd"/>
        <w:r w:rsidRPr="00E97FBC">
          <w:rPr>
            <w:rFonts w:ascii="Garamond" w:hAnsi="Garamond"/>
            <w:sz w:val="24"/>
            <w:szCs w:val="24"/>
            <w:rPrChange w:id="52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29" w:author="Trombitásné Dr. Domján Bernadett" w:date="2025-12-10T15:08:00Z" w16du:dateUtc="2025-12-10T14:08:00Z">
              <w:rPr>
                <w:rFonts w:ascii="Garamond" w:hAnsi="Garamond"/>
              </w:rPr>
            </w:rPrChange>
          </w:rPr>
          <w:t>meghozatalában</w:t>
        </w:r>
        <w:proofErr w:type="spellEnd"/>
        <w:r w:rsidRPr="00E97FBC">
          <w:rPr>
            <w:rFonts w:ascii="Garamond" w:hAnsi="Garamond"/>
            <w:sz w:val="24"/>
            <w:szCs w:val="24"/>
            <w:rPrChange w:id="53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31"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5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33" w:author="Trombitásné Dr. Domján Bernadett" w:date="2025-12-10T15:08:00Z" w16du:dateUtc="2025-12-10T14:08:00Z">
              <w:rPr>
                <w:rFonts w:ascii="Garamond" w:hAnsi="Garamond"/>
              </w:rPr>
            </w:rPrChange>
          </w:rPr>
          <w:t>vevő</w:t>
        </w:r>
        <w:proofErr w:type="spellEnd"/>
        <w:r w:rsidRPr="00E97FBC">
          <w:rPr>
            <w:rFonts w:ascii="Garamond" w:hAnsi="Garamond"/>
            <w:sz w:val="24"/>
            <w:szCs w:val="24"/>
            <w:rPrChange w:id="53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35" w:author="Trombitásné Dr. Domján Bernadett" w:date="2025-12-10T15:08:00Z" w16du:dateUtc="2025-12-10T14:08:00Z">
              <w:rPr>
                <w:rFonts w:ascii="Garamond" w:hAnsi="Garamond"/>
              </w:rPr>
            </w:rPrChange>
          </w:rPr>
          <w:t>személy</w:t>
        </w:r>
        <w:proofErr w:type="spellEnd"/>
        <w:r w:rsidRPr="00E97FBC">
          <w:rPr>
            <w:rFonts w:ascii="Garamond" w:hAnsi="Garamond"/>
            <w:sz w:val="24"/>
            <w:szCs w:val="24"/>
            <w:rPrChange w:id="53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537" w:author="Trombitásné Dr. Domján Bernadett" w:date="2025-12-10T15:08:00Z" w16du:dateUtc="2025-12-10T14:08:00Z">
              <w:rPr>
                <w:rFonts w:ascii="Garamond" w:hAnsi="Garamond"/>
              </w:rPr>
            </w:rPrChange>
          </w:rPr>
          <w:t>döntés</w:t>
        </w:r>
        <w:proofErr w:type="spellEnd"/>
        <w:r w:rsidRPr="00E97FBC">
          <w:rPr>
            <w:rFonts w:ascii="Garamond" w:hAnsi="Garamond"/>
            <w:sz w:val="24"/>
            <w:szCs w:val="24"/>
            <w:rPrChange w:id="5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39" w:author="Trombitásné Dr. Domján Bernadett" w:date="2025-12-10T15:08:00Z" w16du:dateUtc="2025-12-10T14:08:00Z">
              <w:rPr>
                <w:rFonts w:ascii="Garamond" w:hAnsi="Garamond"/>
              </w:rPr>
            </w:rPrChange>
          </w:rPr>
          <w:t>meghozatalát</w:t>
        </w:r>
        <w:proofErr w:type="spellEnd"/>
        <w:r w:rsidRPr="00E97FBC">
          <w:rPr>
            <w:rFonts w:ascii="Garamond" w:hAnsi="Garamond"/>
            <w:sz w:val="24"/>
            <w:szCs w:val="24"/>
            <w:rPrChange w:id="54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41" w:author="Trombitásné Dr. Domján Bernadett" w:date="2025-12-10T15:08:00Z" w16du:dateUtc="2025-12-10T14:08:00Z">
              <w:rPr>
                <w:rFonts w:ascii="Garamond" w:hAnsi="Garamond"/>
              </w:rPr>
            </w:rPrChange>
          </w:rPr>
          <w:t>megelőzően</w:t>
        </w:r>
        <w:proofErr w:type="spellEnd"/>
        <w:r w:rsidRPr="00E97FBC">
          <w:rPr>
            <w:rFonts w:ascii="Garamond" w:hAnsi="Garamond"/>
            <w:sz w:val="24"/>
            <w:szCs w:val="24"/>
            <w:rPrChange w:id="54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43" w:author="Trombitásné Dr. Domján Bernadett" w:date="2025-12-10T15:08:00Z" w16du:dateUtc="2025-12-10T14:08:00Z">
              <w:rPr>
                <w:rFonts w:ascii="Garamond" w:hAnsi="Garamond"/>
              </w:rPr>
            </w:rPrChange>
          </w:rPr>
          <w:t>nem</w:t>
        </w:r>
        <w:proofErr w:type="spellEnd"/>
        <w:r w:rsidRPr="00E97FBC">
          <w:rPr>
            <w:rFonts w:ascii="Garamond" w:hAnsi="Garamond"/>
            <w:sz w:val="24"/>
            <w:szCs w:val="24"/>
            <w:rPrChange w:id="54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45" w:author="Trombitásné Dr. Domján Bernadett" w:date="2025-12-10T15:08:00Z" w16du:dateUtc="2025-12-10T14:08:00Z">
              <w:rPr>
                <w:rFonts w:ascii="Garamond" w:hAnsi="Garamond"/>
              </w:rPr>
            </w:rPrChange>
          </w:rPr>
          <w:t>kapja</w:t>
        </w:r>
        <w:proofErr w:type="spellEnd"/>
        <w:r w:rsidRPr="00E97FBC">
          <w:rPr>
            <w:rFonts w:ascii="Garamond" w:hAnsi="Garamond"/>
            <w:sz w:val="24"/>
            <w:szCs w:val="24"/>
            <w:rPrChange w:id="546" w:author="Trombitásné Dr. Domján Bernadett" w:date="2025-12-10T15:08:00Z" w16du:dateUtc="2025-12-10T14:08:00Z">
              <w:rPr>
                <w:rFonts w:ascii="Garamond" w:hAnsi="Garamond"/>
              </w:rPr>
            </w:rPrChange>
          </w:rPr>
          <w:t xml:space="preserve"> meg a </w:t>
        </w:r>
        <w:proofErr w:type="spellStart"/>
        <w:r w:rsidRPr="00E97FBC">
          <w:rPr>
            <w:rFonts w:ascii="Garamond" w:hAnsi="Garamond"/>
            <w:sz w:val="24"/>
            <w:szCs w:val="24"/>
            <w:rPrChange w:id="547"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54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49"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55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51" w:author="Trombitásné Dr. Domján Bernadett" w:date="2025-12-10T15:08:00Z" w16du:dateUtc="2025-12-10T14:08:00Z">
              <w:rPr>
                <w:rFonts w:ascii="Garamond" w:hAnsi="Garamond"/>
              </w:rPr>
            </w:rPrChange>
          </w:rPr>
          <w:t>során</w:t>
        </w:r>
        <w:proofErr w:type="spellEnd"/>
        <w:r w:rsidRPr="00E97FBC">
          <w:rPr>
            <w:rFonts w:ascii="Garamond" w:hAnsi="Garamond"/>
            <w:sz w:val="24"/>
            <w:szCs w:val="24"/>
            <w:rPrChange w:id="55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53" w:author="Trombitásné Dr. Domján Bernadett" w:date="2025-12-10T15:08:00Z" w16du:dateUtc="2025-12-10T14:08:00Z">
              <w:rPr>
                <w:rFonts w:ascii="Garamond" w:hAnsi="Garamond"/>
              </w:rPr>
            </w:rPrChange>
          </w:rPr>
          <w:t>keletkezett</w:t>
        </w:r>
        <w:proofErr w:type="spellEnd"/>
        <w:r w:rsidRPr="00E97FBC">
          <w:rPr>
            <w:rFonts w:ascii="Garamond" w:hAnsi="Garamond"/>
            <w:sz w:val="24"/>
            <w:szCs w:val="24"/>
            <w:rPrChange w:id="55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55" w:author="Trombitásné Dr. Domján Bernadett" w:date="2025-12-10T15:08:00Z" w16du:dateUtc="2025-12-10T14:08:00Z">
              <w:rPr>
                <w:rFonts w:ascii="Garamond" w:hAnsi="Garamond"/>
              </w:rPr>
            </w:rPrChange>
          </w:rPr>
          <w:t>dokumentumokat</w:t>
        </w:r>
        <w:proofErr w:type="spellEnd"/>
        <w:r w:rsidRPr="00E97FBC">
          <w:rPr>
            <w:rFonts w:ascii="Garamond" w:hAnsi="Garamond"/>
            <w:sz w:val="24"/>
            <w:szCs w:val="24"/>
            <w:rPrChange w:id="55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57" w:author="Trombitásné Dr. Domján Bernadett" w:date="2025-12-10T15:08:00Z" w16du:dateUtc="2025-12-10T14:08:00Z">
              <w:rPr>
                <w:rFonts w:ascii="Garamond" w:hAnsi="Garamond"/>
              </w:rPr>
            </w:rPrChange>
          </w:rPr>
          <w:t>illetve</w:t>
        </w:r>
        <w:proofErr w:type="spellEnd"/>
        <w:r w:rsidRPr="00E97FBC">
          <w:rPr>
            <w:rFonts w:ascii="Garamond" w:hAnsi="Garamond"/>
            <w:sz w:val="24"/>
            <w:szCs w:val="24"/>
            <w:rPrChange w:id="55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59" w:author="Trombitásné Dr. Domján Bernadett" w:date="2025-12-10T15:08:00Z" w16du:dateUtc="2025-12-10T14:08:00Z">
              <w:rPr>
                <w:rFonts w:ascii="Garamond" w:hAnsi="Garamond"/>
              </w:rPr>
            </w:rPrChange>
          </w:rPr>
          <w:t>nem</w:t>
        </w:r>
        <w:proofErr w:type="spellEnd"/>
        <w:r w:rsidRPr="00E97FBC">
          <w:rPr>
            <w:rFonts w:ascii="Garamond" w:hAnsi="Garamond"/>
            <w:sz w:val="24"/>
            <w:szCs w:val="24"/>
            <w:rPrChange w:id="56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61" w:author="Trombitásné Dr. Domján Bernadett" w:date="2025-12-10T15:08:00Z" w16du:dateUtc="2025-12-10T14:08:00Z">
              <w:rPr>
                <w:rFonts w:ascii="Garamond" w:hAnsi="Garamond"/>
              </w:rPr>
            </w:rPrChange>
          </w:rPr>
          <w:t>vesz</w:t>
        </w:r>
        <w:proofErr w:type="spellEnd"/>
        <w:r w:rsidRPr="00E97FBC">
          <w:rPr>
            <w:rFonts w:ascii="Garamond" w:hAnsi="Garamond"/>
            <w:sz w:val="24"/>
            <w:szCs w:val="24"/>
            <w:rPrChange w:id="56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63"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56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65" w:author="Trombitásné Dr. Domján Bernadett" w:date="2025-12-10T15:08:00Z" w16du:dateUtc="2025-12-10T14:08:00Z">
              <w:rPr>
                <w:rFonts w:ascii="Garamond" w:hAnsi="Garamond"/>
              </w:rPr>
            </w:rPrChange>
          </w:rPr>
          <w:t>semmilyen</w:t>
        </w:r>
        <w:proofErr w:type="spellEnd"/>
        <w:r w:rsidRPr="00E97FBC">
          <w:rPr>
            <w:rFonts w:ascii="Garamond" w:hAnsi="Garamond"/>
            <w:sz w:val="24"/>
            <w:szCs w:val="24"/>
            <w:rPrChange w:id="56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67" w:author="Trombitásné Dr. Domján Bernadett" w:date="2025-12-10T15:08:00Z" w16du:dateUtc="2025-12-10T14:08:00Z">
              <w:rPr>
                <w:rFonts w:ascii="Garamond" w:hAnsi="Garamond"/>
              </w:rPr>
            </w:rPrChange>
          </w:rPr>
          <w:t>módon</w:t>
        </w:r>
        <w:proofErr w:type="spellEnd"/>
        <w:r w:rsidRPr="00E97FBC">
          <w:rPr>
            <w:rFonts w:ascii="Garamond" w:hAnsi="Garamond"/>
            <w:sz w:val="24"/>
            <w:szCs w:val="24"/>
            <w:rPrChange w:id="56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69"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57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71"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57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73" w:author="Trombitásné Dr. Domján Bernadett" w:date="2025-12-10T15:08:00Z" w16du:dateUtc="2025-12-10T14:08:00Z">
              <w:rPr>
                <w:rFonts w:ascii="Garamond" w:hAnsi="Garamond"/>
              </w:rPr>
            </w:rPrChange>
          </w:rPr>
          <w:t>korábbi</w:t>
        </w:r>
        <w:proofErr w:type="spellEnd"/>
        <w:r w:rsidRPr="00E97FBC">
          <w:rPr>
            <w:rFonts w:ascii="Garamond" w:hAnsi="Garamond"/>
            <w:sz w:val="24"/>
            <w:szCs w:val="24"/>
            <w:rPrChange w:id="57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75" w:author="Trombitásné Dr. Domján Bernadett" w:date="2025-12-10T15:08:00Z" w16du:dateUtc="2025-12-10T14:08:00Z">
              <w:rPr>
                <w:rFonts w:ascii="Garamond" w:hAnsi="Garamond"/>
              </w:rPr>
            </w:rPrChange>
          </w:rPr>
          <w:t>előkészítési</w:t>
        </w:r>
        <w:proofErr w:type="spellEnd"/>
        <w:r w:rsidRPr="00E97FBC">
          <w:rPr>
            <w:rFonts w:ascii="Garamond" w:hAnsi="Garamond"/>
            <w:sz w:val="24"/>
            <w:szCs w:val="24"/>
            <w:rPrChange w:id="57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77" w:author="Trombitásné Dr. Domján Bernadett" w:date="2025-12-10T15:08:00Z" w16du:dateUtc="2025-12-10T14:08:00Z">
              <w:rPr>
                <w:rFonts w:ascii="Garamond" w:hAnsi="Garamond"/>
              </w:rPr>
            </w:rPrChange>
          </w:rPr>
          <w:t>bírálati</w:t>
        </w:r>
        <w:proofErr w:type="spellEnd"/>
        <w:r w:rsidRPr="00E97FBC">
          <w:rPr>
            <w:rFonts w:ascii="Garamond" w:hAnsi="Garamond"/>
            <w:sz w:val="24"/>
            <w:szCs w:val="24"/>
            <w:rPrChange w:id="57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79" w:author="Trombitásné Dr. Domján Bernadett" w:date="2025-12-10T15:08:00Z" w16du:dateUtc="2025-12-10T14:08:00Z">
              <w:rPr>
                <w:rFonts w:ascii="Garamond" w:hAnsi="Garamond"/>
              </w:rPr>
            </w:rPrChange>
          </w:rPr>
          <w:t>szakaszaiban</w:t>
        </w:r>
        <w:proofErr w:type="spellEnd"/>
        <w:r w:rsidRPr="00E97FBC">
          <w:rPr>
            <w:rFonts w:ascii="Garamond" w:hAnsi="Garamond"/>
            <w:sz w:val="24"/>
            <w:szCs w:val="24"/>
            <w:rPrChange w:id="58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81" w:author="Trombitásné Dr. Domján Bernadett" w:date="2025-12-10T15:08:00Z" w16du:dateUtc="2025-12-10T14:08:00Z">
              <w:rPr>
                <w:rFonts w:ascii="Garamond" w:hAnsi="Garamond"/>
              </w:rPr>
            </w:rPrChange>
          </w:rPr>
          <w:t>akkor</w:t>
        </w:r>
        <w:proofErr w:type="spellEnd"/>
        <w:r w:rsidRPr="00E97FBC">
          <w:rPr>
            <w:rFonts w:ascii="Garamond" w:hAnsi="Garamond"/>
            <w:sz w:val="24"/>
            <w:szCs w:val="24"/>
            <w:rPrChange w:id="5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83" w:author="Trombitásné Dr. Domján Bernadett" w:date="2025-12-10T15:08:00Z" w16du:dateUtc="2025-12-10T14:08:00Z">
              <w:rPr>
                <w:rFonts w:ascii="Garamond" w:hAnsi="Garamond"/>
              </w:rPr>
            </w:rPrChange>
          </w:rPr>
          <w:t>részéről</w:t>
        </w:r>
        <w:proofErr w:type="spellEnd"/>
        <w:r w:rsidRPr="00E97FBC">
          <w:rPr>
            <w:rFonts w:ascii="Garamond" w:hAnsi="Garamond"/>
            <w:sz w:val="24"/>
            <w:szCs w:val="24"/>
            <w:rPrChange w:id="584"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585" w:author="Trombitásné Dr. Domján Bernadett" w:date="2025-12-10T15:08:00Z" w16du:dateUtc="2025-12-10T14:08:00Z">
              <w:rPr>
                <w:rFonts w:ascii="Garamond" w:hAnsi="Garamond"/>
              </w:rPr>
            </w:rPrChange>
          </w:rPr>
          <w:t>döntést</w:t>
        </w:r>
        <w:proofErr w:type="spellEnd"/>
        <w:r w:rsidRPr="00E97FBC">
          <w:rPr>
            <w:rFonts w:ascii="Garamond" w:hAnsi="Garamond"/>
            <w:sz w:val="24"/>
            <w:szCs w:val="24"/>
            <w:rPrChange w:id="58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87" w:author="Trombitásné Dr. Domján Bernadett" w:date="2025-12-10T15:08:00Z" w16du:dateUtc="2025-12-10T14:08:00Z">
              <w:rPr>
                <w:rFonts w:ascii="Garamond" w:hAnsi="Garamond"/>
              </w:rPr>
            </w:rPrChange>
          </w:rPr>
          <w:t>közvetlenül</w:t>
        </w:r>
        <w:proofErr w:type="spellEnd"/>
        <w:r w:rsidRPr="00E97FBC">
          <w:rPr>
            <w:rFonts w:ascii="Garamond" w:hAnsi="Garamond"/>
            <w:sz w:val="24"/>
            <w:szCs w:val="24"/>
            <w:rPrChange w:id="58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89" w:author="Trombitásné Dr. Domján Bernadett" w:date="2025-12-10T15:08:00Z" w16du:dateUtc="2025-12-10T14:08:00Z">
              <w:rPr>
                <w:rFonts w:ascii="Garamond" w:hAnsi="Garamond"/>
              </w:rPr>
            </w:rPrChange>
          </w:rPr>
          <w:t>megelőzően</w:t>
        </w:r>
        <w:proofErr w:type="spellEnd"/>
        <w:r w:rsidRPr="00E97FBC">
          <w:rPr>
            <w:rFonts w:ascii="Garamond" w:hAnsi="Garamond"/>
            <w:sz w:val="24"/>
            <w:szCs w:val="24"/>
            <w:rPrChange w:id="590" w:author="Trombitásné Dr. Domján Bernadett" w:date="2025-12-10T15:08:00Z" w16du:dateUtc="2025-12-10T14:08:00Z">
              <w:rPr>
                <w:rFonts w:ascii="Garamond" w:hAnsi="Garamond"/>
              </w:rPr>
            </w:rPrChange>
          </w:rPr>
          <w:t xml:space="preserve"> is </w:t>
        </w:r>
        <w:proofErr w:type="spellStart"/>
        <w:r w:rsidRPr="00E97FBC">
          <w:rPr>
            <w:rFonts w:ascii="Garamond" w:hAnsi="Garamond"/>
            <w:sz w:val="24"/>
            <w:szCs w:val="24"/>
            <w:rPrChange w:id="591" w:author="Trombitásné Dr. Domján Bernadett" w:date="2025-12-10T15:08:00Z" w16du:dateUtc="2025-12-10T14:08:00Z">
              <w:rPr>
                <w:rFonts w:ascii="Garamond" w:hAnsi="Garamond"/>
              </w:rPr>
            </w:rPrChange>
          </w:rPr>
          <w:t>elegendő</w:t>
        </w:r>
        <w:proofErr w:type="spellEnd"/>
        <w:r w:rsidRPr="00E97FBC">
          <w:rPr>
            <w:rFonts w:ascii="Garamond" w:hAnsi="Garamond"/>
            <w:sz w:val="24"/>
            <w:szCs w:val="24"/>
            <w:rPrChange w:id="592"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593" w:author="Trombitásné Dr. Domján Bernadett" w:date="2025-12-10T15:08:00Z" w16du:dateUtc="2025-12-10T14:08:00Z">
              <w:rPr>
                <w:rFonts w:ascii="Garamond" w:hAnsi="Garamond"/>
              </w:rPr>
            </w:rPrChange>
          </w:rPr>
          <w:t>nyilatkozat</w:t>
        </w:r>
        <w:proofErr w:type="spellEnd"/>
        <w:r w:rsidRPr="00E97FBC">
          <w:rPr>
            <w:rFonts w:ascii="Garamond" w:hAnsi="Garamond"/>
            <w:sz w:val="24"/>
            <w:szCs w:val="24"/>
            <w:rPrChange w:id="59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595" w:author="Trombitásné Dr. Domján Bernadett" w:date="2025-12-10T15:08:00Z" w16du:dateUtc="2025-12-10T14:08:00Z">
              <w:rPr>
                <w:rFonts w:ascii="Garamond" w:hAnsi="Garamond"/>
              </w:rPr>
            </w:rPrChange>
          </w:rPr>
          <w:t>megtétele</w:t>
        </w:r>
        <w:proofErr w:type="spellEnd"/>
        <w:r w:rsidRPr="00E97FBC">
          <w:rPr>
            <w:rFonts w:ascii="Garamond" w:hAnsi="Garamond"/>
            <w:sz w:val="24"/>
            <w:szCs w:val="24"/>
            <w:rPrChange w:id="596" w:author="Trombitásné Dr. Domján Bernadett" w:date="2025-12-10T15:08:00Z" w16du:dateUtc="2025-12-10T14:08:00Z">
              <w:rPr>
                <w:rFonts w:ascii="Garamond" w:hAnsi="Garamond"/>
              </w:rPr>
            </w:rPrChange>
          </w:rPr>
          <w:t>.</w:t>
        </w:r>
      </w:ins>
    </w:p>
    <w:p w14:paraId="193475CD" w14:textId="77777777" w:rsidR="00E55330" w:rsidRPr="00E97FBC" w:rsidRDefault="00E55330" w:rsidP="008A735D">
      <w:pPr>
        <w:ind w:left="709" w:right="1416"/>
        <w:rPr>
          <w:ins w:id="597" w:author="Trombitásné Dr. Domján Bernadett" w:date="2025-12-10T15:06:00Z" w16du:dateUtc="2025-12-10T14:06:00Z"/>
          <w:rFonts w:ascii="Garamond" w:hAnsi="Garamond"/>
          <w:sz w:val="24"/>
          <w:szCs w:val="24"/>
          <w:rPrChange w:id="598" w:author="Trombitásné Dr. Domján Bernadett" w:date="2025-12-10T15:08:00Z" w16du:dateUtc="2025-12-10T14:08:00Z">
            <w:rPr>
              <w:ins w:id="599" w:author="Trombitásné Dr. Domján Bernadett" w:date="2025-12-10T15:06:00Z" w16du:dateUtc="2025-12-10T14:06:00Z"/>
              <w:rFonts w:ascii="Garamond" w:hAnsi="Garamond"/>
            </w:rPr>
          </w:rPrChange>
        </w:rPr>
        <w:pPrChange w:id="600" w:author="Trombitásné Dr. Domján Bernadett" w:date="2025-12-10T15:07:00Z" w16du:dateUtc="2025-12-10T14:07:00Z">
          <w:pPr>
            <w:ind w:left="426"/>
          </w:pPr>
        </w:pPrChange>
      </w:pPr>
    </w:p>
    <w:p w14:paraId="0C980707" w14:textId="58AAA51E" w:rsidR="00E55330" w:rsidRPr="00E97FBC" w:rsidRDefault="00E55330" w:rsidP="008A735D">
      <w:pPr>
        <w:ind w:left="709" w:right="1416"/>
        <w:jc w:val="both"/>
        <w:rPr>
          <w:ins w:id="601" w:author="Trombitásné Dr. Domján Bernadett" w:date="2025-12-10T15:06:00Z" w16du:dateUtc="2025-12-10T14:06:00Z"/>
          <w:rFonts w:ascii="Garamond" w:hAnsi="Garamond"/>
          <w:sz w:val="24"/>
          <w:szCs w:val="24"/>
          <w:rPrChange w:id="602" w:author="Trombitásné Dr. Domján Bernadett" w:date="2025-12-10T15:08:00Z" w16du:dateUtc="2025-12-10T14:08:00Z">
            <w:rPr>
              <w:ins w:id="603" w:author="Trombitásné Dr. Domján Bernadett" w:date="2025-12-10T15:06:00Z" w16du:dateUtc="2025-12-10T14:06:00Z"/>
              <w:rFonts w:ascii="Garamond" w:hAnsi="Garamond"/>
            </w:rPr>
          </w:rPrChange>
        </w:rPr>
        <w:pPrChange w:id="604" w:author="Trombitásné Dr. Domján Bernadett" w:date="2025-12-10T15:07:00Z" w16du:dateUtc="2025-12-10T14:07:00Z">
          <w:pPr>
            <w:ind w:left="426"/>
            <w:jc w:val="both"/>
          </w:pPr>
        </w:pPrChange>
      </w:pPr>
      <w:ins w:id="605" w:author="Trombitásné Dr. Domján Bernadett" w:date="2025-12-10T15:06:00Z" w16du:dateUtc="2025-12-10T14:06:00Z">
        <w:r w:rsidRPr="00E97FBC">
          <w:rPr>
            <w:rFonts w:ascii="Garamond" w:hAnsi="Garamond"/>
            <w:sz w:val="24"/>
            <w:szCs w:val="24"/>
            <w:rPrChange w:id="606" w:author="Trombitásné Dr. Domján Bernadett" w:date="2025-12-10T15:08:00Z" w16du:dateUtc="2025-12-10T14:08:00Z">
              <w:rPr>
                <w:rFonts w:ascii="Garamond" w:hAnsi="Garamond"/>
              </w:rPr>
            </w:rPrChange>
          </w:rPr>
          <w:t xml:space="preserve">22.G. </w:t>
        </w:r>
        <w:proofErr w:type="spellStart"/>
        <w:r w:rsidRPr="00E97FBC">
          <w:rPr>
            <w:rFonts w:ascii="Garamond" w:hAnsi="Garamond"/>
            <w:sz w:val="24"/>
            <w:szCs w:val="24"/>
            <w:rPrChange w:id="607" w:author="Trombitásné Dr. Domján Bernadett" w:date="2025-12-10T15:08:00Z" w16du:dateUtc="2025-12-10T14:08:00Z">
              <w:rPr>
                <w:rFonts w:ascii="Garamond" w:hAnsi="Garamond"/>
              </w:rPr>
            </w:rPrChange>
          </w:rPr>
          <w:t>Amennyiben</w:t>
        </w:r>
        <w:proofErr w:type="spellEnd"/>
        <w:r w:rsidRPr="00E97FBC">
          <w:rPr>
            <w:rFonts w:ascii="Garamond" w:hAnsi="Garamond"/>
            <w:sz w:val="24"/>
            <w:szCs w:val="24"/>
            <w:rPrChange w:id="608"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609" w:author="Trombitásné Dr. Domján Bernadett" w:date="2025-12-10T15:08:00Z" w16du:dateUtc="2025-12-10T14:08:00Z">
              <w:rPr>
                <w:rFonts w:ascii="Garamond" w:hAnsi="Garamond"/>
              </w:rPr>
            </w:rPrChange>
          </w:rPr>
          <w:t>nyilatkozattételre</w:t>
        </w:r>
        <w:proofErr w:type="spellEnd"/>
        <w:r w:rsidRPr="00E97FBC">
          <w:rPr>
            <w:rFonts w:ascii="Garamond" w:hAnsi="Garamond"/>
            <w:sz w:val="24"/>
            <w:szCs w:val="24"/>
            <w:rPrChange w:id="61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11" w:author="Trombitásné Dr. Domján Bernadett" w:date="2025-12-10T15:08:00Z" w16du:dateUtc="2025-12-10T14:08:00Z">
              <w:rPr>
                <w:rFonts w:ascii="Garamond" w:hAnsi="Garamond"/>
              </w:rPr>
            </w:rPrChange>
          </w:rPr>
          <w:t>köteles</w:t>
        </w:r>
        <w:proofErr w:type="spellEnd"/>
        <w:r w:rsidRPr="00E97FBC">
          <w:rPr>
            <w:rFonts w:ascii="Garamond" w:hAnsi="Garamond"/>
            <w:sz w:val="24"/>
            <w:szCs w:val="24"/>
            <w:rPrChange w:id="61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13" w:author="Trombitásné Dr. Domján Bernadett" w:date="2025-12-10T15:08:00Z" w16du:dateUtc="2025-12-10T14:08:00Z">
              <w:rPr>
                <w:rFonts w:ascii="Garamond" w:hAnsi="Garamond"/>
              </w:rPr>
            </w:rPrChange>
          </w:rPr>
          <w:t>személlyel</w:t>
        </w:r>
        <w:proofErr w:type="spellEnd"/>
        <w:r w:rsidRPr="00E97FBC">
          <w:rPr>
            <w:rFonts w:ascii="Garamond" w:hAnsi="Garamond"/>
            <w:sz w:val="24"/>
            <w:szCs w:val="24"/>
            <w:rPrChange w:id="61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15" w:author="Trombitásné Dr. Domján Bernadett" w:date="2025-12-10T15:08:00Z" w16du:dateUtc="2025-12-10T14:08:00Z">
              <w:rPr>
                <w:rFonts w:ascii="Garamond" w:hAnsi="Garamond"/>
              </w:rPr>
            </w:rPrChange>
          </w:rPr>
          <w:t>szemben</w:t>
        </w:r>
        <w:proofErr w:type="spellEnd"/>
        <w:r w:rsidRPr="00E97FBC">
          <w:rPr>
            <w:rFonts w:ascii="Garamond" w:hAnsi="Garamond"/>
            <w:sz w:val="24"/>
            <w:szCs w:val="24"/>
            <w:rPrChange w:id="61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617" w:author="Trombitásné Dr. Domján Bernadett" w:date="2025-12-10T15:08:00Z" w16du:dateUtc="2025-12-10T14:08:00Z">
              <w:rPr>
                <w:rFonts w:ascii="Garamond" w:hAnsi="Garamond"/>
              </w:rPr>
            </w:rPrChange>
          </w:rPr>
          <w:t>nyilatkozattételt</w:t>
        </w:r>
        <w:proofErr w:type="spellEnd"/>
        <w:r w:rsidRPr="00E97FBC">
          <w:rPr>
            <w:rFonts w:ascii="Garamond" w:hAnsi="Garamond"/>
            <w:sz w:val="24"/>
            <w:szCs w:val="24"/>
            <w:rPrChange w:id="61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19" w:author="Trombitásné Dr. Domján Bernadett" w:date="2025-12-10T15:08:00Z" w16du:dateUtc="2025-12-10T14:08:00Z">
              <w:rPr>
                <w:rFonts w:ascii="Garamond" w:hAnsi="Garamond"/>
              </w:rPr>
            </w:rPrChange>
          </w:rPr>
          <w:t>követően</w:t>
        </w:r>
        <w:proofErr w:type="spellEnd"/>
        <w:r w:rsidRPr="00E97FBC">
          <w:rPr>
            <w:rFonts w:ascii="Garamond" w:hAnsi="Garamond"/>
            <w:sz w:val="24"/>
            <w:szCs w:val="24"/>
            <w:rPrChange w:id="62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21" w:author="Trombitásné Dr. Domján Bernadett" w:date="2025-12-10T15:08:00Z" w16du:dateUtc="2025-12-10T14:08:00Z">
              <w:rPr>
                <w:rFonts w:ascii="Garamond" w:hAnsi="Garamond"/>
              </w:rPr>
            </w:rPrChange>
          </w:rPr>
          <w:t>összeférhetetlenségi</w:t>
        </w:r>
        <w:proofErr w:type="spellEnd"/>
        <w:r w:rsidRPr="00E97FBC">
          <w:rPr>
            <w:rFonts w:ascii="Garamond" w:hAnsi="Garamond"/>
            <w:sz w:val="24"/>
            <w:szCs w:val="24"/>
            <w:rPrChange w:id="62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23" w:author="Trombitásné Dr. Domján Bernadett" w:date="2025-12-10T15:08:00Z" w16du:dateUtc="2025-12-10T14:08:00Z">
              <w:rPr>
                <w:rFonts w:ascii="Garamond" w:hAnsi="Garamond"/>
              </w:rPr>
            </w:rPrChange>
          </w:rPr>
          <w:t>helyzet</w:t>
        </w:r>
        <w:proofErr w:type="spellEnd"/>
        <w:r w:rsidRPr="00E97FBC">
          <w:rPr>
            <w:rFonts w:ascii="Garamond" w:hAnsi="Garamond"/>
            <w:sz w:val="24"/>
            <w:szCs w:val="24"/>
            <w:rPrChange w:id="62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25" w:author="Trombitásné Dr. Domján Bernadett" w:date="2025-12-10T15:08:00Z" w16du:dateUtc="2025-12-10T14:08:00Z">
              <w:rPr>
                <w:rFonts w:ascii="Garamond" w:hAnsi="Garamond"/>
              </w:rPr>
            </w:rPrChange>
          </w:rPr>
          <w:t>merül</w:t>
        </w:r>
        <w:proofErr w:type="spellEnd"/>
        <w:r w:rsidRPr="00E97FBC">
          <w:rPr>
            <w:rFonts w:ascii="Garamond" w:hAnsi="Garamond"/>
            <w:sz w:val="24"/>
            <w:szCs w:val="24"/>
            <w:rPrChange w:id="62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27" w:author="Trombitásné Dr. Domján Bernadett" w:date="2025-12-10T15:08:00Z" w16du:dateUtc="2025-12-10T14:08:00Z">
              <w:rPr>
                <w:rFonts w:ascii="Garamond" w:hAnsi="Garamond"/>
              </w:rPr>
            </w:rPrChange>
          </w:rPr>
          <w:t>fel</w:t>
        </w:r>
        <w:proofErr w:type="spellEnd"/>
        <w:r w:rsidRPr="00E97FBC">
          <w:rPr>
            <w:rFonts w:ascii="Garamond" w:hAnsi="Garamond"/>
            <w:sz w:val="24"/>
            <w:szCs w:val="24"/>
            <w:rPrChange w:id="62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29"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63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31" w:author="Trombitásné Dr. Domján Bernadett" w:date="2025-12-10T15:08:00Z" w16du:dateUtc="2025-12-10T14:08:00Z">
              <w:rPr>
                <w:rFonts w:ascii="Garamond" w:hAnsi="Garamond"/>
              </w:rPr>
            </w:rPrChange>
          </w:rPr>
          <w:t>érintett</w:t>
        </w:r>
        <w:proofErr w:type="spellEnd"/>
        <w:r w:rsidRPr="00E97FBC">
          <w:rPr>
            <w:rFonts w:ascii="Garamond" w:hAnsi="Garamond"/>
            <w:sz w:val="24"/>
            <w:szCs w:val="24"/>
            <w:rPrChange w:id="6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33" w:author="Trombitásné Dr. Domján Bernadett" w:date="2025-12-10T15:08:00Z" w16du:dateUtc="2025-12-10T14:08:00Z">
              <w:rPr>
                <w:rFonts w:ascii="Garamond" w:hAnsi="Garamond"/>
              </w:rPr>
            </w:rPrChange>
          </w:rPr>
          <w:t>személy</w:t>
        </w:r>
        <w:proofErr w:type="spellEnd"/>
        <w:r w:rsidRPr="00E97FBC">
          <w:rPr>
            <w:rFonts w:ascii="Garamond" w:hAnsi="Garamond"/>
            <w:sz w:val="24"/>
            <w:szCs w:val="24"/>
            <w:rPrChange w:id="63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35" w:author="Trombitásné Dr. Domján Bernadett" w:date="2025-12-10T15:08:00Z" w16du:dateUtc="2025-12-10T14:08:00Z">
              <w:rPr>
                <w:rFonts w:ascii="Garamond" w:hAnsi="Garamond"/>
              </w:rPr>
            </w:rPrChange>
          </w:rPr>
          <w:t>ezt</w:t>
        </w:r>
        <w:proofErr w:type="spellEnd"/>
        <w:r w:rsidRPr="00E97FBC">
          <w:rPr>
            <w:rFonts w:ascii="Garamond" w:hAnsi="Garamond"/>
            <w:sz w:val="24"/>
            <w:szCs w:val="24"/>
            <w:rPrChange w:id="63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637" w:author="Trombitásné Dr. Domján Bernadett" w:date="2025-12-10T15:08:00Z" w16du:dateUtc="2025-12-10T14:08:00Z">
              <w:rPr>
                <w:rFonts w:ascii="Garamond" w:hAnsi="Garamond"/>
              </w:rPr>
            </w:rPrChange>
          </w:rPr>
          <w:t>tényt</w:t>
        </w:r>
        <w:proofErr w:type="spellEnd"/>
        <w:r w:rsidRPr="00E97FBC">
          <w:rPr>
            <w:rFonts w:ascii="Garamond" w:hAnsi="Garamond"/>
            <w:sz w:val="24"/>
            <w:szCs w:val="24"/>
            <w:rPrChange w:id="6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39" w:author="Trombitásné Dr. Domján Bernadett" w:date="2025-12-10T15:08:00Z" w16du:dateUtc="2025-12-10T14:08:00Z">
              <w:rPr>
                <w:rFonts w:ascii="Garamond" w:hAnsi="Garamond"/>
              </w:rPr>
            </w:rPrChange>
          </w:rPr>
          <w:t>haladéktalanul</w:t>
        </w:r>
        <w:proofErr w:type="spellEnd"/>
        <w:r w:rsidRPr="00E97FBC">
          <w:rPr>
            <w:rFonts w:ascii="Garamond" w:hAnsi="Garamond"/>
            <w:sz w:val="24"/>
            <w:szCs w:val="24"/>
            <w:rPrChange w:id="64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41" w:author="Trombitásné Dr. Domján Bernadett" w:date="2025-12-10T15:08:00Z" w16du:dateUtc="2025-12-10T14:08:00Z">
              <w:rPr>
                <w:rFonts w:ascii="Garamond" w:hAnsi="Garamond"/>
              </w:rPr>
            </w:rPrChange>
          </w:rPr>
          <w:t>írásban</w:t>
        </w:r>
        <w:proofErr w:type="spellEnd"/>
        <w:r w:rsidRPr="00E97FBC">
          <w:rPr>
            <w:rFonts w:ascii="Garamond" w:hAnsi="Garamond"/>
            <w:sz w:val="24"/>
            <w:szCs w:val="24"/>
            <w:rPrChange w:id="64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43" w:author="Trombitásné Dr. Domján Bernadett" w:date="2025-12-10T15:08:00Z" w16du:dateUtc="2025-12-10T14:08:00Z">
              <w:rPr>
                <w:rFonts w:ascii="Garamond" w:hAnsi="Garamond"/>
              </w:rPr>
            </w:rPrChange>
          </w:rPr>
          <w:t>köteles</w:t>
        </w:r>
        <w:proofErr w:type="spellEnd"/>
        <w:r w:rsidRPr="00E97FBC">
          <w:rPr>
            <w:rFonts w:ascii="Garamond" w:hAnsi="Garamond"/>
            <w:sz w:val="24"/>
            <w:szCs w:val="24"/>
            <w:rPrChange w:id="64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45" w:author="Trombitásné Dr. Domján Bernadett" w:date="2025-12-10T15:08:00Z" w16du:dateUtc="2025-12-10T14:08:00Z">
              <w:rPr>
                <w:rFonts w:ascii="Garamond" w:hAnsi="Garamond"/>
              </w:rPr>
            </w:rPrChange>
          </w:rPr>
          <w:t>bejelenteni</w:t>
        </w:r>
        <w:proofErr w:type="spellEnd"/>
        <w:r w:rsidRPr="00E97FBC">
          <w:rPr>
            <w:rFonts w:ascii="Garamond" w:hAnsi="Garamond"/>
            <w:sz w:val="24"/>
            <w:szCs w:val="24"/>
            <w:rPrChange w:id="646" w:author="Trombitásné Dr. Domján Bernadett" w:date="2025-12-10T15:08:00Z" w16du:dateUtc="2025-12-10T14:08:00Z">
              <w:rPr>
                <w:rFonts w:ascii="Garamond" w:hAnsi="Garamond"/>
              </w:rPr>
            </w:rPrChange>
          </w:rPr>
          <w:t xml:space="preserve"> a </w:t>
        </w:r>
      </w:ins>
      <w:proofErr w:type="spellStart"/>
      <w:ins w:id="647" w:author="Trombitásné Dr. Domján Bernadett" w:date="2025-12-10T15:10:00Z" w16du:dateUtc="2025-12-10T14:10:00Z">
        <w:r w:rsidR="00776497">
          <w:rPr>
            <w:rFonts w:ascii="Garamond" w:hAnsi="Garamond"/>
            <w:sz w:val="24"/>
            <w:szCs w:val="24"/>
          </w:rPr>
          <w:t>Társulás</w:t>
        </w:r>
        <w:proofErr w:type="spellEnd"/>
        <w:r w:rsidR="00776497">
          <w:rPr>
            <w:rFonts w:ascii="Garamond" w:hAnsi="Garamond"/>
            <w:sz w:val="24"/>
            <w:szCs w:val="24"/>
          </w:rPr>
          <w:t xml:space="preserve"> </w:t>
        </w:r>
        <w:proofErr w:type="spellStart"/>
        <w:r w:rsidR="00776497">
          <w:rPr>
            <w:rFonts w:ascii="Garamond" w:hAnsi="Garamond"/>
            <w:sz w:val="24"/>
            <w:szCs w:val="24"/>
          </w:rPr>
          <w:t>elnökének</w:t>
        </w:r>
      </w:ins>
      <w:proofErr w:type="spellEnd"/>
      <w:ins w:id="648" w:author="Trombitásné Dr. Domján Bernadett" w:date="2025-12-10T15:06:00Z" w16du:dateUtc="2025-12-10T14:06:00Z">
        <w:r w:rsidRPr="00E97FBC">
          <w:rPr>
            <w:rFonts w:ascii="Garamond" w:hAnsi="Garamond"/>
            <w:sz w:val="24"/>
            <w:szCs w:val="24"/>
            <w:rPrChange w:id="649"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50" w:author="Trombitásné Dr. Domján Bernadett" w:date="2025-12-10T15:08:00Z" w16du:dateUtc="2025-12-10T14:08:00Z">
              <w:rPr>
                <w:rFonts w:ascii="Garamond" w:hAnsi="Garamond"/>
              </w:rPr>
            </w:rPrChange>
          </w:rPr>
          <w:t>Amennyiben</w:t>
        </w:r>
        <w:proofErr w:type="spellEnd"/>
        <w:r w:rsidRPr="00E97FBC">
          <w:rPr>
            <w:rFonts w:ascii="Garamond" w:hAnsi="Garamond"/>
            <w:sz w:val="24"/>
            <w:szCs w:val="24"/>
            <w:rPrChange w:id="651" w:author="Trombitásné Dr. Domján Bernadett" w:date="2025-12-10T15:08:00Z" w16du:dateUtc="2025-12-10T14:08:00Z">
              <w:rPr>
                <w:rFonts w:ascii="Garamond" w:hAnsi="Garamond"/>
              </w:rPr>
            </w:rPrChange>
          </w:rPr>
          <w:t xml:space="preserve"> a </w:t>
        </w:r>
      </w:ins>
      <w:proofErr w:type="spellStart"/>
      <w:ins w:id="652" w:author="Trombitásné Dr. Domján Bernadett" w:date="2025-12-10T15:10:00Z" w16du:dateUtc="2025-12-10T14:10:00Z">
        <w:r w:rsidR="00776497">
          <w:rPr>
            <w:rFonts w:ascii="Garamond" w:hAnsi="Garamond"/>
            <w:sz w:val="24"/>
            <w:szCs w:val="24"/>
          </w:rPr>
          <w:t>Társulás</w:t>
        </w:r>
        <w:proofErr w:type="spellEnd"/>
        <w:r w:rsidR="00776497">
          <w:rPr>
            <w:rFonts w:ascii="Garamond" w:hAnsi="Garamond"/>
            <w:sz w:val="24"/>
            <w:szCs w:val="24"/>
          </w:rPr>
          <w:t xml:space="preserve"> </w:t>
        </w:r>
        <w:proofErr w:type="spellStart"/>
        <w:r w:rsidR="00776497">
          <w:rPr>
            <w:rFonts w:ascii="Garamond" w:hAnsi="Garamond"/>
            <w:sz w:val="24"/>
            <w:szCs w:val="24"/>
          </w:rPr>
          <w:t>Elnöke</w:t>
        </w:r>
      </w:ins>
      <w:proofErr w:type="spellEnd"/>
      <w:ins w:id="653" w:author="Trombitásné Dr. Domján Bernadett" w:date="2025-12-10T15:06:00Z" w16du:dateUtc="2025-12-10T14:06:00Z">
        <w:r w:rsidRPr="00E97FBC">
          <w:rPr>
            <w:rFonts w:ascii="Garamond" w:hAnsi="Garamond"/>
            <w:sz w:val="24"/>
            <w:szCs w:val="24"/>
            <w:rPrChange w:id="65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55"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65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57" w:author="Trombitásné Dr. Domján Bernadett" w:date="2025-12-10T15:08:00Z" w16du:dateUtc="2025-12-10T14:08:00Z">
              <w:rPr>
                <w:rFonts w:ascii="Garamond" w:hAnsi="Garamond"/>
              </w:rPr>
            </w:rPrChange>
          </w:rPr>
          <w:t>érintett</w:t>
        </w:r>
        <w:proofErr w:type="spellEnd"/>
        <w:r w:rsidRPr="00E97FBC">
          <w:rPr>
            <w:rFonts w:ascii="Garamond" w:hAnsi="Garamond"/>
            <w:sz w:val="24"/>
            <w:szCs w:val="24"/>
            <w:rPrChange w:id="65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59" w:author="Trombitásné Dr. Domján Bernadett" w:date="2025-12-10T15:08:00Z" w16du:dateUtc="2025-12-10T14:08:00Z">
              <w:rPr>
                <w:rFonts w:ascii="Garamond" w:hAnsi="Garamond"/>
              </w:rPr>
            </w:rPrChange>
          </w:rPr>
          <w:t>személy</w:t>
        </w:r>
        <w:proofErr w:type="spellEnd"/>
        <w:r w:rsidRPr="00E97FBC">
          <w:rPr>
            <w:rFonts w:ascii="Garamond" w:hAnsi="Garamond"/>
            <w:sz w:val="24"/>
            <w:szCs w:val="24"/>
            <w:rPrChange w:id="66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61" w:author="Trombitásné Dr. Domján Bernadett" w:date="2025-12-10T15:08:00Z" w16du:dateUtc="2025-12-10T14:08:00Z">
              <w:rPr>
                <w:rFonts w:ascii="Garamond" w:hAnsi="Garamond"/>
              </w:rPr>
            </w:rPrChange>
          </w:rPr>
          <w:t>neki</w:t>
        </w:r>
        <w:proofErr w:type="spellEnd"/>
        <w:r w:rsidRPr="00E97FBC">
          <w:rPr>
            <w:rFonts w:ascii="Garamond" w:hAnsi="Garamond"/>
            <w:sz w:val="24"/>
            <w:szCs w:val="24"/>
            <w:rPrChange w:id="662"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663" w:author="Trombitásné Dr. Domján Bernadett" w:date="2025-12-10T15:08:00Z" w16du:dateUtc="2025-12-10T14:08:00Z">
              <w:rPr>
                <w:rFonts w:ascii="Garamond" w:hAnsi="Garamond"/>
              </w:rPr>
            </w:rPrChange>
          </w:rPr>
          <w:t>bírálóbizottság</w:t>
        </w:r>
        <w:proofErr w:type="spellEnd"/>
        <w:r w:rsidRPr="00E97FBC">
          <w:rPr>
            <w:rFonts w:ascii="Garamond" w:hAnsi="Garamond"/>
            <w:sz w:val="24"/>
            <w:szCs w:val="24"/>
            <w:rPrChange w:id="66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65" w:author="Trombitásné Dr. Domján Bernadett" w:date="2025-12-10T15:08:00Z" w16du:dateUtc="2025-12-10T14:08:00Z">
              <w:rPr>
                <w:rFonts w:ascii="Garamond" w:hAnsi="Garamond"/>
              </w:rPr>
            </w:rPrChange>
          </w:rPr>
          <w:t>elnökéhez</w:t>
        </w:r>
        <w:proofErr w:type="spellEnd"/>
        <w:r w:rsidRPr="00E97FBC">
          <w:rPr>
            <w:rFonts w:ascii="Garamond" w:hAnsi="Garamond"/>
            <w:sz w:val="24"/>
            <w:szCs w:val="24"/>
            <w:rPrChange w:id="66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67" w:author="Trombitásné Dr. Domján Bernadett" w:date="2025-12-10T15:08:00Z" w16du:dateUtc="2025-12-10T14:08:00Z">
              <w:rPr>
                <w:rFonts w:ascii="Garamond" w:hAnsi="Garamond"/>
              </w:rPr>
            </w:rPrChange>
          </w:rPr>
          <w:t>kell</w:t>
        </w:r>
        <w:proofErr w:type="spellEnd"/>
        <w:r w:rsidRPr="00E97FBC">
          <w:rPr>
            <w:rFonts w:ascii="Garamond" w:hAnsi="Garamond"/>
            <w:sz w:val="24"/>
            <w:szCs w:val="24"/>
            <w:rPrChange w:id="668"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669" w:author="Trombitásné Dr. Domján Bernadett" w:date="2025-12-10T15:08:00Z" w16du:dateUtc="2025-12-10T14:08:00Z">
              <w:rPr>
                <w:rFonts w:ascii="Garamond" w:hAnsi="Garamond"/>
              </w:rPr>
            </w:rPrChange>
          </w:rPr>
          <w:t>bejelentést</w:t>
        </w:r>
        <w:proofErr w:type="spellEnd"/>
        <w:r w:rsidRPr="00E97FBC">
          <w:rPr>
            <w:rFonts w:ascii="Garamond" w:hAnsi="Garamond"/>
            <w:sz w:val="24"/>
            <w:szCs w:val="24"/>
            <w:rPrChange w:id="67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71" w:author="Trombitásné Dr. Domján Bernadett" w:date="2025-12-10T15:08:00Z" w16du:dateUtc="2025-12-10T14:08:00Z">
              <w:rPr>
                <w:rFonts w:ascii="Garamond" w:hAnsi="Garamond"/>
              </w:rPr>
            </w:rPrChange>
          </w:rPr>
          <w:t>megtennie</w:t>
        </w:r>
        <w:proofErr w:type="spellEnd"/>
        <w:r w:rsidRPr="00E97FBC">
          <w:rPr>
            <w:rFonts w:ascii="Garamond" w:hAnsi="Garamond"/>
            <w:sz w:val="24"/>
            <w:szCs w:val="24"/>
            <w:rPrChange w:id="672"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673" w:author="Trombitásné Dr. Domján Bernadett" w:date="2025-12-10T15:08:00Z" w16du:dateUtc="2025-12-10T14:08:00Z">
              <w:rPr>
                <w:rFonts w:ascii="Garamond" w:hAnsi="Garamond"/>
              </w:rPr>
            </w:rPrChange>
          </w:rPr>
          <w:t>bejelentésnek</w:t>
        </w:r>
        <w:proofErr w:type="spellEnd"/>
        <w:r w:rsidRPr="00E97FBC">
          <w:rPr>
            <w:rFonts w:ascii="Garamond" w:hAnsi="Garamond"/>
            <w:sz w:val="24"/>
            <w:szCs w:val="24"/>
            <w:rPrChange w:id="67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75" w:author="Trombitásné Dr. Domján Bernadett" w:date="2025-12-10T15:08:00Z" w16du:dateUtc="2025-12-10T14:08:00Z">
              <w:rPr>
                <w:rFonts w:ascii="Garamond" w:hAnsi="Garamond"/>
              </w:rPr>
            </w:rPrChange>
          </w:rPr>
          <w:t>tartalmaznia</w:t>
        </w:r>
        <w:proofErr w:type="spellEnd"/>
        <w:r w:rsidRPr="00E97FBC">
          <w:rPr>
            <w:rFonts w:ascii="Garamond" w:hAnsi="Garamond"/>
            <w:sz w:val="24"/>
            <w:szCs w:val="24"/>
            <w:rPrChange w:id="67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77" w:author="Trombitásné Dr. Domján Bernadett" w:date="2025-12-10T15:08:00Z" w16du:dateUtc="2025-12-10T14:08:00Z">
              <w:rPr>
                <w:rFonts w:ascii="Garamond" w:hAnsi="Garamond"/>
              </w:rPr>
            </w:rPrChange>
          </w:rPr>
          <w:t>kell</w:t>
        </w:r>
        <w:proofErr w:type="spellEnd"/>
        <w:r w:rsidRPr="00E97FBC">
          <w:rPr>
            <w:rFonts w:ascii="Garamond" w:hAnsi="Garamond"/>
            <w:sz w:val="24"/>
            <w:szCs w:val="24"/>
            <w:rPrChange w:id="67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79" w:author="Trombitásné Dr. Domján Bernadett" w:date="2025-12-10T15:08:00Z" w16du:dateUtc="2025-12-10T14:08:00Z">
              <w:rPr>
                <w:rFonts w:ascii="Garamond" w:hAnsi="Garamond"/>
              </w:rPr>
            </w:rPrChange>
          </w:rPr>
          <w:t>hogy</w:t>
        </w:r>
        <w:proofErr w:type="spellEnd"/>
        <w:r w:rsidRPr="00E97FBC">
          <w:rPr>
            <w:rFonts w:ascii="Garamond" w:hAnsi="Garamond"/>
            <w:sz w:val="24"/>
            <w:szCs w:val="24"/>
            <w:rPrChange w:id="68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81"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6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83" w:author="Trombitásné Dr. Domján Bernadett" w:date="2025-12-10T15:08:00Z" w16du:dateUtc="2025-12-10T14:08:00Z">
              <w:rPr>
                <w:rFonts w:ascii="Garamond" w:hAnsi="Garamond"/>
              </w:rPr>
            </w:rPrChange>
          </w:rPr>
          <w:t>összeférhetetlenséget</w:t>
        </w:r>
        <w:proofErr w:type="spellEnd"/>
        <w:r w:rsidRPr="00E97FBC">
          <w:rPr>
            <w:rFonts w:ascii="Garamond" w:hAnsi="Garamond"/>
            <w:sz w:val="24"/>
            <w:szCs w:val="24"/>
            <w:rPrChange w:id="68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85" w:author="Trombitásné Dr. Domján Bernadett" w:date="2025-12-10T15:08:00Z" w16du:dateUtc="2025-12-10T14:08:00Z">
              <w:rPr>
                <w:rFonts w:ascii="Garamond" w:hAnsi="Garamond"/>
              </w:rPr>
            </w:rPrChange>
          </w:rPr>
          <w:t>milyen</w:t>
        </w:r>
        <w:proofErr w:type="spellEnd"/>
        <w:r w:rsidRPr="00E97FBC">
          <w:rPr>
            <w:rFonts w:ascii="Garamond" w:hAnsi="Garamond"/>
            <w:sz w:val="24"/>
            <w:szCs w:val="24"/>
            <w:rPrChange w:id="68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87" w:author="Trombitásné Dr. Domján Bernadett" w:date="2025-12-10T15:08:00Z" w16du:dateUtc="2025-12-10T14:08:00Z">
              <w:rPr>
                <w:rFonts w:ascii="Garamond" w:hAnsi="Garamond"/>
              </w:rPr>
            </w:rPrChange>
          </w:rPr>
          <w:t>tény</w:t>
        </w:r>
        <w:proofErr w:type="spellEnd"/>
        <w:r w:rsidRPr="00E97FBC">
          <w:rPr>
            <w:rFonts w:ascii="Garamond" w:hAnsi="Garamond"/>
            <w:sz w:val="24"/>
            <w:szCs w:val="24"/>
            <w:rPrChange w:id="68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89" w:author="Trombitásné Dr. Domján Bernadett" w:date="2025-12-10T15:08:00Z" w16du:dateUtc="2025-12-10T14:08:00Z">
              <w:rPr>
                <w:rFonts w:ascii="Garamond" w:hAnsi="Garamond"/>
              </w:rPr>
            </w:rPrChange>
          </w:rPr>
          <w:t>keletkeztette</w:t>
        </w:r>
        <w:proofErr w:type="spellEnd"/>
        <w:r w:rsidRPr="00E97FBC">
          <w:rPr>
            <w:rFonts w:ascii="Garamond" w:hAnsi="Garamond"/>
            <w:sz w:val="24"/>
            <w:szCs w:val="24"/>
            <w:rPrChange w:id="69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91" w:author="Trombitásné Dr. Domján Bernadett" w:date="2025-12-10T15:08:00Z" w16du:dateUtc="2025-12-10T14:08:00Z">
              <w:rPr>
                <w:rFonts w:ascii="Garamond" w:hAnsi="Garamond"/>
              </w:rPr>
            </w:rPrChange>
          </w:rPr>
          <w:t>vagy</w:t>
        </w:r>
        <w:proofErr w:type="spellEnd"/>
        <w:r w:rsidRPr="00E97FBC">
          <w:rPr>
            <w:rFonts w:ascii="Garamond" w:hAnsi="Garamond"/>
            <w:sz w:val="24"/>
            <w:szCs w:val="24"/>
            <w:rPrChange w:id="69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93" w:author="Trombitásné Dr. Domján Bernadett" w:date="2025-12-10T15:08:00Z" w16du:dateUtc="2025-12-10T14:08:00Z">
              <w:rPr>
                <w:rFonts w:ascii="Garamond" w:hAnsi="Garamond"/>
              </w:rPr>
            </w:rPrChange>
          </w:rPr>
          <w:t>alapozza</w:t>
        </w:r>
        <w:proofErr w:type="spellEnd"/>
        <w:r w:rsidRPr="00E97FBC">
          <w:rPr>
            <w:rFonts w:ascii="Garamond" w:hAnsi="Garamond"/>
            <w:sz w:val="24"/>
            <w:szCs w:val="24"/>
            <w:rPrChange w:id="694" w:author="Trombitásné Dr. Domján Bernadett" w:date="2025-12-10T15:08:00Z" w16du:dateUtc="2025-12-10T14:08:00Z">
              <w:rPr>
                <w:rFonts w:ascii="Garamond" w:hAnsi="Garamond"/>
              </w:rPr>
            </w:rPrChange>
          </w:rPr>
          <w:t xml:space="preserve"> meg, </w:t>
        </w:r>
        <w:proofErr w:type="spellStart"/>
        <w:r w:rsidRPr="00E97FBC">
          <w:rPr>
            <w:rFonts w:ascii="Garamond" w:hAnsi="Garamond"/>
            <w:sz w:val="24"/>
            <w:szCs w:val="24"/>
            <w:rPrChange w:id="695" w:author="Trombitásné Dr. Domján Bernadett" w:date="2025-12-10T15:08:00Z" w16du:dateUtc="2025-12-10T14:08:00Z">
              <w:rPr>
                <w:rFonts w:ascii="Garamond" w:hAnsi="Garamond"/>
              </w:rPr>
            </w:rPrChange>
          </w:rPr>
          <w:t>ez</w:t>
        </w:r>
        <w:proofErr w:type="spellEnd"/>
        <w:r w:rsidRPr="00E97FBC">
          <w:rPr>
            <w:rFonts w:ascii="Garamond" w:hAnsi="Garamond"/>
            <w:sz w:val="24"/>
            <w:szCs w:val="24"/>
            <w:rPrChange w:id="69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97" w:author="Trombitásné Dr. Domján Bernadett" w:date="2025-12-10T15:08:00Z" w16du:dateUtc="2025-12-10T14:08:00Z">
              <w:rPr>
                <w:rFonts w:ascii="Garamond" w:hAnsi="Garamond"/>
              </w:rPr>
            </w:rPrChange>
          </w:rPr>
          <w:t>mikor</w:t>
        </w:r>
        <w:proofErr w:type="spellEnd"/>
        <w:r w:rsidRPr="00E97FBC">
          <w:rPr>
            <w:rFonts w:ascii="Garamond" w:hAnsi="Garamond"/>
            <w:sz w:val="24"/>
            <w:szCs w:val="24"/>
            <w:rPrChange w:id="69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699" w:author="Trombitásné Dr. Domján Bernadett" w:date="2025-12-10T15:08:00Z" w16du:dateUtc="2025-12-10T14:08:00Z">
              <w:rPr>
                <w:rFonts w:ascii="Garamond" w:hAnsi="Garamond"/>
              </w:rPr>
            </w:rPrChange>
          </w:rPr>
          <w:t>jutott</w:t>
        </w:r>
        <w:proofErr w:type="spellEnd"/>
        <w:r w:rsidRPr="00E97FBC">
          <w:rPr>
            <w:rFonts w:ascii="Garamond" w:hAnsi="Garamond"/>
            <w:sz w:val="24"/>
            <w:szCs w:val="24"/>
            <w:rPrChange w:id="700"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701" w:author="Trombitásné Dr. Domján Bernadett" w:date="2025-12-10T15:08:00Z" w16du:dateUtc="2025-12-10T14:08:00Z">
              <w:rPr>
                <w:rFonts w:ascii="Garamond" w:hAnsi="Garamond"/>
              </w:rPr>
            </w:rPrChange>
          </w:rPr>
          <w:t>tudomására</w:t>
        </w:r>
        <w:proofErr w:type="spellEnd"/>
        <w:r w:rsidRPr="00E97FBC">
          <w:rPr>
            <w:rFonts w:ascii="Garamond" w:hAnsi="Garamond"/>
            <w:sz w:val="24"/>
            <w:szCs w:val="24"/>
            <w:rPrChange w:id="702" w:author="Trombitásné Dr. Domján Bernadett" w:date="2025-12-10T15:08:00Z" w16du:dateUtc="2025-12-10T14:08:00Z">
              <w:rPr>
                <w:rFonts w:ascii="Garamond" w:hAnsi="Garamond"/>
              </w:rPr>
            </w:rPrChange>
          </w:rPr>
          <w:t xml:space="preserve"> és </w:t>
        </w:r>
        <w:proofErr w:type="spellStart"/>
        <w:r w:rsidRPr="00E97FBC">
          <w:rPr>
            <w:rFonts w:ascii="Garamond" w:hAnsi="Garamond"/>
            <w:sz w:val="24"/>
            <w:szCs w:val="24"/>
            <w:rPrChange w:id="703" w:author="Trombitásné Dr. Domján Bernadett" w:date="2025-12-10T15:08:00Z" w16du:dateUtc="2025-12-10T14:08:00Z">
              <w:rPr>
                <w:rFonts w:ascii="Garamond" w:hAnsi="Garamond"/>
              </w:rPr>
            </w:rPrChange>
          </w:rPr>
          <w:t>mennyiben</w:t>
        </w:r>
        <w:proofErr w:type="spellEnd"/>
        <w:r w:rsidRPr="00E97FBC">
          <w:rPr>
            <w:rFonts w:ascii="Garamond" w:hAnsi="Garamond"/>
            <w:sz w:val="24"/>
            <w:szCs w:val="24"/>
            <w:rPrChange w:id="70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05" w:author="Trombitásné Dr. Domján Bernadett" w:date="2025-12-10T15:08:00Z" w16du:dateUtc="2025-12-10T14:08:00Z">
              <w:rPr>
                <w:rFonts w:ascii="Garamond" w:hAnsi="Garamond"/>
              </w:rPr>
            </w:rPrChange>
          </w:rPr>
          <w:t>befolyásolta</w:t>
        </w:r>
        <w:proofErr w:type="spellEnd"/>
        <w:r w:rsidRPr="00E97FBC">
          <w:rPr>
            <w:rFonts w:ascii="Garamond" w:hAnsi="Garamond"/>
            <w:sz w:val="24"/>
            <w:szCs w:val="24"/>
            <w:rPrChange w:id="70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07" w:author="Trombitásné Dr. Domján Bernadett" w:date="2025-12-10T15:08:00Z" w16du:dateUtc="2025-12-10T14:08:00Z">
              <w:rPr>
                <w:rFonts w:ascii="Garamond" w:hAnsi="Garamond"/>
              </w:rPr>
            </w:rPrChange>
          </w:rPr>
          <w:t>ez</w:t>
        </w:r>
        <w:proofErr w:type="spellEnd"/>
        <w:r w:rsidRPr="00E97FBC">
          <w:rPr>
            <w:rFonts w:ascii="Garamond" w:hAnsi="Garamond"/>
            <w:sz w:val="24"/>
            <w:szCs w:val="24"/>
            <w:rPrChange w:id="708"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709"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71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11" w:author="Trombitásné Dr. Domján Bernadett" w:date="2025-12-10T15:08:00Z" w16du:dateUtc="2025-12-10T14:08:00Z">
              <w:rPr>
                <w:rFonts w:ascii="Garamond" w:hAnsi="Garamond"/>
              </w:rPr>
            </w:rPrChange>
          </w:rPr>
          <w:t>eljáráshoz</w:t>
        </w:r>
        <w:proofErr w:type="spellEnd"/>
        <w:r w:rsidRPr="00E97FBC">
          <w:rPr>
            <w:rFonts w:ascii="Garamond" w:hAnsi="Garamond"/>
            <w:sz w:val="24"/>
            <w:szCs w:val="24"/>
            <w:rPrChange w:id="71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13" w:author="Trombitásné Dr. Domján Bernadett" w:date="2025-12-10T15:08:00Z" w16du:dateUtc="2025-12-10T14:08:00Z">
              <w:rPr>
                <w:rFonts w:ascii="Garamond" w:hAnsi="Garamond"/>
              </w:rPr>
            </w:rPrChange>
          </w:rPr>
          <w:t>kapcsolódó</w:t>
        </w:r>
        <w:proofErr w:type="spellEnd"/>
        <w:r w:rsidRPr="00E97FBC">
          <w:rPr>
            <w:rFonts w:ascii="Garamond" w:hAnsi="Garamond"/>
            <w:sz w:val="24"/>
            <w:szCs w:val="24"/>
            <w:rPrChange w:id="71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15" w:author="Trombitásné Dr. Domján Bernadett" w:date="2025-12-10T15:08:00Z" w16du:dateUtc="2025-12-10T14:08:00Z">
              <w:rPr>
                <w:rFonts w:ascii="Garamond" w:hAnsi="Garamond"/>
              </w:rPr>
            </w:rPrChange>
          </w:rPr>
          <w:t>tevékenységét</w:t>
        </w:r>
        <w:proofErr w:type="spellEnd"/>
        <w:r w:rsidRPr="00E97FBC">
          <w:rPr>
            <w:rFonts w:ascii="Garamond" w:hAnsi="Garamond"/>
            <w:sz w:val="24"/>
            <w:szCs w:val="24"/>
            <w:rPrChange w:id="716" w:author="Trombitásné Dr. Domján Bernadett" w:date="2025-12-10T15:08:00Z" w16du:dateUtc="2025-12-10T14:08:00Z">
              <w:rPr>
                <w:rFonts w:ascii="Garamond" w:hAnsi="Garamond"/>
              </w:rPr>
            </w:rPrChange>
          </w:rPr>
          <w:t xml:space="preserve">. </w:t>
        </w:r>
      </w:ins>
    </w:p>
    <w:p w14:paraId="3F524AF2" w14:textId="77777777" w:rsidR="00E55330" w:rsidRPr="00E97FBC" w:rsidRDefault="00E55330" w:rsidP="008A735D">
      <w:pPr>
        <w:ind w:left="709" w:right="1416"/>
        <w:rPr>
          <w:ins w:id="717" w:author="Trombitásné Dr. Domján Bernadett" w:date="2025-12-10T15:06:00Z" w16du:dateUtc="2025-12-10T14:06:00Z"/>
          <w:rFonts w:ascii="Garamond" w:hAnsi="Garamond"/>
          <w:sz w:val="24"/>
          <w:szCs w:val="24"/>
          <w:rPrChange w:id="718" w:author="Trombitásné Dr. Domján Bernadett" w:date="2025-12-10T15:08:00Z" w16du:dateUtc="2025-12-10T14:08:00Z">
            <w:rPr>
              <w:ins w:id="719" w:author="Trombitásné Dr. Domján Bernadett" w:date="2025-12-10T15:06:00Z" w16du:dateUtc="2025-12-10T14:06:00Z"/>
              <w:rFonts w:ascii="Garamond" w:hAnsi="Garamond"/>
            </w:rPr>
          </w:rPrChange>
        </w:rPr>
        <w:pPrChange w:id="720" w:author="Trombitásné Dr. Domján Bernadett" w:date="2025-12-10T15:07:00Z" w16du:dateUtc="2025-12-10T14:07:00Z">
          <w:pPr>
            <w:ind w:left="426"/>
          </w:pPr>
        </w:pPrChange>
      </w:pPr>
    </w:p>
    <w:p w14:paraId="5311F09E" w14:textId="2A7D13DB" w:rsidR="00E55330" w:rsidRPr="00E97FBC" w:rsidRDefault="00E55330" w:rsidP="008A735D">
      <w:pPr>
        <w:ind w:left="709" w:right="1416"/>
        <w:jc w:val="both"/>
        <w:rPr>
          <w:ins w:id="721" w:author="Trombitásné Dr. Domján Bernadett" w:date="2025-12-10T15:06:00Z" w16du:dateUtc="2025-12-10T14:06:00Z"/>
          <w:rFonts w:ascii="Garamond" w:hAnsi="Garamond"/>
          <w:sz w:val="24"/>
          <w:szCs w:val="24"/>
          <w:rPrChange w:id="722" w:author="Trombitásné Dr. Domján Bernadett" w:date="2025-12-10T15:08:00Z" w16du:dateUtc="2025-12-10T14:08:00Z">
            <w:rPr>
              <w:ins w:id="723" w:author="Trombitásné Dr. Domján Bernadett" w:date="2025-12-10T15:06:00Z" w16du:dateUtc="2025-12-10T14:06:00Z"/>
              <w:rFonts w:ascii="Garamond" w:hAnsi="Garamond"/>
            </w:rPr>
          </w:rPrChange>
        </w:rPr>
        <w:pPrChange w:id="724" w:author="Trombitásné Dr. Domján Bernadett" w:date="2025-12-10T15:07:00Z" w16du:dateUtc="2025-12-10T14:07:00Z">
          <w:pPr>
            <w:ind w:left="426"/>
            <w:jc w:val="both"/>
          </w:pPr>
        </w:pPrChange>
      </w:pPr>
      <w:ins w:id="725" w:author="Trombitásné Dr. Domján Bernadett" w:date="2025-12-10T15:06:00Z" w16du:dateUtc="2025-12-10T14:06:00Z">
        <w:r w:rsidRPr="00E97FBC">
          <w:rPr>
            <w:rFonts w:ascii="Garamond" w:hAnsi="Garamond"/>
            <w:sz w:val="24"/>
            <w:szCs w:val="24"/>
            <w:rPrChange w:id="726" w:author="Trombitásné Dr. Domján Bernadett" w:date="2025-12-10T15:08:00Z" w16du:dateUtc="2025-12-10T14:08:00Z">
              <w:rPr>
                <w:rFonts w:ascii="Garamond" w:hAnsi="Garamond"/>
              </w:rPr>
            </w:rPrChange>
          </w:rPr>
          <w:t xml:space="preserve">22.H. A </w:t>
        </w:r>
        <w:proofErr w:type="spellStart"/>
        <w:r w:rsidRPr="00E97FBC">
          <w:rPr>
            <w:rFonts w:ascii="Garamond" w:hAnsi="Garamond"/>
            <w:sz w:val="24"/>
            <w:szCs w:val="24"/>
            <w:rPrChange w:id="727"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72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29" w:author="Trombitásné Dr. Domján Bernadett" w:date="2025-12-10T15:08:00Z" w16du:dateUtc="2025-12-10T14:08:00Z">
              <w:rPr>
                <w:rFonts w:ascii="Garamond" w:hAnsi="Garamond"/>
              </w:rPr>
            </w:rPrChange>
          </w:rPr>
          <w:t>referens</w:t>
        </w:r>
        <w:proofErr w:type="spellEnd"/>
        <w:r w:rsidRPr="00E97FBC">
          <w:rPr>
            <w:rFonts w:ascii="Garamond" w:hAnsi="Garamond"/>
            <w:sz w:val="24"/>
            <w:szCs w:val="24"/>
            <w:rPrChange w:id="73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31" w:author="Trombitásné Dr. Domján Bernadett" w:date="2025-12-10T15:08:00Z" w16du:dateUtc="2025-12-10T14:08:00Z">
              <w:rPr>
                <w:rFonts w:ascii="Garamond" w:hAnsi="Garamond"/>
              </w:rPr>
            </w:rPrChange>
          </w:rPr>
          <w:t>köteles</w:t>
        </w:r>
        <w:proofErr w:type="spellEnd"/>
        <w:r w:rsidRPr="00E97FBC">
          <w:rPr>
            <w:rFonts w:ascii="Garamond" w:hAnsi="Garamond"/>
            <w:sz w:val="24"/>
            <w:szCs w:val="24"/>
            <w:rPrChange w:id="7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33" w:author="Trombitásné Dr. Domján Bernadett" w:date="2025-12-10T15:08:00Z" w16du:dateUtc="2025-12-10T14:08:00Z">
              <w:rPr>
                <w:rFonts w:ascii="Garamond" w:hAnsi="Garamond"/>
              </w:rPr>
            </w:rPrChange>
          </w:rPr>
          <w:t>ellenőrizni</w:t>
        </w:r>
        <w:proofErr w:type="spellEnd"/>
        <w:r w:rsidRPr="00E97FBC">
          <w:rPr>
            <w:rFonts w:ascii="Garamond" w:hAnsi="Garamond"/>
            <w:sz w:val="24"/>
            <w:szCs w:val="24"/>
            <w:rPrChange w:id="734" w:author="Trombitásné Dr. Domján Bernadett" w:date="2025-12-10T15:08:00Z" w16du:dateUtc="2025-12-10T14:08:00Z">
              <w:rPr>
                <w:rFonts w:ascii="Garamond" w:hAnsi="Garamond"/>
              </w:rPr>
            </w:rPrChange>
          </w:rPr>
          <w:t xml:space="preserve"> a 22.C. </w:t>
        </w:r>
        <w:proofErr w:type="spellStart"/>
        <w:r w:rsidRPr="00E97FBC">
          <w:rPr>
            <w:rFonts w:ascii="Garamond" w:hAnsi="Garamond"/>
            <w:sz w:val="24"/>
            <w:szCs w:val="24"/>
            <w:rPrChange w:id="735" w:author="Trombitásné Dr. Domján Bernadett" w:date="2025-12-10T15:08:00Z" w16du:dateUtc="2025-12-10T14:08:00Z">
              <w:rPr>
                <w:rFonts w:ascii="Garamond" w:hAnsi="Garamond"/>
              </w:rPr>
            </w:rPrChange>
          </w:rPr>
          <w:t>pont</w:t>
        </w:r>
        <w:proofErr w:type="spellEnd"/>
        <w:r w:rsidRPr="00E97FBC">
          <w:rPr>
            <w:rFonts w:ascii="Garamond" w:hAnsi="Garamond"/>
            <w:sz w:val="24"/>
            <w:szCs w:val="24"/>
            <w:rPrChange w:id="736" w:author="Trombitásné Dr. Domján Bernadett" w:date="2025-12-10T15:08:00Z" w16du:dateUtc="2025-12-10T14:08:00Z">
              <w:rPr>
                <w:rFonts w:ascii="Garamond" w:hAnsi="Garamond"/>
              </w:rPr>
            </w:rPrChange>
          </w:rPr>
          <w:t xml:space="preserve"> a) és b) </w:t>
        </w:r>
        <w:proofErr w:type="spellStart"/>
        <w:r w:rsidRPr="00E97FBC">
          <w:rPr>
            <w:rFonts w:ascii="Garamond" w:hAnsi="Garamond"/>
            <w:sz w:val="24"/>
            <w:szCs w:val="24"/>
            <w:rPrChange w:id="737" w:author="Trombitásné Dr. Domján Bernadett" w:date="2025-12-10T15:08:00Z" w16du:dateUtc="2025-12-10T14:08:00Z">
              <w:rPr>
                <w:rFonts w:ascii="Garamond" w:hAnsi="Garamond"/>
              </w:rPr>
            </w:rPrChange>
          </w:rPr>
          <w:t>alpontjai</w:t>
        </w:r>
        <w:proofErr w:type="spellEnd"/>
        <w:r w:rsidRPr="00E97FBC">
          <w:rPr>
            <w:rFonts w:ascii="Garamond" w:hAnsi="Garamond"/>
            <w:sz w:val="24"/>
            <w:szCs w:val="24"/>
            <w:rPrChange w:id="7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39" w:author="Trombitásné Dr. Domján Bernadett" w:date="2025-12-10T15:08:00Z" w16du:dateUtc="2025-12-10T14:08:00Z">
              <w:rPr>
                <w:rFonts w:ascii="Garamond" w:hAnsi="Garamond"/>
              </w:rPr>
            </w:rPrChange>
          </w:rPr>
          <w:t>alapján</w:t>
        </w:r>
        <w:proofErr w:type="spellEnd"/>
        <w:r w:rsidRPr="00E97FBC">
          <w:rPr>
            <w:rFonts w:ascii="Garamond" w:hAnsi="Garamond"/>
            <w:sz w:val="24"/>
            <w:szCs w:val="24"/>
            <w:rPrChange w:id="74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41" w:author="Trombitásné Dr. Domján Bernadett" w:date="2025-12-10T15:08:00Z" w16du:dateUtc="2025-12-10T14:08:00Z">
              <w:rPr>
                <w:rFonts w:ascii="Garamond" w:hAnsi="Garamond"/>
              </w:rPr>
            </w:rPrChange>
          </w:rPr>
          <w:t>megtett</w:t>
        </w:r>
        <w:proofErr w:type="spellEnd"/>
        <w:r w:rsidRPr="00E97FBC">
          <w:rPr>
            <w:rFonts w:ascii="Garamond" w:hAnsi="Garamond"/>
            <w:sz w:val="24"/>
            <w:szCs w:val="24"/>
            <w:rPrChange w:id="74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43" w:author="Trombitásné Dr. Domján Bernadett" w:date="2025-12-10T15:08:00Z" w16du:dateUtc="2025-12-10T14:08:00Z">
              <w:rPr>
                <w:rFonts w:ascii="Garamond" w:hAnsi="Garamond"/>
              </w:rPr>
            </w:rPrChange>
          </w:rPr>
          <w:t>nyilatkozatokban</w:t>
        </w:r>
        <w:proofErr w:type="spellEnd"/>
        <w:r w:rsidRPr="00E97FBC">
          <w:rPr>
            <w:rFonts w:ascii="Garamond" w:hAnsi="Garamond"/>
            <w:sz w:val="24"/>
            <w:szCs w:val="24"/>
            <w:rPrChange w:id="74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45" w:author="Trombitásné Dr. Domján Bernadett" w:date="2025-12-10T15:08:00Z" w16du:dateUtc="2025-12-10T14:08:00Z">
              <w:rPr>
                <w:rFonts w:ascii="Garamond" w:hAnsi="Garamond"/>
              </w:rPr>
            </w:rPrChange>
          </w:rPr>
          <w:t>foglaltak</w:t>
        </w:r>
        <w:proofErr w:type="spellEnd"/>
        <w:r w:rsidRPr="00E97FBC">
          <w:rPr>
            <w:rFonts w:ascii="Garamond" w:hAnsi="Garamond"/>
            <w:sz w:val="24"/>
            <w:szCs w:val="24"/>
            <w:rPrChange w:id="74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47" w:author="Trombitásné Dr. Domján Bernadett" w:date="2025-12-10T15:08:00Z" w16du:dateUtc="2025-12-10T14:08:00Z">
              <w:rPr>
                <w:rFonts w:ascii="Garamond" w:hAnsi="Garamond"/>
              </w:rPr>
            </w:rPrChange>
          </w:rPr>
          <w:t>valóságtartalmát</w:t>
        </w:r>
        <w:proofErr w:type="spellEnd"/>
        <w:r w:rsidRPr="00E97FBC">
          <w:rPr>
            <w:rFonts w:ascii="Garamond" w:hAnsi="Garamond"/>
            <w:sz w:val="24"/>
            <w:szCs w:val="24"/>
            <w:rPrChange w:id="74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49"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75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51" w:author="Trombitásné Dr. Domján Bernadett" w:date="2025-12-10T15:08:00Z" w16du:dateUtc="2025-12-10T14:08:00Z">
              <w:rPr>
                <w:rFonts w:ascii="Garamond" w:hAnsi="Garamond"/>
              </w:rPr>
            </w:rPrChange>
          </w:rPr>
          <w:t>ajánlatok</w:t>
        </w:r>
        <w:proofErr w:type="spellEnd"/>
        <w:r w:rsidRPr="00E97FBC">
          <w:rPr>
            <w:rFonts w:ascii="Garamond" w:hAnsi="Garamond"/>
            <w:sz w:val="24"/>
            <w:szCs w:val="24"/>
            <w:rPrChange w:id="75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53" w:author="Trombitásné Dr. Domján Bernadett" w:date="2025-12-10T15:08:00Z" w16du:dateUtc="2025-12-10T14:08:00Z">
              <w:rPr>
                <w:rFonts w:ascii="Garamond" w:hAnsi="Garamond"/>
              </w:rPr>
            </w:rPrChange>
          </w:rPr>
          <w:t>bontását</w:t>
        </w:r>
        <w:proofErr w:type="spellEnd"/>
        <w:r w:rsidRPr="00E97FBC">
          <w:rPr>
            <w:rFonts w:ascii="Garamond" w:hAnsi="Garamond"/>
            <w:sz w:val="24"/>
            <w:szCs w:val="24"/>
            <w:rPrChange w:id="75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55" w:author="Trombitásné Dr. Domján Bernadett" w:date="2025-12-10T15:08:00Z" w16du:dateUtc="2025-12-10T14:08:00Z">
              <w:rPr>
                <w:rFonts w:ascii="Garamond" w:hAnsi="Garamond"/>
              </w:rPr>
            </w:rPrChange>
          </w:rPr>
          <w:t>követően</w:t>
        </w:r>
        <w:proofErr w:type="spellEnd"/>
        <w:r w:rsidRPr="00E97FBC">
          <w:rPr>
            <w:rFonts w:ascii="Garamond" w:hAnsi="Garamond"/>
            <w:sz w:val="24"/>
            <w:szCs w:val="24"/>
            <w:rPrChange w:id="756"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757" w:author="Trombitásné Dr. Domján Bernadett" w:date="2025-12-10T15:08:00Z" w16du:dateUtc="2025-12-10T14:08:00Z">
              <w:rPr>
                <w:rFonts w:ascii="Garamond" w:hAnsi="Garamond"/>
              </w:rPr>
            </w:rPrChange>
          </w:rPr>
          <w:t>amikoris</w:t>
        </w:r>
        <w:proofErr w:type="spellEnd"/>
        <w:r w:rsidRPr="00E97FBC">
          <w:rPr>
            <w:rFonts w:ascii="Garamond" w:hAnsi="Garamond"/>
            <w:sz w:val="24"/>
            <w:szCs w:val="24"/>
            <w:rPrChange w:id="75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59" w:author="Trombitásné Dr. Domján Bernadett" w:date="2025-12-10T15:08:00Z" w16du:dateUtc="2025-12-10T14:08:00Z">
              <w:rPr>
                <w:rFonts w:ascii="Garamond" w:hAnsi="Garamond"/>
              </w:rPr>
            </w:rPrChange>
          </w:rPr>
          <w:t>ismertté</w:t>
        </w:r>
        <w:proofErr w:type="spellEnd"/>
        <w:r w:rsidRPr="00E97FBC">
          <w:rPr>
            <w:rFonts w:ascii="Garamond" w:hAnsi="Garamond"/>
            <w:sz w:val="24"/>
            <w:szCs w:val="24"/>
            <w:rPrChange w:id="76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61" w:author="Trombitásné Dr. Domján Bernadett" w:date="2025-12-10T15:08:00Z" w16du:dateUtc="2025-12-10T14:08:00Z">
              <w:rPr>
                <w:rFonts w:ascii="Garamond" w:hAnsi="Garamond"/>
              </w:rPr>
            </w:rPrChange>
          </w:rPr>
          <w:t>válik</w:t>
        </w:r>
        <w:proofErr w:type="spellEnd"/>
        <w:r w:rsidRPr="00E97FBC">
          <w:rPr>
            <w:rFonts w:ascii="Garamond" w:hAnsi="Garamond"/>
            <w:sz w:val="24"/>
            <w:szCs w:val="24"/>
            <w:rPrChange w:id="762"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763" w:author="Trombitásné Dr. Domján Bernadett" w:date="2025-12-10T15:08:00Z" w16du:dateUtc="2025-12-10T14:08:00Z">
              <w:rPr>
                <w:rFonts w:ascii="Garamond" w:hAnsi="Garamond"/>
              </w:rPr>
            </w:rPrChange>
          </w:rPr>
          <w:t>részvételre</w:t>
        </w:r>
        <w:proofErr w:type="spellEnd"/>
        <w:r w:rsidRPr="00E97FBC">
          <w:rPr>
            <w:rFonts w:ascii="Garamond" w:hAnsi="Garamond"/>
            <w:sz w:val="24"/>
            <w:szCs w:val="24"/>
            <w:rPrChange w:id="76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65" w:author="Trombitásné Dr. Domján Bernadett" w:date="2025-12-10T15:08:00Z" w16du:dateUtc="2025-12-10T14:08:00Z">
              <w:rPr>
                <w:rFonts w:ascii="Garamond" w:hAnsi="Garamond"/>
              </w:rPr>
            </w:rPrChange>
          </w:rPr>
          <w:t>jelentkezők</w:t>
        </w:r>
        <w:proofErr w:type="spellEnd"/>
        <w:r w:rsidRPr="00E97FBC">
          <w:rPr>
            <w:rFonts w:ascii="Garamond" w:hAnsi="Garamond"/>
            <w:sz w:val="24"/>
            <w:szCs w:val="24"/>
            <w:rPrChange w:id="76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67" w:author="Trombitásné Dr. Domján Bernadett" w:date="2025-12-10T15:08:00Z" w16du:dateUtc="2025-12-10T14:08:00Z">
              <w:rPr>
                <w:rFonts w:ascii="Garamond" w:hAnsi="Garamond"/>
              </w:rPr>
            </w:rPrChange>
          </w:rPr>
          <w:t>ajánlattevők</w:t>
        </w:r>
        <w:proofErr w:type="spellEnd"/>
        <w:r w:rsidRPr="00E97FBC">
          <w:rPr>
            <w:rFonts w:ascii="Garamond" w:hAnsi="Garamond"/>
            <w:sz w:val="24"/>
            <w:szCs w:val="24"/>
            <w:rPrChange w:id="76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69" w:author="Trombitásné Dr. Domján Bernadett" w:date="2025-12-10T15:08:00Z" w16du:dateUtc="2025-12-10T14:08:00Z">
              <w:rPr>
                <w:rFonts w:ascii="Garamond" w:hAnsi="Garamond"/>
              </w:rPr>
            </w:rPrChange>
          </w:rPr>
          <w:t>alvállalkozók</w:t>
        </w:r>
        <w:proofErr w:type="spellEnd"/>
        <w:r w:rsidRPr="00E97FBC">
          <w:rPr>
            <w:rFonts w:ascii="Garamond" w:hAnsi="Garamond"/>
            <w:sz w:val="24"/>
            <w:szCs w:val="24"/>
            <w:rPrChange w:id="77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71" w:author="Trombitásné Dr. Domján Bernadett" w:date="2025-12-10T15:08:00Z" w16du:dateUtc="2025-12-10T14:08:00Z">
              <w:rPr>
                <w:rFonts w:ascii="Garamond" w:hAnsi="Garamond"/>
              </w:rPr>
            </w:rPrChange>
          </w:rPr>
          <w:t>alkalmasság</w:t>
        </w:r>
        <w:proofErr w:type="spellEnd"/>
        <w:r w:rsidRPr="00E97FBC">
          <w:rPr>
            <w:rFonts w:ascii="Garamond" w:hAnsi="Garamond"/>
            <w:sz w:val="24"/>
            <w:szCs w:val="24"/>
            <w:rPrChange w:id="77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73" w:author="Trombitásné Dr. Domján Bernadett" w:date="2025-12-10T15:08:00Z" w16du:dateUtc="2025-12-10T14:08:00Z">
              <w:rPr>
                <w:rFonts w:ascii="Garamond" w:hAnsi="Garamond"/>
              </w:rPr>
            </w:rPrChange>
          </w:rPr>
          <w:t>igazolásában</w:t>
        </w:r>
        <w:proofErr w:type="spellEnd"/>
        <w:r w:rsidRPr="00E97FBC">
          <w:rPr>
            <w:rFonts w:ascii="Garamond" w:hAnsi="Garamond"/>
            <w:sz w:val="24"/>
            <w:szCs w:val="24"/>
            <w:rPrChange w:id="77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75" w:author="Trombitásné Dr. Domján Bernadett" w:date="2025-12-10T15:08:00Z" w16du:dateUtc="2025-12-10T14:08:00Z">
              <w:rPr>
                <w:rFonts w:ascii="Garamond" w:hAnsi="Garamond"/>
              </w:rPr>
            </w:rPrChange>
          </w:rPr>
          <w:t>részt</w:t>
        </w:r>
        <w:proofErr w:type="spellEnd"/>
        <w:r w:rsidRPr="00E97FBC">
          <w:rPr>
            <w:rFonts w:ascii="Garamond" w:hAnsi="Garamond"/>
            <w:sz w:val="24"/>
            <w:szCs w:val="24"/>
            <w:rPrChange w:id="77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77" w:author="Trombitásné Dr. Domján Bernadett" w:date="2025-12-10T15:08:00Z" w16du:dateUtc="2025-12-10T14:08:00Z">
              <w:rPr>
                <w:rFonts w:ascii="Garamond" w:hAnsi="Garamond"/>
              </w:rPr>
            </w:rPrChange>
          </w:rPr>
          <w:t>vevő</w:t>
        </w:r>
        <w:proofErr w:type="spellEnd"/>
        <w:r w:rsidRPr="00E97FBC">
          <w:rPr>
            <w:rFonts w:ascii="Garamond" w:hAnsi="Garamond"/>
            <w:sz w:val="24"/>
            <w:szCs w:val="24"/>
            <w:rPrChange w:id="77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79" w:author="Trombitásné Dr. Domján Bernadett" w:date="2025-12-10T15:08:00Z" w16du:dateUtc="2025-12-10T14:08:00Z">
              <w:rPr>
                <w:rFonts w:ascii="Garamond" w:hAnsi="Garamond"/>
              </w:rPr>
            </w:rPrChange>
          </w:rPr>
          <w:t>gazdasági</w:t>
        </w:r>
        <w:proofErr w:type="spellEnd"/>
        <w:r w:rsidRPr="00E97FBC">
          <w:rPr>
            <w:rFonts w:ascii="Garamond" w:hAnsi="Garamond"/>
            <w:sz w:val="24"/>
            <w:szCs w:val="24"/>
            <w:rPrChange w:id="78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81" w:author="Trombitásné Dr. Domján Bernadett" w:date="2025-12-10T15:08:00Z" w16du:dateUtc="2025-12-10T14:08:00Z">
              <w:rPr>
                <w:rFonts w:ascii="Garamond" w:hAnsi="Garamond"/>
              </w:rPr>
            </w:rPrChange>
          </w:rPr>
          <w:t>szereplők</w:t>
        </w:r>
        <w:proofErr w:type="spellEnd"/>
        <w:r w:rsidRPr="00E97FBC">
          <w:rPr>
            <w:rFonts w:ascii="Garamond" w:hAnsi="Garamond"/>
            <w:sz w:val="24"/>
            <w:szCs w:val="24"/>
            <w:rPrChange w:id="7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83" w:author="Trombitásné Dr. Domján Bernadett" w:date="2025-12-10T15:08:00Z" w16du:dateUtc="2025-12-10T14:08:00Z">
              <w:rPr>
                <w:rFonts w:ascii="Garamond" w:hAnsi="Garamond"/>
              </w:rPr>
            </w:rPrChange>
          </w:rPr>
          <w:t>személye</w:t>
        </w:r>
        <w:proofErr w:type="spellEnd"/>
        <w:r w:rsidRPr="00E97FBC">
          <w:rPr>
            <w:rFonts w:ascii="Garamond" w:hAnsi="Garamond"/>
            <w:sz w:val="24"/>
            <w:szCs w:val="24"/>
            <w:rPrChange w:id="784" w:author="Trombitásné Dr. Domján Bernadett" w:date="2025-12-10T15:08:00Z" w16du:dateUtc="2025-12-10T14:08:00Z">
              <w:rPr>
                <w:rFonts w:ascii="Garamond" w:hAnsi="Garamond"/>
              </w:rPr>
            </w:rPrChange>
          </w:rPr>
          <w:t xml:space="preserve">. A 22.C. </w:t>
        </w:r>
        <w:proofErr w:type="spellStart"/>
        <w:r w:rsidRPr="00E97FBC">
          <w:rPr>
            <w:rFonts w:ascii="Garamond" w:hAnsi="Garamond"/>
            <w:sz w:val="24"/>
            <w:szCs w:val="24"/>
            <w:rPrChange w:id="785" w:author="Trombitásné Dr. Domján Bernadett" w:date="2025-12-10T15:08:00Z" w16du:dateUtc="2025-12-10T14:08:00Z">
              <w:rPr>
                <w:rFonts w:ascii="Garamond" w:hAnsi="Garamond"/>
              </w:rPr>
            </w:rPrChange>
          </w:rPr>
          <w:t>pont</w:t>
        </w:r>
        <w:proofErr w:type="spellEnd"/>
        <w:r w:rsidRPr="00E97FBC">
          <w:rPr>
            <w:rFonts w:ascii="Garamond" w:hAnsi="Garamond"/>
            <w:sz w:val="24"/>
            <w:szCs w:val="24"/>
            <w:rPrChange w:id="786" w:author="Trombitásné Dr. Domján Bernadett" w:date="2025-12-10T15:08:00Z" w16du:dateUtc="2025-12-10T14:08:00Z">
              <w:rPr>
                <w:rFonts w:ascii="Garamond" w:hAnsi="Garamond"/>
              </w:rPr>
            </w:rPrChange>
          </w:rPr>
          <w:t xml:space="preserve"> c) </w:t>
        </w:r>
        <w:proofErr w:type="spellStart"/>
        <w:r w:rsidRPr="00E97FBC">
          <w:rPr>
            <w:rFonts w:ascii="Garamond" w:hAnsi="Garamond"/>
            <w:sz w:val="24"/>
            <w:szCs w:val="24"/>
            <w:rPrChange w:id="787" w:author="Trombitásné Dr. Domján Bernadett" w:date="2025-12-10T15:08:00Z" w16du:dateUtc="2025-12-10T14:08:00Z">
              <w:rPr>
                <w:rFonts w:ascii="Garamond" w:hAnsi="Garamond"/>
              </w:rPr>
            </w:rPrChange>
          </w:rPr>
          <w:t>alpontja</w:t>
        </w:r>
        <w:proofErr w:type="spellEnd"/>
        <w:r w:rsidRPr="00E97FBC">
          <w:rPr>
            <w:rFonts w:ascii="Garamond" w:hAnsi="Garamond"/>
            <w:sz w:val="24"/>
            <w:szCs w:val="24"/>
            <w:rPrChange w:id="78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89" w:author="Trombitásné Dr. Domján Bernadett" w:date="2025-12-10T15:08:00Z" w16du:dateUtc="2025-12-10T14:08:00Z">
              <w:rPr>
                <w:rFonts w:ascii="Garamond" w:hAnsi="Garamond"/>
              </w:rPr>
            </w:rPrChange>
          </w:rPr>
          <w:t>alapján</w:t>
        </w:r>
        <w:proofErr w:type="spellEnd"/>
        <w:r w:rsidRPr="00E97FBC">
          <w:rPr>
            <w:rFonts w:ascii="Garamond" w:hAnsi="Garamond"/>
            <w:sz w:val="24"/>
            <w:szCs w:val="24"/>
            <w:rPrChange w:id="79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91" w:author="Trombitásné Dr. Domján Bernadett" w:date="2025-12-10T15:08:00Z" w16du:dateUtc="2025-12-10T14:08:00Z">
              <w:rPr>
                <w:rFonts w:ascii="Garamond" w:hAnsi="Garamond"/>
              </w:rPr>
            </w:rPrChange>
          </w:rPr>
          <w:t>megtett</w:t>
        </w:r>
        <w:proofErr w:type="spellEnd"/>
        <w:r w:rsidRPr="00E97FBC">
          <w:rPr>
            <w:rFonts w:ascii="Garamond" w:hAnsi="Garamond"/>
            <w:sz w:val="24"/>
            <w:szCs w:val="24"/>
            <w:rPrChange w:id="79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93" w:author="Trombitásné Dr. Domján Bernadett" w:date="2025-12-10T15:08:00Z" w16du:dateUtc="2025-12-10T14:08:00Z">
              <w:rPr>
                <w:rFonts w:ascii="Garamond" w:hAnsi="Garamond"/>
              </w:rPr>
            </w:rPrChange>
          </w:rPr>
          <w:t>nyilatkozatok</w:t>
        </w:r>
        <w:proofErr w:type="spellEnd"/>
        <w:r w:rsidRPr="00E97FBC">
          <w:rPr>
            <w:rFonts w:ascii="Garamond" w:hAnsi="Garamond"/>
            <w:sz w:val="24"/>
            <w:szCs w:val="24"/>
            <w:rPrChange w:id="79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95" w:author="Trombitásné Dr. Domján Bernadett" w:date="2025-12-10T15:08:00Z" w16du:dateUtc="2025-12-10T14:08:00Z">
              <w:rPr>
                <w:rFonts w:ascii="Garamond" w:hAnsi="Garamond"/>
              </w:rPr>
            </w:rPrChange>
          </w:rPr>
          <w:t>tekintetében</w:t>
        </w:r>
        <w:proofErr w:type="spellEnd"/>
        <w:r w:rsidRPr="00E97FBC">
          <w:rPr>
            <w:rFonts w:ascii="Garamond" w:hAnsi="Garamond"/>
            <w:sz w:val="24"/>
            <w:szCs w:val="24"/>
            <w:rPrChange w:id="79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97"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79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799" w:author="Trombitásné Dr. Domján Bernadett" w:date="2025-12-10T15:08:00Z" w16du:dateUtc="2025-12-10T14:08:00Z">
              <w:rPr>
                <w:rFonts w:ascii="Garamond" w:hAnsi="Garamond"/>
              </w:rPr>
            </w:rPrChange>
          </w:rPr>
          <w:t>ellenőrzést</w:t>
        </w:r>
        <w:proofErr w:type="spellEnd"/>
        <w:r w:rsidRPr="00E97FBC">
          <w:rPr>
            <w:rFonts w:ascii="Garamond" w:hAnsi="Garamond"/>
            <w:sz w:val="24"/>
            <w:szCs w:val="24"/>
            <w:rPrChange w:id="800"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801" w:author="Trombitásné Dr. Domján Bernadett" w:date="2025-12-10T15:08:00Z" w16du:dateUtc="2025-12-10T14:08:00Z">
              <w:rPr>
                <w:rFonts w:ascii="Garamond" w:hAnsi="Garamond"/>
              </w:rPr>
            </w:rPrChange>
          </w:rPr>
          <w:t>nyilatkozatok</w:t>
        </w:r>
        <w:proofErr w:type="spellEnd"/>
        <w:r w:rsidRPr="00E97FBC">
          <w:rPr>
            <w:rFonts w:ascii="Garamond" w:hAnsi="Garamond"/>
            <w:sz w:val="24"/>
            <w:szCs w:val="24"/>
            <w:rPrChange w:id="80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03" w:author="Trombitásné Dr. Domján Bernadett" w:date="2025-12-10T15:08:00Z" w16du:dateUtc="2025-12-10T14:08:00Z">
              <w:rPr>
                <w:rFonts w:ascii="Garamond" w:hAnsi="Garamond"/>
              </w:rPr>
            </w:rPrChange>
          </w:rPr>
          <w:t>beérkezését</w:t>
        </w:r>
        <w:proofErr w:type="spellEnd"/>
        <w:r w:rsidRPr="00E97FBC">
          <w:rPr>
            <w:rFonts w:ascii="Garamond" w:hAnsi="Garamond"/>
            <w:sz w:val="24"/>
            <w:szCs w:val="24"/>
            <w:rPrChange w:id="80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05" w:author="Trombitásné Dr. Domján Bernadett" w:date="2025-12-10T15:08:00Z" w16du:dateUtc="2025-12-10T14:08:00Z">
              <w:rPr>
                <w:rFonts w:ascii="Garamond" w:hAnsi="Garamond"/>
              </w:rPr>
            </w:rPrChange>
          </w:rPr>
          <w:t>követően</w:t>
        </w:r>
        <w:proofErr w:type="spellEnd"/>
        <w:r w:rsidRPr="00E97FBC">
          <w:rPr>
            <w:rFonts w:ascii="Garamond" w:hAnsi="Garamond"/>
            <w:sz w:val="24"/>
            <w:szCs w:val="24"/>
            <w:rPrChange w:id="80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07" w:author="Trombitásné Dr. Domján Bernadett" w:date="2025-12-10T15:08:00Z" w16du:dateUtc="2025-12-10T14:08:00Z">
              <w:rPr>
                <w:rFonts w:ascii="Garamond" w:hAnsi="Garamond"/>
              </w:rPr>
            </w:rPrChange>
          </w:rPr>
          <w:t>kizárólag</w:t>
        </w:r>
        <w:proofErr w:type="spellEnd"/>
        <w:r w:rsidRPr="00E97FBC">
          <w:rPr>
            <w:rFonts w:ascii="Garamond" w:hAnsi="Garamond"/>
            <w:sz w:val="24"/>
            <w:szCs w:val="24"/>
            <w:rPrChange w:id="80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09"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81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11"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81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13" w:author="Trombitásné Dr. Domján Bernadett" w:date="2025-12-10T15:08:00Z" w16du:dateUtc="2025-12-10T14:08:00Z">
              <w:rPr>
                <w:rFonts w:ascii="Garamond" w:hAnsi="Garamond"/>
              </w:rPr>
            </w:rPrChange>
          </w:rPr>
          <w:t>eredményében</w:t>
        </w:r>
        <w:proofErr w:type="spellEnd"/>
        <w:r w:rsidRPr="00E97FBC">
          <w:rPr>
            <w:rFonts w:ascii="Garamond" w:hAnsi="Garamond"/>
            <w:sz w:val="24"/>
            <w:szCs w:val="24"/>
            <w:rPrChange w:id="81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15" w:author="Trombitásné Dr. Domján Bernadett" w:date="2025-12-10T15:08:00Z" w16du:dateUtc="2025-12-10T14:08:00Z">
              <w:rPr>
                <w:rFonts w:ascii="Garamond" w:hAnsi="Garamond"/>
              </w:rPr>
            </w:rPrChange>
          </w:rPr>
          <w:t>érintett</w:t>
        </w:r>
        <w:proofErr w:type="spellEnd"/>
        <w:r w:rsidRPr="00E97FBC">
          <w:rPr>
            <w:rFonts w:ascii="Garamond" w:hAnsi="Garamond"/>
            <w:sz w:val="24"/>
            <w:szCs w:val="24"/>
            <w:rPrChange w:id="81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17" w:author="Trombitásné Dr. Domján Bernadett" w:date="2025-12-10T15:08:00Z" w16du:dateUtc="2025-12-10T14:08:00Z">
              <w:rPr>
                <w:rFonts w:ascii="Garamond" w:hAnsi="Garamond"/>
              </w:rPr>
            </w:rPrChange>
          </w:rPr>
          <w:t>gazdasági</w:t>
        </w:r>
        <w:proofErr w:type="spellEnd"/>
        <w:r w:rsidRPr="00E97FBC">
          <w:rPr>
            <w:rFonts w:ascii="Garamond" w:hAnsi="Garamond"/>
            <w:sz w:val="24"/>
            <w:szCs w:val="24"/>
            <w:rPrChange w:id="81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19" w:author="Trombitásné Dr. Domján Bernadett" w:date="2025-12-10T15:08:00Z" w16du:dateUtc="2025-12-10T14:08:00Z">
              <w:rPr>
                <w:rFonts w:ascii="Garamond" w:hAnsi="Garamond"/>
              </w:rPr>
            </w:rPrChange>
          </w:rPr>
          <w:t>szereplők</w:t>
        </w:r>
        <w:proofErr w:type="spellEnd"/>
        <w:r w:rsidRPr="00E97FBC">
          <w:rPr>
            <w:rFonts w:ascii="Garamond" w:hAnsi="Garamond"/>
            <w:sz w:val="24"/>
            <w:szCs w:val="24"/>
            <w:rPrChange w:id="820" w:author="Trombitásné Dr. Domján Bernadett" w:date="2025-12-10T15:08:00Z" w16du:dateUtc="2025-12-10T14:08:00Z">
              <w:rPr>
                <w:rFonts w:ascii="Garamond" w:hAnsi="Garamond"/>
              </w:rPr>
            </w:rPrChange>
          </w:rPr>
          <w:t xml:space="preserve"> – a </w:t>
        </w:r>
        <w:proofErr w:type="spellStart"/>
        <w:r w:rsidRPr="00E97FBC">
          <w:rPr>
            <w:rFonts w:ascii="Garamond" w:hAnsi="Garamond"/>
            <w:sz w:val="24"/>
            <w:szCs w:val="24"/>
            <w:rPrChange w:id="821" w:author="Trombitásné Dr. Domján Bernadett" w:date="2025-12-10T15:08:00Z" w16du:dateUtc="2025-12-10T14:08:00Z">
              <w:rPr>
                <w:rFonts w:ascii="Garamond" w:hAnsi="Garamond"/>
              </w:rPr>
            </w:rPrChange>
          </w:rPr>
          <w:t>nyertes</w:t>
        </w:r>
        <w:proofErr w:type="spellEnd"/>
        <w:r w:rsidRPr="00E97FBC">
          <w:rPr>
            <w:rFonts w:ascii="Garamond" w:hAnsi="Garamond"/>
            <w:sz w:val="24"/>
            <w:szCs w:val="24"/>
            <w:rPrChange w:id="822" w:author="Trombitásné Dr. Domján Bernadett" w:date="2025-12-10T15:08:00Z" w16du:dateUtc="2025-12-10T14:08:00Z">
              <w:rPr>
                <w:rFonts w:ascii="Garamond" w:hAnsi="Garamond"/>
              </w:rPr>
            </w:rPrChange>
          </w:rPr>
          <w:t xml:space="preserve"> és </w:t>
        </w:r>
        <w:proofErr w:type="spellStart"/>
        <w:r w:rsidRPr="00E97FBC">
          <w:rPr>
            <w:rFonts w:ascii="Garamond" w:hAnsi="Garamond"/>
            <w:sz w:val="24"/>
            <w:szCs w:val="24"/>
            <w:rPrChange w:id="823" w:author="Trombitásné Dr. Domján Bernadett" w:date="2025-12-10T15:08:00Z" w16du:dateUtc="2025-12-10T14:08:00Z">
              <w:rPr>
                <w:rFonts w:ascii="Garamond" w:hAnsi="Garamond"/>
              </w:rPr>
            </w:rPrChange>
          </w:rPr>
          <w:t>amennyiben</w:t>
        </w:r>
        <w:proofErr w:type="spellEnd"/>
        <w:r w:rsidRPr="00E97FBC">
          <w:rPr>
            <w:rFonts w:ascii="Garamond" w:hAnsi="Garamond"/>
            <w:sz w:val="24"/>
            <w:szCs w:val="24"/>
            <w:rPrChange w:id="82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25" w:author="Trombitásné Dr. Domján Bernadett" w:date="2025-12-10T15:08:00Z" w16du:dateUtc="2025-12-10T14:08:00Z">
              <w:rPr>
                <w:rFonts w:ascii="Garamond" w:hAnsi="Garamond"/>
              </w:rPr>
            </w:rPrChange>
          </w:rPr>
          <w:t>megnevezésre</w:t>
        </w:r>
        <w:proofErr w:type="spellEnd"/>
        <w:r w:rsidRPr="00E97FBC">
          <w:rPr>
            <w:rFonts w:ascii="Garamond" w:hAnsi="Garamond"/>
            <w:sz w:val="24"/>
            <w:szCs w:val="24"/>
            <w:rPrChange w:id="82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27" w:author="Trombitásné Dr. Domján Bernadett" w:date="2025-12-10T15:08:00Z" w16du:dateUtc="2025-12-10T14:08:00Z">
              <w:rPr>
                <w:rFonts w:ascii="Garamond" w:hAnsi="Garamond"/>
              </w:rPr>
            </w:rPrChange>
          </w:rPr>
          <w:t>kerül</w:t>
        </w:r>
        <w:proofErr w:type="spellEnd"/>
        <w:r w:rsidRPr="00E97FBC">
          <w:rPr>
            <w:rFonts w:ascii="Garamond" w:hAnsi="Garamond"/>
            <w:sz w:val="24"/>
            <w:szCs w:val="24"/>
            <w:rPrChange w:id="828"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829" w:author="Trombitásné Dr. Domján Bernadett" w:date="2025-12-10T15:08:00Z" w16du:dateUtc="2025-12-10T14:08:00Z">
              <w:rPr>
                <w:rFonts w:ascii="Garamond" w:hAnsi="Garamond"/>
              </w:rPr>
            </w:rPrChange>
          </w:rPr>
          <w:t>második</w:t>
        </w:r>
        <w:proofErr w:type="spellEnd"/>
        <w:r w:rsidRPr="00E97FBC">
          <w:rPr>
            <w:rFonts w:ascii="Garamond" w:hAnsi="Garamond"/>
            <w:sz w:val="24"/>
            <w:szCs w:val="24"/>
            <w:rPrChange w:id="83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31" w:author="Trombitásné Dr. Domján Bernadett" w:date="2025-12-10T15:08:00Z" w16du:dateUtc="2025-12-10T14:08:00Z">
              <w:rPr>
                <w:rFonts w:ascii="Garamond" w:hAnsi="Garamond"/>
              </w:rPr>
            </w:rPrChange>
          </w:rPr>
          <w:t>legkedvezőbb</w:t>
        </w:r>
        <w:proofErr w:type="spellEnd"/>
        <w:r w:rsidRPr="00E97FBC">
          <w:rPr>
            <w:rFonts w:ascii="Garamond" w:hAnsi="Garamond"/>
            <w:sz w:val="24"/>
            <w:szCs w:val="24"/>
            <w:rPrChange w:id="8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33" w:author="Trombitásné Dr. Domján Bernadett" w:date="2025-12-10T15:08:00Z" w16du:dateUtc="2025-12-10T14:08:00Z">
              <w:rPr>
                <w:rFonts w:ascii="Garamond" w:hAnsi="Garamond"/>
              </w:rPr>
            </w:rPrChange>
          </w:rPr>
          <w:t>ajánlattevő</w:t>
        </w:r>
        <w:proofErr w:type="spellEnd"/>
        <w:r w:rsidRPr="00E97FBC">
          <w:rPr>
            <w:rFonts w:ascii="Garamond" w:hAnsi="Garamond"/>
            <w:sz w:val="24"/>
            <w:szCs w:val="24"/>
            <w:rPrChange w:id="834"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835" w:author="Trombitásné Dr. Domján Bernadett" w:date="2025-12-10T15:08:00Z" w16du:dateUtc="2025-12-10T14:08:00Z">
              <w:rPr>
                <w:rFonts w:ascii="Garamond" w:hAnsi="Garamond"/>
              </w:rPr>
            </w:rPrChange>
          </w:rPr>
          <w:t>vonatkozásában</w:t>
        </w:r>
        <w:proofErr w:type="spellEnd"/>
        <w:r w:rsidRPr="00E97FBC">
          <w:rPr>
            <w:rFonts w:ascii="Garamond" w:hAnsi="Garamond"/>
            <w:sz w:val="24"/>
            <w:szCs w:val="24"/>
            <w:rPrChange w:id="83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37" w:author="Trombitásné Dr. Domján Bernadett" w:date="2025-12-10T15:08:00Z" w16du:dateUtc="2025-12-10T14:08:00Z">
              <w:rPr>
                <w:rFonts w:ascii="Garamond" w:hAnsi="Garamond"/>
              </w:rPr>
            </w:rPrChange>
          </w:rPr>
          <w:t>kell</w:t>
        </w:r>
        <w:proofErr w:type="spellEnd"/>
        <w:r w:rsidRPr="00E97FBC">
          <w:rPr>
            <w:rFonts w:ascii="Garamond" w:hAnsi="Garamond"/>
            <w:sz w:val="24"/>
            <w:szCs w:val="24"/>
            <w:rPrChange w:id="8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39" w:author="Trombitásné Dr. Domján Bernadett" w:date="2025-12-10T15:08:00Z" w16du:dateUtc="2025-12-10T14:08:00Z">
              <w:rPr>
                <w:rFonts w:ascii="Garamond" w:hAnsi="Garamond"/>
              </w:rPr>
            </w:rPrChange>
          </w:rPr>
          <w:t>elvégezni</w:t>
        </w:r>
        <w:proofErr w:type="spellEnd"/>
        <w:r w:rsidRPr="00E97FBC">
          <w:rPr>
            <w:rFonts w:ascii="Garamond" w:hAnsi="Garamond"/>
            <w:sz w:val="24"/>
            <w:szCs w:val="24"/>
            <w:rPrChange w:id="840" w:author="Trombitásné Dr. Domján Bernadett" w:date="2025-12-10T15:08:00Z" w16du:dateUtc="2025-12-10T14:08:00Z">
              <w:rPr>
                <w:rFonts w:ascii="Garamond" w:hAnsi="Garamond"/>
              </w:rPr>
            </w:rPrChange>
          </w:rPr>
          <w:t xml:space="preserve">. </w:t>
        </w:r>
      </w:ins>
      <w:proofErr w:type="spellStart"/>
      <w:ins w:id="841" w:author="Trombitásné Dr. Domján Bernadett" w:date="2025-12-10T15:30:00Z" w16du:dateUtc="2025-12-10T14:30:00Z">
        <w:r w:rsidR="00321DCF">
          <w:rPr>
            <w:rFonts w:ascii="Garamond" w:hAnsi="Garamond"/>
          </w:rPr>
          <w:t>Amennyiben</w:t>
        </w:r>
        <w:proofErr w:type="spellEnd"/>
        <w:r w:rsidR="00321DCF">
          <w:rPr>
            <w:rFonts w:ascii="Garamond" w:hAnsi="Garamond"/>
          </w:rPr>
          <w:t xml:space="preserve"> a </w:t>
        </w:r>
        <w:proofErr w:type="spellStart"/>
        <w:r w:rsidR="00321DCF">
          <w:rPr>
            <w:rFonts w:ascii="Garamond" w:hAnsi="Garamond"/>
          </w:rPr>
          <w:t>szerződés</w:t>
        </w:r>
        <w:proofErr w:type="spellEnd"/>
        <w:r w:rsidR="00321DCF">
          <w:rPr>
            <w:rFonts w:ascii="Garamond" w:hAnsi="Garamond"/>
          </w:rPr>
          <w:t xml:space="preserve"> </w:t>
        </w:r>
        <w:proofErr w:type="spellStart"/>
        <w:r w:rsidR="00321DCF">
          <w:rPr>
            <w:rFonts w:ascii="Garamond" w:hAnsi="Garamond"/>
          </w:rPr>
          <w:t>teljesítési</w:t>
        </w:r>
        <w:proofErr w:type="spellEnd"/>
        <w:r w:rsidR="00321DCF">
          <w:rPr>
            <w:rFonts w:ascii="Garamond" w:hAnsi="Garamond"/>
          </w:rPr>
          <w:t xml:space="preserve"> </w:t>
        </w:r>
        <w:proofErr w:type="spellStart"/>
        <w:r w:rsidR="00321DCF">
          <w:rPr>
            <w:rFonts w:ascii="Garamond" w:hAnsi="Garamond"/>
          </w:rPr>
          <w:t>szakaszában</w:t>
        </w:r>
        <w:proofErr w:type="spellEnd"/>
        <w:r w:rsidR="00321DCF">
          <w:rPr>
            <w:rFonts w:ascii="Garamond" w:hAnsi="Garamond"/>
          </w:rPr>
          <w:t xml:space="preserve"> (22.C. </w:t>
        </w:r>
        <w:proofErr w:type="spellStart"/>
        <w:r w:rsidR="00321DCF">
          <w:rPr>
            <w:rFonts w:ascii="Garamond" w:hAnsi="Garamond"/>
          </w:rPr>
          <w:t>pont</w:t>
        </w:r>
        <w:proofErr w:type="spellEnd"/>
        <w:r w:rsidR="00321DCF">
          <w:rPr>
            <w:rFonts w:ascii="Garamond" w:hAnsi="Garamond"/>
          </w:rPr>
          <w:t xml:space="preserve"> d) </w:t>
        </w:r>
        <w:proofErr w:type="spellStart"/>
        <w:r w:rsidR="00321DCF">
          <w:rPr>
            <w:rFonts w:ascii="Garamond" w:hAnsi="Garamond"/>
          </w:rPr>
          <w:t>alpontja</w:t>
        </w:r>
        <w:proofErr w:type="spellEnd"/>
        <w:r w:rsidR="00321DCF">
          <w:rPr>
            <w:rFonts w:ascii="Garamond" w:hAnsi="Garamond"/>
          </w:rPr>
          <w:t xml:space="preserve">) </w:t>
        </w:r>
        <w:proofErr w:type="spellStart"/>
        <w:r w:rsidR="00321DCF">
          <w:rPr>
            <w:rFonts w:ascii="Garamond" w:hAnsi="Garamond"/>
          </w:rPr>
          <w:t>új</w:t>
        </w:r>
        <w:proofErr w:type="spellEnd"/>
        <w:r w:rsidR="00321DCF">
          <w:rPr>
            <w:rFonts w:ascii="Garamond" w:hAnsi="Garamond"/>
          </w:rPr>
          <w:t xml:space="preserve"> </w:t>
        </w:r>
        <w:proofErr w:type="spellStart"/>
        <w:r w:rsidR="00321DCF">
          <w:rPr>
            <w:rFonts w:ascii="Garamond" w:hAnsi="Garamond"/>
          </w:rPr>
          <w:t>gazdasági</w:t>
        </w:r>
        <w:proofErr w:type="spellEnd"/>
        <w:r w:rsidR="00321DCF">
          <w:rPr>
            <w:rFonts w:ascii="Garamond" w:hAnsi="Garamond"/>
          </w:rPr>
          <w:t xml:space="preserve"> </w:t>
        </w:r>
        <w:proofErr w:type="spellStart"/>
        <w:r w:rsidR="00321DCF">
          <w:rPr>
            <w:rFonts w:ascii="Garamond" w:hAnsi="Garamond"/>
          </w:rPr>
          <w:t>szereplő</w:t>
        </w:r>
        <w:proofErr w:type="spellEnd"/>
        <w:r w:rsidR="00321DCF">
          <w:rPr>
            <w:rFonts w:ascii="Garamond" w:hAnsi="Garamond"/>
          </w:rPr>
          <w:t xml:space="preserve"> </w:t>
        </w:r>
        <w:proofErr w:type="spellStart"/>
        <w:r w:rsidR="00321DCF">
          <w:rPr>
            <w:rFonts w:ascii="Garamond" w:hAnsi="Garamond"/>
          </w:rPr>
          <w:t>bevonására</w:t>
        </w:r>
        <w:proofErr w:type="spellEnd"/>
        <w:r w:rsidR="00321DCF">
          <w:rPr>
            <w:rFonts w:ascii="Garamond" w:hAnsi="Garamond"/>
          </w:rPr>
          <w:t xml:space="preserve"> </w:t>
        </w:r>
        <w:proofErr w:type="spellStart"/>
        <w:r w:rsidR="00321DCF">
          <w:rPr>
            <w:rFonts w:ascii="Garamond" w:hAnsi="Garamond"/>
          </w:rPr>
          <w:t>kerül</w:t>
        </w:r>
        <w:proofErr w:type="spellEnd"/>
        <w:r w:rsidR="00321DCF">
          <w:rPr>
            <w:rFonts w:ascii="Garamond" w:hAnsi="Garamond"/>
          </w:rPr>
          <w:t xml:space="preserve"> </w:t>
        </w:r>
        <w:proofErr w:type="spellStart"/>
        <w:r w:rsidR="00321DCF">
          <w:rPr>
            <w:rFonts w:ascii="Garamond" w:hAnsi="Garamond"/>
          </w:rPr>
          <w:t>sor</w:t>
        </w:r>
        <w:proofErr w:type="spellEnd"/>
        <w:r w:rsidR="00321DCF">
          <w:rPr>
            <w:rFonts w:ascii="Garamond" w:hAnsi="Garamond"/>
          </w:rPr>
          <w:t xml:space="preserve"> (pl. </w:t>
        </w:r>
        <w:proofErr w:type="spellStart"/>
        <w:r w:rsidR="00321DCF">
          <w:rPr>
            <w:rFonts w:ascii="Garamond" w:hAnsi="Garamond"/>
          </w:rPr>
          <w:t>alvállalkozóként</w:t>
        </w:r>
        <w:proofErr w:type="spellEnd"/>
        <w:r w:rsidR="00321DCF">
          <w:rPr>
            <w:rFonts w:ascii="Garamond" w:hAnsi="Garamond"/>
          </w:rPr>
          <w:t xml:space="preserve">), </w:t>
        </w:r>
        <w:proofErr w:type="spellStart"/>
        <w:r w:rsidR="00321DCF">
          <w:rPr>
            <w:rFonts w:ascii="Garamond" w:hAnsi="Garamond"/>
          </w:rPr>
          <w:t>akkor</w:t>
        </w:r>
        <w:proofErr w:type="spellEnd"/>
        <w:r w:rsidR="00321DCF">
          <w:rPr>
            <w:rFonts w:ascii="Garamond" w:hAnsi="Garamond"/>
          </w:rPr>
          <w:t xml:space="preserve"> </w:t>
        </w:r>
        <w:proofErr w:type="spellStart"/>
        <w:r w:rsidR="00321DCF">
          <w:rPr>
            <w:rFonts w:ascii="Garamond" w:hAnsi="Garamond"/>
          </w:rPr>
          <w:t>az</w:t>
        </w:r>
        <w:proofErr w:type="spellEnd"/>
        <w:r w:rsidR="00321DCF">
          <w:rPr>
            <w:rFonts w:ascii="Garamond" w:hAnsi="Garamond"/>
          </w:rPr>
          <w:t xml:space="preserve"> </w:t>
        </w:r>
        <w:proofErr w:type="spellStart"/>
        <w:r w:rsidR="00321DCF">
          <w:rPr>
            <w:rFonts w:ascii="Garamond" w:hAnsi="Garamond"/>
          </w:rPr>
          <w:t>összeférhetetlenség</w:t>
        </w:r>
        <w:proofErr w:type="spellEnd"/>
        <w:r w:rsidR="00321DCF">
          <w:rPr>
            <w:rFonts w:ascii="Garamond" w:hAnsi="Garamond"/>
          </w:rPr>
          <w:t xml:space="preserve"> </w:t>
        </w:r>
        <w:proofErr w:type="spellStart"/>
        <w:r w:rsidR="00321DCF">
          <w:rPr>
            <w:rFonts w:ascii="Garamond" w:hAnsi="Garamond"/>
          </w:rPr>
          <w:t>vizsgálatát</w:t>
        </w:r>
        <w:proofErr w:type="spellEnd"/>
        <w:r w:rsidR="00321DCF">
          <w:rPr>
            <w:rFonts w:ascii="Garamond" w:hAnsi="Garamond"/>
          </w:rPr>
          <w:t xml:space="preserve"> </w:t>
        </w:r>
        <w:proofErr w:type="spellStart"/>
        <w:r w:rsidR="00321DCF">
          <w:rPr>
            <w:rFonts w:ascii="Garamond" w:hAnsi="Garamond"/>
          </w:rPr>
          <w:t>az</w:t>
        </w:r>
        <w:proofErr w:type="spellEnd"/>
        <w:r w:rsidR="00321DCF">
          <w:rPr>
            <w:rFonts w:ascii="Garamond" w:hAnsi="Garamond"/>
          </w:rPr>
          <w:t xml:space="preserve"> </w:t>
        </w:r>
        <w:proofErr w:type="spellStart"/>
        <w:r w:rsidR="00321DCF">
          <w:rPr>
            <w:rFonts w:ascii="Garamond" w:hAnsi="Garamond"/>
          </w:rPr>
          <w:t>új</w:t>
        </w:r>
        <w:proofErr w:type="spellEnd"/>
        <w:r w:rsidR="00321DCF">
          <w:rPr>
            <w:rFonts w:ascii="Garamond" w:hAnsi="Garamond"/>
          </w:rPr>
          <w:t xml:space="preserve"> </w:t>
        </w:r>
        <w:proofErr w:type="spellStart"/>
        <w:r w:rsidR="00321DCF">
          <w:rPr>
            <w:rFonts w:ascii="Garamond" w:hAnsi="Garamond"/>
          </w:rPr>
          <w:t>gazdasági</w:t>
        </w:r>
        <w:proofErr w:type="spellEnd"/>
        <w:r w:rsidR="00321DCF">
          <w:rPr>
            <w:rFonts w:ascii="Garamond" w:hAnsi="Garamond"/>
          </w:rPr>
          <w:t xml:space="preserve"> </w:t>
        </w:r>
        <w:proofErr w:type="spellStart"/>
        <w:r w:rsidR="00321DCF">
          <w:rPr>
            <w:rFonts w:ascii="Garamond" w:hAnsi="Garamond"/>
          </w:rPr>
          <w:t>szereplő</w:t>
        </w:r>
        <w:proofErr w:type="spellEnd"/>
        <w:r w:rsidR="00321DCF">
          <w:rPr>
            <w:rFonts w:ascii="Garamond" w:hAnsi="Garamond"/>
          </w:rPr>
          <w:t xml:space="preserve"> </w:t>
        </w:r>
        <w:proofErr w:type="spellStart"/>
        <w:r w:rsidR="00321DCF">
          <w:rPr>
            <w:rFonts w:ascii="Garamond" w:hAnsi="Garamond"/>
          </w:rPr>
          <w:t>vonatkozásában</w:t>
        </w:r>
        <w:proofErr w:type="spellEnd"/>
        <w:r w:rsidR="00321DCF">
          <w:rPr>
            <w:rFonts w:ascii="Garamond" w:hAnsi="Garamond"/>
          </w:rPr>
          <w:t xml:space="preserve"> </w:t>
        </w:r>
        <w:proofErr w:type="spellStart"/>
        <w:r w:rsidR="00321DCF">
          <w:rPr>
            <w:rFonts w:ascii="Garamond" w:hAnsi="Garamond"/>
          </w:rPr>
          <w:t>ismételten</w:t>
        </w:r>
        <w:proofErr w:type="spellEnd"/>
        <w:r w:rsidR="00321DCF">
          <w:rPr>
            <w:rFonts w:ascii="Garamond" w:hAnsi="Garamond"/>
          </w:rPr>
          <w:t xml:space="preserve"> </w:t>
        </w:r>
        <w:proofErr w:type="spellStart"/>
        <w:r w:rsidR="00321DCF">
          <w:rPr>
            <w:rFonts w:ascii="Garamond" w:hAnsi="Garamond"/>
          </w:rPr>
          <w:t>el</w:t>
        </w:r>
        <w:proofErr w:type="spellEnd"/>
        <w:r w:rsidR="00321DCF">
          <w:rPr>
            <w:rFonts w:ascii="Garamond" w:hAnsi="Garamond"/>
          </w:rPr>
          <w:t xml:space="preserve"> </w:t>
        </w:r>
        <w:proofErr w:type="spellStart"/>
        <w:r w:rsidR="00321DCF">
          <w:rPr>
            <w:rFonts w:ascii="Garamond" w:hAnsi="Garamond"/>
          </w:rPr>
          <w:t>kell</w:t>
        </w:r>
        <w:proofErr w:type="spellEnd"/>
        <w:r w:rsidR="00321DCF">
          <w:rPr>
            <w:rFonts w:ascii="Garamond" w:hAnsi="Garamond"/>
          </w:rPr>
          <w:t xml:space="preserve"> </w:t>
        </w:r>
        <w:proofErr w:type="spellStart"/>
        <w:r w:rsidR="00321DCF">
          <w:rPr>
            <w:rFonts w:ascii="Garamond" w:hAnsi="Garamond"/>
          </w:rPr>
          <w:t>végezni</w:t>
        </w:r>
        <w:proofErr w:type="spellEnd"/>
        <w:r w:rsidR="00321DCF">
          <w:rPr>
            <w:rFonts w:ascii="Garamond" w:hAnsi="Garamond"/>
          </w:rPr>
          <w:t xml:space="preserve">. </w:t>
        </w:r>
      </w:ins>
      <w:ins w:id="842" w:author="Trombitásné Dr. Domján Bernadett" w:date="2025-12-10T15:06:00Z" w16du:dateUtc="2025-12-10T14:06:00Z">
        <w:r w:rsidRPr="00E97FBC">
          <w:rPr>
            <w:rFonts w:ascii="Garamond" w:hAnsi="Garamond"/>
            <w:sz w:val="24"/>
            <w:szCs w:val="24"/>
            <w:rPrChange w:id="843" w:author="Trombitásné Dr. Domján Bernadett" w:date="2025-12-10T15:08:00Z" w16du:dateUtc="2025-12-10T14:08:00Z">
              <w:rPr>
                <w:rFonts w:ascii="Garamond" w:hAnsi="Garamond"/>
              </w:rPr>
            </w:rPrChange>
          </w:rPr>
          <w:t xml:space="preserve">Az </w:t>
        </w:r>
        <w:proofErr w:type="spellStart"/>
        <w:r w:rsidRPr="00E97FBC">
          <w:rPr>
            <w:rFonts w:ascii="Garamond" w:hAnsi="Garamond"/>
            <w:sz w:val="24"/>
            <w:szCs w:val="24"/>
            <w:rPrChange w:id="844" w:author="Trombitásné Dr. Domján Bernadett" w:date="2025-12-10T15:08:00Z" w16du:dateUtc="2025-12-10T14:08:00Z">
              <w:rPr>
                <w:rFonts w:ascii="Garamond" w:hAnsi="Garamond"/>
              </w:rPr>
            </w:rPrChange>
          </w:rPr>
          <w:t>ellenőrzést</w:t>
        </w:r>
        <w:proofErr w:type="spellEnd"/>
        <w:r w:rsidRPr="00E97FBC">
          <w:rPr>
            <w:rFonts w:ascii="Garamond" w:hAnsi="Garamond"/>
            <w:sz w:val="24"/>
            <w:szCs w:val="24"/>
            <w:rPrChange w:id="845" w:author="Trombitásné Dr. Domján Bernadett" w:date="2025-12-10T15:08:00Z" w16du:dateUtc="2025-12-10T14:08:00Z">
              <w:rPr>
                <w:rFonts w:ascii="Garamond" w:hAnsi="Garamond"/>
              </w:rPr>
            </w:rPrChange>
          </w:rPr>
          <w:t xml:space="preserve"> </w:t>
        </w:r>
      </w:ins>
      <w:proofErr w:type="spellStart"/>
      <w:ins w:id="846" w:author="Trombitásné Dr. Domján Bernadett" w:date="2025-12-10T15:30:00Z" w16du:dateUtc="2025-12-10T14:30:00Z">
        <w:r w:rsidR="00321DCF">
          <w:rPr>
            <w:rFonts w:ascii="Garamond" w:hAnsi="Garamond"/>
            <w:sz w:val="24"/>
            <w:szCs w:val="24"/>
          </w:rPr>
          <w:t>valamennyi</w:t>
        </w:r>
        <w:proofErr w:type="spellEnd"/>
        <w:r w:rsidR="00321DCF">
          <w:rPr>
            <w:rFonts w:ascii="Garamond" w:hAnsi="Garamond"/>
            <w:sz w:val="24"/>
            <w:szCs w:val="24"/>
          </w:rPr>
          <w:t xml:space="preserve"> </w:t>
        </w:r>
        <w:proofErr w:type="spellStart"/>
        <w:r w:rsidR="00321DCF">
          <w:rPr>
            <w:rFonts w:ascii="Garamond" w:hAnsi="Garamond"/>
            <w:sz w:val="24"/>
            <w:szCs w:val="24"/>
          </w:rPr>
          <w:t>esetben</w:t>
        </w:r>
        <w:proofErr w:type="spellEnd"/>
        <w:r w:rsidR="00321DCF">
          <w:rPr>
            <w:rFonts w:ascii="Garamond" w:hAnsi="Garamond"/>
            <w:sz w:val="24"/>
            <w:szCs w:val="24"/>
          </w:rPr>
          <w:t xml:space="preserve"> </w:t>
        </w:r>
      </w:ins>
      <w:ins w:id="847" w:author="Trombitásné Dr. Domján Bernadett" w:date="2025-12-10T15:06:00Z" w16du:dateUtc="2025-12-10T14:06:00Z">
        <w:r w:rsidRPr="00E97FBC">
          <w:rPr>
            <w:rFonts w:ascii="Garamond" w:hAnsi="Garamond"/>
            <w:sz w:val="24"/>
            <w:szCs w:val="24"/>
            <w:rPrChange w:id="848" w:author="Trombitásné Dr. Domján Bernadett" w:date="2025-12-10T15:08:00Z" w16du:dateUtc="2025-12-10T14:08:00Z">
              <w:rPr>
                <w:rFonts w:ascii="Garamond" w:hAnsi="Garamond"/>
              </w:rPr>
            </w:rPrChange>
          </w:rPr>
          <w:t xml:space="preserve">a </w:t>
        </w:r>
        <w:r w:rsidRPr="00E97FBC">
          <w:rPr>
            <w:rFonts w:ascii="Garamond" w:hAnsi="Garamond"/>
            <w:sz w:val="24"/>
            <w:szCs w:val="24"/>
            <w:rPrChange w:id="849" w:author="Trombitásné Dr. Domján Bernadett" w:date="2025-12-10T15:08:00Z" w16du:dateUtc="2025-12-10T14:08:00Z">
              <w:rPr>
                <w:rFonts w:ascii="Garamond" w:hAnsi="Garamond"/>
              </w:rPr>
            </w:rPrChange>
          </w:rPr>
          <w:fldChar w:fldCharType="begin"/>
        </w:r>
        <w:r w:rsidRPr="00E97FBC">
          <w:rPr>
            <w:rFonts w:ascii="Garamond" w:hAnsi="Garamond"/>
            <w:sz w:val="24"/>
            <w:szCs w:val="24"/>
            <w:rPrChange w:id="850" w:author="Trombitásné Dr. Domján Bernadett" w:date="2025-12-10T15:08:00Z" w16du:dateUtc="2025-12-10T14:08:00Z">
              <w:rPr>
                <w:rFonts w:ascii="Garamond" w:hAnsi="Garamond"/>
              </w:rPr>
            </w:rPrChange>
          </w:rPr>
          <w:instrText>HYPERLINK "https://e-cegjegyzek.hu"</w:instrText>
        </w:r>
        <w:r w:rsidRPr="00E97FBC">
          <w:rPr>
            <w:rFonts w:ascii="Garamond" w:hAnsi="Garamond"/>
            <w:sz w:val="24"/>
            <w:szCs w:val="24"/>
            <w:rPrChange w:id="851" w:author="Trombitásné Dr. Domján Bernadett" w:date="2025-12-10T15:08:00Z" w16du:dateUtc="2025-12-10T14:08:00Z">
              <w:rPr>
                <w:rFonts w:ascii="Garamond" w:hAnsi="Garamond"/>
              </w:rPr>
            </w:rPrChange>
          </w:rPr>
          <w:fldChar w:fldCharType="separate"/>
        </w:r>
        <w:r w:rsidRPr="00E97FBC">
          <w:rPr>
            <w:rStyle w:val="Hiperhivatkozs"/>
            <w:rFonts w:ascii="Garamond" w:hAnsi="Garamond"/>
            <w:sz w:val="24"/>
            <w:szCs w:val="24"/>
            <w:rPrChange w:id="852" w:author="Trombitásné Dr. Domján Bernadett" w:date="2025-12-10T15:08:00Z" w16du:dateUtc="2025-12-10T14:08:00Z">
              <w:rPr>
                <w:rStyle w:val="Hiperhivatkozs"/>
                <w:rFonts w:ascii="Garamond" w:hAnsi="Garamond"/>
              </w:rPr>
            </w:rPrChange>
          </w:rPr>
          <w:t>https://e-cegjegyzek.hu</w:t>
        </w:r>
        <w:r w:rsidRPr="00E97FBC">
          <w:rPr>
            <w:rFonts w:ascii="Garamond" w:hAnsi="Garamond"/>
            <w:sz w:val="24"/>
            <w:szCs w:val="24"/>
            <w:rPrChange w:id="853" w:author="Trombitásné Dr. Domján Bernadett" w:date="2025-12-10T15:08:00Z" w16du:dateUtc="2025-12-10T14:08:00Z">
              <w:rPr>
                <w:rFonts w:ascii="Garamond" w:hAnsi="Garamond"/>
              </w:rPr>
            </w:rPrChange>
          </w:rPr>
          <w:fldChar w:fldCharType="end"/>
        </w:r>
        <w:r w:rsidRPr="00E97FBC">
          <w:rPr>
            <w:rFonts w:ascii="Garamond" w:hAnsi="Garamond"/>
            <w:sz w:val="24"/>
            <w:szCs w:val="24"/>
            <w:rPrChange w:id="85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55" w:author="Trombitásné Dr. Domján Bernadett" w:date="2025-12-10T15:08:00Z" w16du:dateUtc="2025-12-10T14:08:00Z">
              <w:rPr>
                <w:rFonts w:ascii="Garamond" w:hAnsi="Garamond"/>
              </w:rPr>
            </w:rPrChange>
          </w:rPr>
          <w:t>honlapon</w:t>
        </w:r>
        <w:proofErr w:type="spellEnd"/>
        <w:r w:rsidRPr="00E97FBC">
          <w:rPr>
            <w:rFonts w:ascii="Garamond" w:hAnsi="Garamond"/>
            <w:sz w:val="24"/>
            <w:szCs w:val="24"/>
            <w:rPrChange w:id="85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57" w:author="Trombitásné Dr. Domján Bernadett" w:date="2025-12-10T15:08:00Z" w16du:dateUtc="2025-12-10T14:08:00Z">
              <w:rPr>
                <w:rFonts w:ascii="Garamond" w:hAnsi="Garamond"/>
              </w:rPr>
            </w:rPrChange>
          </w:rPr>
          <w:t>elérhető</w:t>
        </w:r>
        <w:proofErr w:type="spellEnd"/>
        <w:r w:rsidRPr="00E97FBC">
          <w:rPr>
            <w:rFonts w:ascii="Garamond" w:hAnsi="Garamond"/>
            <w:sz w:val="24"/>
            <w:szCs w:val="24"/>
            <w:rPrChange w:id="85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59" w:author="Trombitásné Dr. Domján Bernadett" w:date="2025-12-10T15:08:00Z" w16du:dateUtc="2025-12-10T14:08:00Z">
              <w:rPr>
                <w:rFonts w:ascii="Garamond" w:hAnsi="Garamond"/>
              </w:rPr>
            </w:rPrChange>
          </w:rPr>
          <w:t>adatok</w:t>
        </w:r>
        <w:proofErr w:type="spellEnd"/>
        <w:r w:rsidRPr="00E97FBC">
          <w:rPr>
            <w:rFonts w:ascii="Garamond" w:hAnsi="Garamond"/>
            <w:sz w:val="24"/>
            <w:szCs w:val="24"/>
            <w:rPrChange w:id="86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61" w:author="Trombitásné Dr. Domján Bernadett" w:date="2025-12-10T15:08:00Z" w16du:dateUtc="2025-12-10T14:08:00Z">
              <w:rPr>
                <w:rFonts w:ascii="Garamond" w:hAnsi="Garamond"/>
              </w:rPr>
            </w:rPrChange>
          </w:rPr>
          <w:t>alapján</w:t>
        </w:r>
        <w:proofErr w:type="spellEnd"/>
        <w:r w:rsidRPr="00E97FBC">
          <w:rPr>
            <w:rFonts w:ascii="Garamond" w:hAnsi="Garamond"/>
            <w:sz w:val="24"/>
            <w:szCs w:val="24"/>
            <w:rPrChange w:id="86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63" w:author="Trombitásné Dr. Domján Bernadett" w:date="2025-12-10T15:08:00Z" w16du:dateUtc="2025-12-10T14:08:00Z">
              <w:rPr>
                <w:rFonts w:ascii="Garamond" w:hAnsi="Garamond"/>
              </w:rPr>
            </w:rPrChange>
          </w:rPr>
          <w:t>kell</w:t>
        </w:r>
        <w:proofErr w:type="spellEnd"/>
        <w:r w:rsidRPr="00E97FBC">
          <w:rPr>
            <w:rFonts w:ascii="Garamond" w:hAnsi="Garamond"/>
            <w:sz w:val="24"/>
            <w:szCs w:val="24"/>
            <w:rPrChange w:id="86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65" w:author="Trombitásné Dr. Domján Bernadett" w:date="2025-12-10T15:08:00Z" w16du:dateUtc="2025-12-10T14:08:00Z">
              <w:rPr>
                <w:rFonts w:ascii="Garamond" w:hAnsi="Garamond"/>
              </w:rPr>
            </w:rPrChange>
          </w:rPr>
          <w:t>elvégezni</w:t>
        </w:r>
        <w:proofErr w:type="spellEnd"/>
        <w:r w:rsidRPr="00E97FBC">
          <w:rPr>
            <w:rFonts w:ascii="Garamond" w:hAnsi="Garamond"/>
            <w:sz w:val="24"/>
            <w:szCs w:val="24"/>
            <w:rPrChange w:id="866" w:author="Trombitásné Dr. Domján Bernadett" w:date="2025-12-10T15:08:00Z" w16du:dateUtc="2025-12-10T14:08:00Z">
              <w:rPr>
                <w:rFonts w:ascii="Garamond" w:hAnsi="Garamond"/>
              </w:rPr>
            </w:rPrChange>
          </w:rPr>
          <w:t xml:space="preserve">. Az </w:t>
        </w:r>
        <w:proofErr w:type="spellStart"/>
        <w:r w:rsidRPr="00E97FBC">
          <w:rPr>
            <w:rFonts w:ascii="Garamond" w:hAnsi="Garamond"/>
            <w:sz w:val="24"/>
            <w:szCs w:val="24"/>
            <w:rPrChange w:id="867" w:author="Trombitásné Dr. Domján Bernadett" w:date="2025-12-10T15:08:00Z" w16du:dateUtc="2025-12-10T14:08:00Z">
              <w:rPr>
                <w:rFonts w:ascii="Garamond" w:hAnsi="Garamond"/>
              </w:rPr>
            </w:rPrChange>
          </w:rPr>
          <w:t>ellenőrzés</w:t>
        </w:r>
        <w:proofErr w:type="spellEnd"/>
        <w:r w:rsidRPr="00E97FBC">
          <w:rPr>
            <w:rFonts w:ascii="Garamond" w:hAnsi="Garamond"/>
            <w:sz w:val="24"/>
            <w:szCs w:val="24"/>
            <w:rPrChange w:id="86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69" w:author="Trombitásné Dr. Domján Bernadett" w:date="2025-12-10T15:08:00Z" w16du:dateUtc="2025-12-10T14:08:00Z">
              <w:rPr>
                <w:rFonts w:ascii="Garamond" w:hAnsi="Garamond"/>
              </w:rPr>
            </w:rPrChange>
          </w:rPr>
          <w:t>eredményét</w:t>
        </w:r>
        <w:proofErr w:type="spellEnd"/>
        <w:r w:rsidRPr="00E97FBC">
          <w:rPr>
            <w:rFonts w:ascii="Garamond" w:hAnsi="Garamond"/>
            <w:sz w:val="24"/>
            <w:szCs w:val="24"/>
            <w:rPrChange w:id="870"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871"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87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73" w:author="Trombitásné Dr. Domján Bernadett" w:date="2025-12-10T15:08:00Z" w16du:dateUtc="2025-12-10T14:08:00Z">
              <w:rPr>
                <w:rFonts w:ascii="Garamond" w:hAnsi="Garamond"/>
              </w:rPr>
            </w:rPrChange>
          </w:rPr>
          <w:t>referens</w:t>
        </w:r>
        <w:proofErr w:type="spellEnd"/>
        <w:r w:rsidRPr="00E97FBC">
          <w:rPr>
            <w:rFonts w:ascii="Garamond" w:hAnsi="Garamond"/>
            <w:sz w:val="24"/>
            <w:szCs w:val="24"/>
            <w:rPrChange w:id="874"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875" w:author="Trombitásné Dr. Domján Bernadett" w:date="2025-12-10T15:08:00Z" w16du:dateUtc="2025-12-10T14:08:00Z">
              <w:rPr>
                <w:rFonts w:ascii="Garamond" w:hAnsi="Garamond"/>
              </w:rPr>
            </w:rPrChange>
          </w:rPr>
          <w:t>feljegyzés</w:t>
        </w:r>
        <w:proofErr w:type="spellEnd"/>
        <w:r w:rsidRPr="00E97FBC">
          <w:rPr>
            <w:rFonts w:ascii="Garamond" w:hAnsi="Garamond"/>
            <w:sz w:val="24"/>
            <w:szCs w:val="24"/>
            <w:rPrChange w:id="87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77" w:author="Trombitásné Dr. Domján Bernadett" w:date="2025-12-10T15:08:00Z" w16du:dateUtc="2025-12-10T14:08:00Z">
              <w:rPr>
                <w:rFonts w:ascii="Garamond" w:hAnsi="Garamond"/>
              </w:rPr>
            </w:rPrChange>
          </w:rPr>
          <w:t>készítésével</w:t>
        </w:r>
        <w:proofErr w:type="spellEnd"/>
        <w:r w:rsidRPr="00E97FBC">
          <w:rPr>
            <w:rFonts w:ascii="Garamond" w:hAnsi="Garamond"/>
            <w:sz w:val="24"/>
            <w:szCs w:val="24"/>
            <w:rPrChange w:id="878"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879"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88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81"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88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83" w:author="Trombitásné Dr. Domján Bernadett" w:date="2025-12-10T15:08:00Z" w16du:dateUtc="2025-12-10T14:08:00Z">
              <w:rPr>
                <w:rFonts w:ascii="Garamond" w:hAnsi="Garamond"/>
              </w:rPr>
            </w:rPrChange>
          </w:rPr>
          <w:t>iratanyagában</w:t>
        </w:r>
        <w:proofErr w:type="spellEnd"/>
        <w:r w:rsidRPr="00E97FBC">
          <w:rPr>
            <w:rFonts w:ascii="Garamond" w:hAnsi="Garamond"/>
            <w:sz w:val="24"/>
            <w:szCs w:val="24"/>
            <w:rPrChange w:id="88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85" w:author="Trombitásné Dr. Domján Bernadett" w:date="2025-12-10T15:08:00Z" w16du:dateUtc="2025-12-10T14:08:00Z">
              <w:rPr>
                <w:rFonts w:ascii="Garamond" w:hAnsi="Garamond"/>
              </w:rPr>
            </w:rPrChange>
          </w:rPr>
          <w:t>dokumentálja</w:t>
        </w:r>
        <w:proofErr w:type="spellEnd"/>
        <w:r w:rsidRPr="00E97FBC">
          <w:rPr>
            <w:rFonts w:ascii="Garamond" w:hAnsi="Garamond"/>
            <w:sz w:val="24"/>
            <w:szCs w:val="24"/>
            <w:rPrChange w:id="886"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887" w:author="Trombitásné Dr. Domján Bernadett" w:date="2025-12-10T15:08:00Z" w16du:dateUtc="2025-12-10T14:08:00Z">
              <w:rPr>
                <w:rFonts w:ascii="Garamond" w:hAnsi="Garamond"/>
              </w:rPr>
            </w:rPrChange>
          </w:rPr>
          <w:t>gazdasági</w:t>
        </w:r>
        <w:proofErr w:type="spellEnd"/>
        <w:r w:rsidRPr="00E97FBC">
          <w:rPr>
            <w:rFonts w:ascii="Garamond" w:hAnsi="Garamond"/>
            <w:sz w:val="24"/>
            <w:szCs w:val="24"/>
            <w:rPrChange w:id="88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89" w:author="Trombitásné Dr. Domján Bernadett" w:date="2025-12-10T15:08:00Z" w16du:dateUtc="2025-12-10T14:08:00Z">
              <w:rPr>
                <w:rFonts w:ascii="Garamond" w:hAnsi="Garamond"/>
              </w:rPr>
            </w:rPrChange>
          </w:rPr>
          <w:t>szereplők</w:t>
        </w:r>
        <w:proofErr w:type="spellEnd"/>
        <w:r w:rsidRPr="00E97FBC">
          <w:rPr>
            <w:rFonts w:ascii="Garamond" w:hAnsi="Garamond"/>
            <w:sz w:val="24"/>
            <w:szCs w:val="24"/>
            <w:rPrChange w:id="89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91" w:author="Trombitásné Dr. Domján Bernadett" w:date="2025-12-10T15:08:00Z" w16du:dateUtc="2025-12-10T14:08:00Z">
              <w:rPr>
                <w:rFonts w:ascii="Garamond" w:hAnsi="Garamond"/>
              </w:rPr>
            </w:rPrChange>
          </w:rPr>
          <w:t>egyes</w:t>
        </w:r>
        <w:proofErr w:type="spellEnd"/>
        <w:r w:rsidRPr="00E97FBC">
          <w:rPr>
            <w:rFonts w:ascii="Garamond" w:hAnsi="Garamond"/>
            <w:sz w:val="24"/>
            <w:szCs w:val="24"/>
            <w:rPrChange w:id="89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93" w:author="Trombitásné Dr. Domján Bernadett" w:date="2025-12-10T15:08:00Z" w16du:dateUtc="2025-12-10T14:08:00Z">
              <w:rPr>
                <w:rFonts w:ascii="Garamond" w:hAnsi="Garamond"/>
              </w:rPr>
            </w:rPrChange>
          </w:rPr>
          <w:t>eljárási</w:t>
        </w:r>
        <w:proofErr w:type="spellEnd"/>
        <w:r w:rsidRPr="00E97FBC">
          <w:rPr>
            <w:rFonts w:ascii="Garamond" w:hAnsi="Garamond"/>
            <w:sz w:val="24"/>
            <w:szCs w:val="24"/>
            <w:rPrChange w:id="89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95" w:author="Trombitásné Dr. Domján Bernadett" w:date="2025-12-10T15:08:00Z" w16du:dateUtc="2025-12-10T14:08:00Z">
              <w:rPr>
                <w:rFonts w:ascii="Garamond" w:hAnsi="Garamond"/>
              </w:rPr>
            </w:rPrChange>
          </w:rPr>
          <w:t>cselekmények</w:t>
        </w:r>
        <w:proofErr w:type="spellEnd"/>
        <w:r w:rsidRPr="00E97FBC">
          <w:rPr>
            <w:rFonts w:ascii="Garamond" w:hAnsi="Garamond"/>
            <w:sz w:val="24"/>
            <w:szCs w:val="24"/>
            <w:rPrChange w:id="89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97" w:author="Trombitásné Dr. Domján Bernadett" w:date="2025-12-10T15:08:00Z" w16du:dateUtc="2025-12-10T14:08:00Z">
              <w:rPr>
                <w:rFonts w:ascii="Garamond" w:hAnsi="Garamond"/>
              </w:rPr>
            </w:rPrChange>
          </w:rPr>
          <w:t>miatti</w:t>
        </w:r>
        <w:proofErr w:type="spellEnd"/>
        <w:r w:rsidRPr="00E97FBC">
          <w:rPr>
            <w:rFonts w:ascii="Garamond" w:hAnsi="Garamond"/>
            <w:sz w:val="24"/>
            <w:szCs w:val="24"/>
            <w:rPrChange w:id="89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899" w:author="Trombitásné Dr. Domján Bernadett" w:date="2025-12-10T15:08:00Z" w16du:dateUtc="2025-12-10T14:08:00Z">
              <w:rPr>
                <w:rFonts w:ascii="Garamond" w:hAnsi="Garamond"/>
              </w:rPr>
            </w:rPrChange>
          </w:rPr>
          <w:t>esetleges</w:t>
        </w:r>
        <w:proofErr w:type="spellEnd"/>
        <w:r w:rsidRPr="00E97FBC">
          <w:rPr>
            <w:rFonts w:ascii="Garamond" w:hAnsi="Garamond"/>
            <w:sz w:val="24"/>
            <w:szCs w:val="24"/>
            <w:rPrChange w:id="90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01" w:author="Trombitásné Dr. Domján Bernadett" w:date="2025-12-10T15:08:00Z" w16du:dateUtc="2025-12-10T14:08:00Z">
              <w:rPr>
                <w:rFonts w:ascii="Garamond" w:hAnsi="Garamond"/>
              </w:rPr>
            </w:rPrChange>
          </w:rPr>
          <w:t>változása</w:t>
        </w:r>
        <w:proofErr w:type="spellEnd"/>
        <w:r w:rsidRPr="00E97FBC">
          <w:rPr>
            <w:rFonts w:ascii="Garamond" w:hAnsi="Garamond"/>
            <w:sz w:val="24"/>
            <w:szCs w:val="24"/>
            <w:rPrChange w:id="90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03" w:author="Trombitásné Dr. Domján Bernadett" w:date="2025-12-10T15:08:00Z" w16du:dateUtc="2025-12-10T14:08:00Z">
              <w:rPr>
                <w:rFonts w:ascii="Garamond" w:hAnsi="Garamond"/>
              </w:rPr>
            </w:rPrChange>
          </w:rPr>
          <w:t>esetén</w:t>
        </w:r>
        <w:proofErr w:type="spellEnd"/>
        <w:r w:rsidRPr="00E97FBC">
          <w:rPr>
            <w:rFonts w:ascii="Garamond" w:hAnsi="Garamond"/>
            <w:sz w:val="24"/>
            <w:szCs w:val="24"/>
            <w:rPrChange w:id="90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05"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90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07" w:author="Trombitásné Dr. Domján Bernadett" w:date="2025-12-10T15:08:00Z" w16du:dateUtc="2025-12-10T14:08:00Z">
              <w:rPr>
                <w:rFonts w:ascii="Garamond" w:hAnsi="Garamond"/>
              </w:rPr>
            </w:rPrChange>
          </w:rPr>
          <w:t>ellenőrzést</w:t>
        </w:r>
        <w:proofErr w:type="spellEnd"/>
        <w:r w:rsidRPr="00E97FBC">
          <w:rPr>
            <w:rFonts w:ascii="Garamond" w:hAnsi="Garamond"/>
            <w:sz w:val="24"/>
            <w:szCs w:val="24"/>
            <w:rPrChange w:id="90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09" w:author="Trombitásné Dr. Domján Bernadett" w:date="2025-12-10T15:08:00Z" w16du:dateUtc="2025-12-10T14:08:00Z">
              <w:rPr>
                <w:rFonts w:ascii="Garamond" w:hAnsi="Garamond"/>
              </w:rPr>
            </w:rPrChange>
          </w:rPr>
          <w:t>szükséges</w:t>
        </w:r>
        <w:proofErr w:type="spellEnd"/>
        <w:r w:rsidRPr="00E97FBC">
          <w:rPr>
            <w:rFonts w:ascii="Garamond" w:hAnsi="Garamond"/>
            <w:sz w:val="24"/>
            <w:szCs w:val="24"/>
            <w:rPrChange w:id="91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11" w:author="Trombitásné Dr. Domján Bernadett" w:date="2025-12-10T15:08:00Z" w16du:dateUtc="2025-12-10T14:08:00Z">
              <w:rPr>
                <w:rFonts w:ascii="Garamond" w:hAnsi="Garamond"/>
              </w:rPr>
            </w:rPrChange>
          </w:rPr>
          <w:t>megismételni</w:t>
        </w:r>
        <w:proofErr w:type="spellEnd"/>
        <w:r w:rsidRPr="00E97FBC">
          <w:rPr>
            <w:rFonts w:ascii="Garamond" w:hAnsi="Garamond"/>
            <w:sz w:val="24"/>
            <w:szCs w:val="24"/>
            <w:rPrChange w:id="912" w:author="Trombitásné Dr. Domján Bernadett" w:date="2025-12-10T15:08:00Z" w16du:dateUtc="2025-12-10T14:08:00Z">
              <w:rPr>
                <w:rFonts w:ascii="Garamond" w:hAnsi="Garamond"/>
              </w:rPr>
            </w:rPrChange>
          </w:rPr>
          <w:t xml:space="preserve">. </w:t>
        </w:r>
      </w:ins>
    </w:p>
    <w:p w14:paraId="7248BAE8" w14:textId="77777777" w:rsidR="00E55330" w:rsidRPr="00E97FBC" w:rsidRDefault="00E55330" w:rsidP="008A735D">
      <w:pPr>
        <w:ind w:left="709" w:right="1416"/>
        <w:jc w:val="both"/>
        <w:rPr>
          <w:ins w:id="913" w:author="Trombitásné Dr. Domján Bernadett" w:date="2025-12-10T15:06:00Z" w16du:dateUtc="2025-12-10T14:06:00Z"/>
          <w:rFonts w:ascii="Garamond" w:hAnsi="Garamond"/>
          <w:sz w:val="24"/>
          <w:szCs w:val="24"/>
          <w:rPrChange w:id="914" w:author="Trombitásné Dr. Domján Bernadett" w:date="2025-12-10T15:08:00Z" w16du:dateUtc="2025-12-10T14:08:00Z">
            <w:rPr>
              <w:ins w:id="915" w:author="Trombitásné Dr. Domján Bernadett" w:date="2025-12-10T15:06:00Z" w16du:dateUtc="2025-12-10T14:06:00Z"/>
              <w:rFonts w:ascii="Garamond" w:hAnsi="Garamond"/>
            </w:rPr>
          </w:rPrChange>
        </w:rPr>
        <w:pPrChange w:id="916" w:author="Trombitásné Dr. Domján Bernadett" w:date="2025-12-10T15:07:00Z" w16du:dateUtc="2025-12-10T14:07:00Z">
          <w:pPr>
            <w:ind w:left="426"/>
            <w:jc w:val="both"/>
          </w:pPr>
        </w:pPrChange>
      </w:pPr>
    </w:p>
    <w:p w14:paraId="0D9460F3" w14:textId="5992147C" w:rsidR="00E55330" w:rsidRPr="00E97FBC" w:rsidRDefault="00E55330" w:rsidP="008A735D">
      <w:pPr>
        <w:ind w:left="709" w:right="1416"/>
        <w:jc w:val="both"/>
        <w:rPr>
          <w:ins w:id="917" w:author="Trombitásné Dr. Domján Bernadett" w:date="2025-12-10T15:07:00Z" w16du:dateUtc="2025-12-10T14:07:00Z"/>
          <w:rFonts w:ascii="Garamond" w:hAnsi="Garamond"/>
          <w:sz w:val="24"/>
          <w:szCs w:val="24"/>
          <w:rPrChange w:id="918" w:author="Trombitásné Dr. Domján Bernadett" w:date="2025-12-10T15:08:00Z" w16du:dateUtc="2025-12-10T14:08:00Z">
            <w:rPr>
              <w:ins w:id="919" w:author="Trombitásné Dr. Domján Bernadett" w:date="2025-12-10T15:07:00Z" w16du:dateUtc="2025-12-10T14:07:00Z"/>
              <w:rFonts w:ascii="Garamond" w:hAnsi="Garamond"/>
            </w:rPr>
          </w:rPrChange>
        </w:rPr>
        <w:pPrChange w:id="920" w:author="Trombitásné Dr. Domján Bernadett" w:date="2025-12-10T15:07:00Z" w16du:dateUtc="2025-12-10T14:07:00Z">
          <w:pPr>
            <w:ind w:left="709"/>
            <w:jc w:val="both"/>
          </w:pPr>
        </w:pPrChange>
      </w:pPr>
      <w:ins w:id="921" w:author="Trombitásné Dr. Domján Bernadett" w:date="2025-12-10T15:06:00Z" w16du:dateUtc="2025-12-10T14:06:00Z">
        <w:r w:rsidRPr="00E97FBC">
          <w:rPr>
            <w:rFonts w:ascii="Garamond" w:hAnsi="Garamond"/>
            <w:sz w:val="24"/>
            <w:szCs w:val="24"/>
            <w:rPrChange w:id="922" w:author="Trombitásné Dr. Domján Bernadett" w:date="2025-12-10T15:08:00Z" w16du:dateUtc="2025-12-10T14:08:00Z">
              <w:rPr>
                <w:rFonts w:ascii="Garamond" w:hAnsi="Garamond"/>
              </w:rPr>
            </w:rPrChange>
          </w:rPr>
          <w:t xml:space="preserve">22.I. </w:t>
        </w:r>
        <w:proofErr w:type="spellStart"/>
        <w:r w:rsidRPr="00E97FBC">
          <w:rPr>
            <w:rFonts w:ascii="Garamond" w:hAnsi="Garamond"/>
            <w:sz w:val="24"/>
            <w:szCs w:val="24"/>
            <w:rPrChange w:id="923" w:author="Trombitásné Dr. Domján Bernadett" w:date="2025-12-10T15:08:00Z" w16du:dateUtc="2025-12-10T14:08:00Z">
              <w:rPr>
                <w:rFonts w:ascii="Garamond" w:hAnsi="Garamond"/>
              </w:rPr>
            </w:rPrChange>
          </w:rPr>
          <w:t>Amennyiben</w:t>
        </w:r>
        <w:proofErr w:type="spellEnd"/>
        <w:r w:rsidRPr="00E97FBC">
          <w:rPr>
            <w:rFonts w:ascii="Garamond" w:hAnsi="Garamond"/>
            <w:sz w:val="24"/>
            <w:szCs w:val="24"/>
            <w:rPrChange w:id="924"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925"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92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27" w:author="Trombitásné Dr. Domján Bernadett" w:date="2025-12-10T15:08:00Z" w16du:dateUtc="2025-12-10T14:08:00Z">
              <w:rPr>
                <w:rFonts w:ascii="Garamond" w:hAnsi="Garamond"/>
              </w:rPr>
            </w:rPrChange>
          </w:rPr>
          <w:t>referens</w:t>
        </w:r>
        <w:proofErr w:type="spellEnd"/>
        <w:r w:rsidRPr="00E97FBC">
          <w:rPr>
            <w:rFonts w:ascii="Garamond" w:hAnsi="Garamond"/>
            <w:sz w:val="24"/>
            <w:szCs w:val="24"/>
            <w:rPrChange w:id="928" w:author="Trombitásné Dr. Domján Bernadett" w:date="2025-12-10T15:08:00Z" w16du:dateUtc="2025-12-10T14:08:00Z">
              <w:rPr>
                <w:rFonts w:ascii="Garamond" w:hAnsi="Garamond"/>
              </w:rPr>
            </w:rPrChange>
          </w:rPr>
          <w:t xml:space="preserve"> a 22.H. </w:t>
        </w:r>
        <w:proofErr w:type="spellStart"/>
        <w:r w:rsidRPr="00E97FBC">
          <w:rPr>
            <w:rFonts w:ascii="Garamond" w:hAnsi="Garamond"/>
            <w:sz w:val="24"/>
            <w:szCs w:val="24"/>
            <w:rPrChange w:id="929" w:author="Trombitásné Dr. Domján Bernadett" w:date="2025-12-10T15:08:00Z" w16du:dateUtc="2025-12-10T14:08:00Z">
              <w:rPr>
                <w:rFonts w:ascii="Garamond" w:hAnsi="Garamond"/>
              </w:rPr>
            </w:rPrChange>
          </w:rPr>
          <w:t>pont</w:t>
        </w:r>
        <w:proofErr w:type="spellEnd"/>
        <w:r w:rsidRPr="00E97FBC">
          <w:rPr>
            <w:rFonts w:ascii="Garamond" w:hAnsi="Garamond"/>
            <w:sz w:val="24"/>
            <w:szCs w:val="24"/>
            <w:rPrChange w:id="93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31" w:author="Trombitásné Dr. Domján Bernadett" w:date="2025-12-10T15:08:00Z" w16du:dateUtc="2025-12-10T14:08:00Z">
              <w:rPr>
                <w:rFonts w:ascii="Garamond" w:hAnsi="Garamond"/>
              </w:rPr>
            </w:rPrChange>
          </w:rPr>
          <w:t>szerinti</w:t>
        </w:r>
        <w:proofErr w:type="spellEnd"/>
        <w:r w:rsidRPr="00E97FBC">
          <w:rPr>
            <w:rFonts w:ascii="Garamond" w:hAnsi="Garamond"/>
            <w:sz w:val="24"/>
            <w:szCs w:val="24"/>
            <w:rPrChange w:id="93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33" w:author="Trombitásné Dr. Domján Bernadett" w:date="2025-12-10T15:08:00Z" w16du:dateUtc="2025-12-10T14:08:00Z">
              <w:rPr>
                <w:rFonts w:ascii="Garamond" w:hAnsi="Garamond"/>
              </w:rPr>
            </w:rPrChange>
          </w:rPr>
          <w:t>ellenőrzésének</w:t>
        </w:r>
        <w:proofErr w:type="spellEnd"/>
        <w:r w:rsidRPr="00E97FBC">
          <w:rPr>
            <w:rFonts w:ascii="Garamond" w:hAnsi="Garamond"/>
            <w:sz w:val="24"/>
            <w:szCs w:val="24"/>
            <w:rPrChange w:id="93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35" w:author="Trombitásné Dr. Domján Bernadett" w:date="2025-12-10T15:08:00Z" w16du:dateUtc="2025-12-10T14:08:00Z">
              <w:rPr>
                <w:rFonts w:ascii="Garamond" w:hAnsi="Garamond"/>
              </w:rPr>
            </w:rPrChange>
          </w:rPr>
          <w:t>eredményeként</w:t>
        </w:r>
        <w:proofErr w:type="spellEnd"/>
        <w:r w:rsidRPr="00E97FBC">
          <w:rPr>
            <w:rFonts w:ascii="Garamond" w:hAnsi="Garamond"/>
            <w:sz w:val="24"/>
            <w:szCs w:val="24"/>
            <w:rPrChange w:id="93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37" w:author="Trombitásné Dr. Domján Bernadett" w:date="2025-12-10T15:08:00Z" w16du:dateUtc="2025-12-10T14:08:00Z">
              <w:rPr>
                <w:rFonts w:ascii="Garamond" w:hAnsi="Garamond"/>
              </w:rPr>
            </w:rPrChange>
          </w:rPr>
          <w:t>összeférhetetlenség</w:t>
        </w:r>
        <w:proofErr w:type="spellEnd"/>
        <w:r w:rsidRPr="00E97FBC">
          <w:rPr>
            <w:rFonts w:ascii="Garamond" w:hAnsi="Garamond"/>
            <w:sz w:val="24"/>
            <w:szCs w:val="24"/>
            <w:rPrChange w:id="938"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39" w:author="Trombitásné Dr. Domján Bernadett" w:date="2025-12-10T15:08:00Z" w16du:dateUtc="2025-12-10T14:08:00Z">
              <w:rPr>
                <w:rFonts w:ascii="Garamond" w:hAnsi="Garamond"/>
              </w:rPr>
            </w:rPrChange>
          </w:rPr>
          <w:t>fennállásának</w:t>
        </w:r>
        <w:proofErr w:type="spellEnd"/>
        <w:r w:rsidRPr="00E97FBC">
          <w:rPr>
            <w:rFonts w:ascii="Garamond" w:hAnsi="Garamond"/>
            <w:sz w:val="24"/>
            <w:szCs w:val="24"/>
            <w:rPrChange w:id="94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41" w:author="Trombitásné Dr. Domján Bernadett" w:date="2025-12-10T15:08:00Z" w16du:dateUtc="2025-12-10T14:08:00Z">
              <w:rPr>
                <w:rFonts w:ascii="Garamond" w:hAnsi="Garamond"/>
              </w:rPr>
            </w:rPrChange>
          </w:rPr>
          <w:t>gyanúja</w:t>
        </w:r>
        <w:proofErr w:type="spellEnd"/>
        <w:r w:rsidRPr="00E97FBC">
          <w:rPr>
            <w:rFonts w:ascii="Garamond" w:hAnsi="Garamond"/>
            <w:sz w:val="24"/>
            <w:szCs w:val="24"/>
            <w:rPrChange w:id="94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43" w:author="Trombitásné Dr. Domján Bernadett" w:date="2025-12-10T15:08:00Z" w16du:dateUtc="2025-12-10T14:08:00Z">
              <w:rPr>
                <w:rFonts w:ascii="Garamond" w:hAnsi="Garamond"/>
              </w:rPr>
            </w:rPrChange>
          </w:rPr>
          <w:t>merül</w:t>
        </w:r>
        <w:proofErr w:type="spellEnd"/>
        <w:r w:rsidRPr="00E97FBC">
          <w:rPr>
            <w:rFonts w:ascii="Garamond" w:hAnsi="Garamond"/>
            <w:sz w:val="24"/>
            <w:szCs w:val="24"/>
            <w:rPrChange w:id="94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45" w:author="Trombitásné Dr. Domján Bernadett" w:date="2025-12-10T15:08:00Z" w16du:dateUtc="2025-12-10T14:08:00Z">
              <w:rPr>
                <w:rFonts w:ascii="Garamond" w:hAnsi="Garamond"/>
              </w:rPr>
            </w:rPrChange>
          </w:rPr>
          <w:t>fel</w:t>
        </w:r>
        <w:proofErr w:type="spellEnd"/>
        <w:r w:rsidRPr="00E97FBC">
          <w:rPr>
            <w:rFonts w:ascii="Garamond" w:hAnsi="Garamond"/>
            <w:sz w:val="24"/>
            <w:szCs w:val="24"/>
            <w:rPrChange w:id="94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47" w:author="Trombitásné Dr. Domján Bernadett" w:date="2025-12-10T15:08:00Z" w16du:dateUtc="2025-12-10T14:08:00Z">
              <w:rPr>
                <w:rFonts w:ascii="Garamond" w:hAnsi="Garamond"/>
              </w:rPr>
            </w:rPrChange>
          </w:rPr>
          <w:t>akkor</w:t>
        </w:r>
        <w:proofErr w:type="spellEnd"/>
        <w:r w:rsidRPr="00E97FBC">
          <w:rPr>
            <w:rFonts w:ascii="Garamond" w:hAnsi="Garamond"/>
            <w:sz w:val="24"/>
            <w:szCs w:val="24"/>
            <w:rPrChange w:id="948"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949" w:author="Trombitásné Dr. Domján Bernadett" w:date="2025-12-10T15:08:00Z" w16du:dateUtc="2025-12-10T14:08:00Z">
              <w:rPr>
                <w:rFonts w:ascii="Garamond" w:hAnsi="Garamond"/>
              </w:rPr>
            </w:rPrChange>
          </w:rPr>
          <w:t>közbeszerzési</w:t>
        </w:r>
        <w:proofErr w:type="spellEnd"/>
        <w:r w:rsidRPr="00E97FBC">
          <w:rPr>
            <w:rFonts w:ascii="Garamond" w:hAnsi="Garamond"/>
            <w:sz w:val="24"/>
            <w:szCs w:val="24"/>
            <w:rPrChange w:id="950"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51" w:author="Trombitásné Dr. Domján Bernadett" w:date="2025-12-10T15:08:00Z" w16du:dateUtc="2025-12-10T14:08:00Z">
              <w:rPr>
                <w:rFonts w:ascii="Garamond" w:hAnsi="Garamond"/>
              </w:rPr>
            </w:rPrChange>
          </w:rPr>
          <w:lastRenderedPageBreak/>
          <w:t>referens</w:t>
        </w:r>
        <w:proofErr w:type="spellEnd"/>
        <w:r w:rsidRPr="00E97FBC">
          <w:rPr>
            <w:rFonts w:ascii="Garamond" w:hAnsi="Garamond"/>
            <w:sz w:val="24"/>
            <w:szCs w:val="24"/>
            <w:rPrChange w:id="952"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53" w:author="Trombitásné Dr. Domján Bernadett" w:date="2025-12-10T15:08:00Z" w16du:dateUtc="2025-12-10T14:08:00Z">
              <w:rPr>
                <w:rFonts w:ascii="Garamond" w:hAnsi="Garamond"/>
              </w:rPr>
            </w:rPrChange>
          </w:rPr>
          <w:t>erről</w:t>
        </w:r>
        <w:proofErr w:type="spellEnd"/>
        <w:r w:rsidRPr="00E97FBC">
          <w:rPr>
            <w:rFonts w:ascii="Garamond" w:hAnsi="Garamond"/>
            <w:sz w:val="24"/>
            <w:szCs w:val="24"/>
            <w:rPrChange w:id="954"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55" w:author="Trombitásné Dr. Domján Bernadett" w:date="2025-12-10T15:08:00Z" w16du:dateUtc="2025-12-10T14:08:00Z">
              <w:rPr>
                <w:rFonts w:ascii="Garamond" w:hAnsi="Garamond"/>
              </w:rPr>
            </w:rPrChange>
          </w:rPr>
          <w:t>haladéktalanul</w:t>
        </w:r>
        <w:proofErr w:type="spellEnd"/>
        <w:r w:rsidRPr="00E97FBC">
          <w:rPr>
            <w:rFonts w:ascii="Garamond" w:hAnsi="Garamond"/>
            <w:sz w:val="24"/>
            <w:szCs w:val="24"/>
            <w:rPrChange w:id="956"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57" w:author="Trombitásné Dr. Domján Bernadett" w:date="2025-12-10T15:08:00Z" w16du:dateUtc="2025-12-10T14:08:00Z">
              <w:rPr>
                <w:rFonts w:ascii="Garamond" w:hAnsi="Garamond"/>
              </w:rPr>
            </w:rPrChange>
          </w:rPr>
          <w:t>tájékoztatja</w:t>
        </w:r>
        <w:proofErr w:type="spellEnd"/>
        <w:r w:rsidRPr="00E97FBC">
          <w:rPr>
            <w:rFonts w:ascii="Garamond" w:hAnsi="Garamond"/>
            <w:sz w:val="24"/>
            <w:szCs w:val="24"/>
            <w:rPrChange w:id="958" w:author="Trombitásné Dr. Domján Bernadett" w:date="2025-12-10T15:08:00Z" w16du:dateUtc="2025-12-10T14:08:00Z">
              <w:rPr>
                <w:rFonts w:ascii="Garamond" w:hAnsi="Garamond"/>
              </w:rPr>
            </w:rPrChange>
          </w:rPr>
          <w:t xml:space="preserve"> a </w:t>
        </w:r>
      </w:ins>
      <w:proofErr w:type="spellStart"/>
      <w:ins w:id="959" w:author="Trombitásné Dr. Domján Bernadett" w:date="2025-12-10T15:11:00Z" w16du:dateUtc="2025-12-10T14:11:00Z">
        <w:r w:rsidR="00410687">
          <w:rPr>
            <w:rFonts w:ascii="Garamond" w:hAnsi="Garamond"/>
            <w:sz w:val="24"/>
            <w:szCs w:val="24"/>
          </w:rPr>
          <w:t>Társulás</w:t>
        </w:r>
        <w:proofErr w:type="spellEnd"/>
        <w:r w:rsidR="00410687">
          <w:rPr>
            <w:rFonts w:ascii="Garamond" w:hAnsi="Garamond"/>
            <w:sz w:val="24"/>
            <w:szCs w:val="24"/>
          </w:rPr>
          <w:t xml:space="preserve"> </w:t>
        </w:r>
        <w:proofErr w:type="spellStart"/>
        <w:r w:rsidR="00410687">
          <w:rPr>
            <w:rFonts w:ascii="Garamond" w:hAnsi="Garamond"/>
            <w:sz w:val="24"/>
            <w:szCs w:val="24"/>
          </w:rPr>
          <w:t>elnöké</w:t>
        </w:r>
      </w:ins>
      <w:ins w:id="960" w:author="Trombitásné Dr. Domján Bernadett" w:date="2025-12-10T15:06:00Z" w16du:dateUtc="2025-12-10T14:06:00Z">
        <w:r w:rsidRPr="00E97FBC">
          <w:rPr>
            <w:rFonts w:ascii="Garamond" w:hAnsi="Garamond"/>
            <w:sz w:val="24"/>
            <w:szCs w:val="24"/>
            <w:rPrChange w:id="961" w:author="Trombitásné Dr. Domján Bernadett" w:date="2025-12-10T15:08:00Z" w16du:dateUtc="2025-12-10T14:08:00Z">
              <w:rPr>
                <w:rFonts w:ascii="Garamond" w:hAnsi="Garamond"/>
              </w:rPr>
            </w:rPrChange>
          </w:rPr>
          <w:t>t</w:t>
        </w:r>
        <w:proofErr w:type="spellEnd"/>
        <w:r w:rsidRPr="00E97FBC">
          <w:rPr>
            <w:rFonts w:ascii="Garamond" w:hAnsi="Garamond"/>
            <w:sz w:val="24"/>
            <w:szCs w:val="24"/>
            <w:rPrChange w:id="962" w:author="Trombitásné Dr. Domján Bernadett" w:date="2025-12-10T15:08:00Z" w16du:dateUtc="2025-12-10T14:08:00Z">
              <w:rPr>
                <w:rFonts w:ascii="Garamond" w:hAnsi="Garamond"/>
              </w:rPr>
            </w:rPrChange>
          </w:rPr>
          <w:t xml:space="preserve"> – a </w:t>
        </w:r>
      </w:ins>
      <w:proofErr w:type="spellStart"/>
      <w:ins w:id="963" w:author="Trombitásné Dr. Domján Bernadett" w:date="2025-12-10T15:11:00Z" w16du:dateUtc="2025-12-10T14:11:00Z">
        <w:r w:rsidR="00410687">
          <w:rPr>
            <w:rFonts w:ascii="Garamond" w:hAnsi="Garamond"/>
            <w:sz w:val="24"/>
            <w:szCs w:val="24"/>
          </w:rPr>
          <w:t>Társulás</w:t>
        </w:r>
        <w:proofErr w:type="spellEnd"/>
        <w:r w:rsidR="00410687">
          <w:rPr>
            <w:rFonts w:ascii="Garamond" w:hAnsi="Garamond"/>
            <w:sz w:val="24"/>
            <w:szCs w:val="24"/>
          </w:rPr>
          <w:t xml:space="preserve"> </w:t>
        </w:r>
        <w:proofErr w:type="spellStart"/>
        <w:r w:rsidR="00410687">
          <w:rPr>
            <w:rFonts w:ascii="Garamond" w:hAnsi="Garamond"/>
            <w:sz w:val="24"/>
            <w:szCs w:val="24"/>
          </w:rPr>
          <w:t>elnökének</w:t>
        </w:r>
      </w:ins>
      <w:proofErr w:type="spellEnd"/>
      <w:ins w:id="964" w:author="Trombitásné Dr. Domján Bernadett" w:date="2025-12-10T15:06:00Z" w16du:dateUtc="2025-12-10T14:06:00Z">
        <w:r w:rsidRPr="00E97FBC">
          <w:rPr>
            <w:rFonts w:ascii="Garamond" w:hAnsi="Garamond"/>
            <w:sz w:val="24"/>
            <w:szCs w:val="24"/>
            <w:rPrChange w:id="96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66" w:author="Trombitásné Dr. Domján Bernadett" w:date="2025-12-10T15:08:00Z" w16du:dateUtc="2025-12-10T14:08:00Z">
              <w:rPr>
                <w:rFonts w:ascii="Garamond" w:hAnsi="Garamond"/>
              </w:rPr>
            </w:rPrChange>
          </w:rPr>
          <w:t>érintettsége</w:t>
        </w:r>
        <w:proofErr w:type="spellEnd"/>
        <w:r w:rsidRPr="00E97FBC">
          <w:rPr>
            <w:rFonts w:ascii="Garamond" w:hAnsi="Garamond"/>
            <w:sz w:val="24"/>
            <w:szCs w:val="24"/>
            <w:rPrChange w:id="96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68" w:author="Trombitásné Dr. Domján Bernadett" w:date="2025-12-10T15:08:00Z" w16du:dateUtc="2025-12-10T14:08:00Z">
              <w:rPr>
                <w:rFonts w:ascii="Garamond" w:hAnsi="Garamond"/>
              </w:rPr>
            </w:rPrChange>
          </w:rPr>
          <w:t>esetén</w:t>
        </w:r>
        <w:proofErr w:type="spellEnd"/>
        <w:r w:rsidRPr="00E97FBC">
          <w:rPr>
            <w:rFonts w:ascii="Garamond" w:hAnsi="Garamond"/>
            <w:sz w:val="24"/>
            <w:szCs w:val="24"/>
            <w:rPrChange w:id="969"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970" w:author="Trombitásné Dr. Domján Bernadett" w:date="2025-12-10T15:08:00Z" w16du:dateUtc="2025-12-10T14:08:00Z">
              <w:rPr>
                <w:rFonts w:ascii="Garamond" w:hAnsi="Garamond"/>
              </w:rPr>
            </w:rPrChange>
          </w:rPr>
          <w:t>bírálóbizottság</w:t>
        </w:r>
        <w:proofErr w:type="spellEnd"/>
        <w:r w:rsidRPr="00E97FBC">
          <w:rPr>
            <w:rFonts w:ascii="Garamond" w:hAnsi="Garamond"/>
            <w:sz w:val="24"/>
            <w:szCs w:val="24"/>
            <w:rPrChange w:id="97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72" w:author="Trombitásné Dr. Domján Bernadett" w:date="2025-12-10T15:08:00Z" w16du:dateUtc="2025-12-10T14:08:00Z">
              <w:rPr>
                <w:rFonts w:ascii="Garamond" w:hAnsi="Garamond"/>
              </w:rPr>
            </w:rPrChange>
          </w:rPr>
          <w:t>elnökét</w:t>
        </w:r>
        <w:proofErr w:type="spellEnd"/>
        <w:r w:rsidRPr="00E97FBC">
          <w:rPr>
            <w:rFonts w:ascii="Garamond" w:hAnsi="Garamond"/>
            <w:sz w:val="24"/>
            <w:szCs w:val="24"/>
            <w:rPrChange w:id="973"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974" w:author="Trombitásné Dr. Domján Bernadett" w:date="2025-12-10T15:08:00Z" w16du:dateUtc="2025-12-10T14:08:00Z">
              <w:rPr>
                <w:rFonts w:ascii="Garamond" w:hAnsi="Garamond"/>
              </w:rPr>
            </w:rPrChange>
          </w:rPr>
          <w:t>aki</w:t>
        </w:r>
        <w:proofErr w:type="spellEnd"/>
        <w:r w:rsidRPr="00E97FBC">
          <w:rPr>
            <w:rFonts w:ascii="Garamond" w:hAnsi="Garamond"/>
            <w:sz w:val="24"/>
            <w:szCs w:val="24"/>
            <w:rPrChange w:id="97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76" w:author="Trombitásné Dr. Domján Bernadett" w:date="2025-12-10T15:08:00Z" w16du:dateUtc="2025-12-10T14:08:00Z">
              <w:rPr>
                <w:rFonts w:ascii="Garamond" w:hAnsi="Garamond"/>
              </w:rPr>
            </w:rPrChange>
          </w:rPr>
          <w:t>haladéktalanul</w:t>
        </w:r>
        <w:proofErr w:type="spellEnd"/>
        <w:r w:rsidRPr="00E97FBC">
          <w:rPr>
            <w:rFonts w:ascii="Garamond" w:hAnsi="Garamond"/>
            <w:sz w:val="24"/>
            <w:szCs w:val="24"/>
            <w:rPrChange w:id="97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78" w:author="Trombitásné Dr. Domján Bernadett" w:date="2025-12-10T15:08:00Z" w16du:dateUtc="2025-12-10T14:08:00Z">
              <w:rPr>
                <w:rFonts w:ascii="Garamond" w:hAnsi="Garamond"/>
              </w:rPr>
            </w:rPrChange>
          </w:rPr>
          <w:t>intézkedik</w:t>
        </w:r>
        <w:proofErr w:type="spellEnd"/>
        <w:r w:rsidRPr="00E97FBC">
          <w:rPr>
            <w:rFonts w:ascii="Garamond" w:hAnsi="Garamond"/>
            <w:sz w:val="24"/>
            <w:szCs w:val="24"/>
            <w:rPrChange w:id="979"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80"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98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82" w:author="Trombitásné Dr. Domján Bernadett" w:date="2025-12-10T15:08:00Z" w16du:dateUtc="2025-12-10T14:08:00Z">
              <w:rPr>
                <w:rFonts w:ascii="Garamond" w:hAnsi="Garamond"/>
              </w:rPr>
            </w:rPrChange>
          </w:rPr>
          <w:t>összeférhetetlenségi</w:t>
        </w:r>
        <w:proofErr w:type="spellEnd"/>
        <w:r w:rsidRPr="00E97FBC">
          <w:rPr>
            <w:rFonts w:ascii="Garamond" w:hAnsi="Garamond"/>
            <w:sz w:val="24"/>
            <w:szCs w:val="24"/>
            <w:rPrChange w:id="983"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84" w:author="Trombitásné Dr. Domján Bernadett" w:date="2025-12-10T15:08:00Z" w16du:dateUtc="2025-12-10T14:08:00Z">
              <w:rPr>
                <w:rFonts w:ascii="Garamond" w:hAnsi="Garamond"/>
              </w:rPr>
            </w:rPrChange>
          </w:rPr>
          <w:t>helyzet</w:t>
        </w:r>
        <w:proofErr w:type="spellEnd"/>
        <w:r w:rsidRPr="00E97FBC">
          <w:rPr>
            <w:rFonts w:ascii="Garamond" w:hAnsi="Garamond"/>
            <w:sz w:val="24"/>
            <w:szCs w:val="24"/>
            <w:rPrChange w:id="98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86" w:author="Trombitásné Dr. Domján Bernadett" w:date="2025-12-10T15:08:00Z" w16du:dateUtc="2025-12-10T14:08:00Z">
              <w:rPr>
                <w:rFonts w:ascii="Garamond" w:hAnsi="Garamond"/>
              </w:rPr>
            </w:rPrChange>
          </w:rPr>
          <w:t>kivizsgálásáról</w:t>
        </w:r>
        <w:proofErr w:type="spellEnd"/>
        <w:r w:rsidRPr="00E97FBC">
          <w:rPr>
            <w:rFonts w:ascii="Garamond" w:hAnsi="Garamond"/>
            <w:sz w:val="24"/>
            <w:szCs w:val="24"/>
            <w:rPrChange w:id="987"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988" w:author="Trombitásné Dr. Domján Bernadett" w:date="2025-12-10T15:08:00Z" w16du:dateUtc="2025-12-10T14:08:00Z">
              <w:rPr>
                <w:rFonts w:ascii="Garamond" w:hAnsi="Garamond"/>
              </w:rPr>
            </w:rPrChange>
          </w:rPr>
          <w:t>vizsgálat</w:t>
        </w:r>
        <w:proofErr w:type="spellEnd"/>
        <w:r w:rsidRPr="00E97FBC">
          <w:rPr>
            <w:rFonts w:ascii="Garamond" w:hAnsi="Garamond"/>
            <w:sz w:val="24"/>
            <w:szCs w:val="24"/>
            <w:rPrChange w:id="989"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90" w:author="Trombitásné Dr. Domján Bernadett" w:date="2025-12-10T15:08:00Z" w16du:dateUtc="2025-12-10T14:08:00Z">
              <w:rPr>
                <w:rFonts w:ascii="Garamond" w:hAnsi="Garamond"/>
              </w:rPr>
            </w:rPrChange>
          </w:rPr>
          <w:t>során</w:t>
        </w:r>
        <w:proofErr w:type="spellEnd"/>
        <w:r w:rsidRPr="00E97FBC">
          <w:rPr>
            <w:rFonts w:ascii="Garamond" w:hAnsi="Garamond"/>
            <w:sz w:val="24"/>
            <w:szCs w:val="24"/>
            <w:rPrChange w:id="99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92" w:author="Trombitásné Dr. Domján Bernadett" w:date="2025-12-10T15:08:00Z" w16du:dateUtc="2025-12-10T14:08:00Z">
              <w:rPr>
                <w:rFonts w:ascii="Garamond" w:hAnsi="Garamond"/>
              </w:rPr>
            </w:rPrChange>
          </w:rPr>
          <w:t>keletkezett</w:t>
        </w:r>
        <w:proofErr w:type="spellEnd"/>
        <w:r w:rsidRPr="00E97FBC">
          <w:rPr>
            <w:rFonts w:ascii="Garamond" w:hAnsi="Garamond"/>
            <w:sz w:val="24"/>
            <w:szCs w:val="24"/>
            <w:rPrChange w:id="993"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94" w:author="Trombitásné Dr. Domján Bernadett" w:date="2025-12-10T15:08:00Z" w16du:dateUtc="2025-12-10T14:08:00Z">
              <w:rPr>
                <w:rFonts w:ascii="Garamond" w:hAnsi="Garamond"/>
              </w:rPr>
            </w:rPrChange>
          </w:rPr>
          <w:t>dokumentumokat</w:t>
        </w:r>
        <w:proofErr w:type="spellEnd"/>
        <w:r w:rsidRPr="00E97FBC">
          <w:rPr>
            <w:rFonts w:ascii="Garamond" w:hAnsi="Garamond"/>
            <w:sz w:val="24"/>
            <w:szCs w:val="24"/>
            <w:rPrChange w:id="995" w:author="Trombitásné Dr. Domján Bernadett" w:date="2025-12-10T15:08:00Z" w16du:dateUtc="2025-12-10T14:08:00Z">
              <w:rPr>
                <w:rFonts w:ascii="Garamond" w:hAnsi="Garamond"/>
              </w:rPr>
            </w:rPrChange>
          </w:rPr>
          <w:t xml:space="preserve"> és </w:t>
        </w:r>
        <w:proofErr w:type="spellStart"/>
        <w:r w:rsidRPr="00E97FBC">
          <w:rPr>
            <w:rFonts w:ascii="Garamond" w:hAnsi="Garamond"/>
            <w:sz w:val="24"/>
            <w:szCs w:val="24"/>
            <w:rPrChange w:id="996" w:author="Trombitásné Dr. Domján Bernadett" w:date="2025-12-10T15:08:00Z" w16du:dateUtc="2025-12-10T14:08:00Z">
              <w:rPr>
                <w:rFonts w:ascii="Garamond" w:hAnsi="Garamond"/>
              </w:rPr>
            </w:rPrChange>
          </w:rPr>
          <w:t>vizsgálat</w:t>
        </w:r>
        <w:proofErr w:type="spellEnd"/>
        <w:r w:rsidRPr="00E97FBC">
          <w:rPr>
            <w:rFonts w:ascii="Garamond" w:hAnsi="Garamond"/>
            <w:sz w:val="24"/>
            <w:szCs w:val="24"/>
            <w:rPrChange w:id="99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998" w:author="Trombitásné Dr. Domján Bernadett" w:date="2025-12-10T15:08:00Z" w16du:dateUtc="2025-12-10T14:08:00Z">
              <w:rPr>
                <w:rFonts w:ascii="Garamond" w:hAnsi="Garamond"/>
              </w:rPr>
            </w:rPrChange>
          </w:rPr>
          <w:t>eredményét</w:t>
        </w:r>
        <w:proofErr w:type="spellEnd"/>
        <w:r w:rsidRPr="00E97FBC">
          <w:rPr>
            <w:rFonts w:ascii="Garamond" w:hAnsi="Garamond"/>
            <w:sz w:val="24"/>
            <w:szCs w:val="24"/>
            <w:rPrChange w:id="999"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00" w:author="Trombitásné Dr. Domján Bernadett" w:date="2025-12-10T15:08:00Z" w16du:dateUtc="2025-12-10T14:08:00Z">
              <w:rPr>
                <w:rFonts w:ascii="Garamond" w:hAnsi="Garamond"/>
              </w:rPr>
            </w:rPrChange>
          </w:rPr>
          <w:t>tartalmazó</w:t>
        </w:r>
        <w:proofErr w:type="spellEnd"/>
        <w:r w:rsidRPr="00E97FBC">
          <w:rPr>
            <w:rFonts w:ascii="Garamond" w:hAnsi="Garamond"/>
            <w:sz w:val="24"/>
            <w:szCs w:val="24"/>
            <w:rPrChange w:id="100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02" w:author="Trombitásné Dr. Domján Bernadett" w:date="2025-12-10T15:08:00Z" w16du:dateUtc="2025-12-10T14:08:00Z">
              <w:rPr>
                <w:rFonts w:ascii="Garamond" w:hAnsi="Garamond"/>
              </w:rPr>
            </w:rPrChange>
          </w:rPr>
          <w:t>feljegyzést</w:t>
        </w:r>
        <w:proofErr w:type="spellEnd"/>
        <w:r w:rsidRPr="00E97FBC">
          <w:rPr>
            <w:rFonts w:ascii="Garamond" w:hAnsi="Garamond"/>
            <w:sz w:val="24"/>
            <w:szCs w:val="24"/>
            <w:rPrChange w:id="1003"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04" w:author="Trombitásné Dr. Domján Bernadett" w:date="2025-12-10T15:08:00Z" w16du:dateUtc="2025-12-10T14:08:00Z">
              <w:rPr>
                <w:rFonts w:ascii="Garamond" w:hAnsi="Garamond"/>
              </w:rPr>
            </w:rPrChange>
          </w:rPr>
          <w:t>az</w:t>
        </w:r>
        <w:proofErr w:type="spellEnd"/>
        <w:r w:rsidRPr="00E97FBC">
          <w:rPr>
            <w:rFonts w:ascii="Garamond" w:hAnsi="Garamond"/>
            <w:sz w:val="24"/>
            <w:szCs w:val="24"/>
            <w:rPrChange w:id="100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06" w:author="Trombitásné Dr. Domján Bernadett" w:date="2025-12-10T15:08:00Z" w16du:dateUtc="2025-12-10T14:08:00Z">
              <w:rPr>
                <w:rFonts w:ascii="Garamond" w:hAnsi="Garamond"/>
              </w:rPr>
            </w:rPrChange>
          </w:rPr>
          <w:t>eljárás</w:t>
        </w:r>
        <w:proofErr w:type="spellEnd"/>
        <w:r w:rsidRPr="00E97FBC">
          <w:rPr>
            <w:rFonts w:ascii="Garamond" w:hAnsi="Garamond"/>
            <w:sz w:val="24"/>
            <w:szCs w:val="24"/>
            <w:rPrChange w:id="100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08" w:author="Trombitásné Dr. Domján Bernadett" w:date="2025-12-10T15:08:00Z" w16du:dateUtc="2025-12-10T14:08:00Z">
              <w:rPr>
                <w:rFonts w:ascii="Garamond" w:hAnsi="Garamond"/>
              </w:rPr>
            </w:rPrChange>
          </w:rPr>
          <w:t>iratanyagában</w:t>
        </w:r>
        <w:proofErr w:type="spellEnd"/>
        <w:r w:rsidRPr="00E97FBC">
          <w:rPr>
            <w:rFonts w:ascii="Garamond" w:hAnsi="Garamond"/>
            <w:sz w:val="24"/>
            <w:szCs w:val="24"/>
            <w:rPrChange w:id="1009"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10" w:author="Trombitásné Dr. Domján Bernadett" w:date="2025-12-10T15:08:00Z" w16du:dateUtc="2025-12-10T14:08:00Z">
              <w:rPr>
                <w:rFonts w:ascii="Garamond" w:hAnsi="Garamond"/>
              </w:rPr>
            </w:rPrChange>
          </w:rPr>
          <w:t>dokumentálni</w:t>
        </w:r>
        <w:proofErr w:type="spellEnd"/>
        <w:r w:rsidRPr="00E97FBC">
          <w:rPr>
            <w:rFonts w:ascii="Garamond" w:hAnsi="Garamond"/>
            <w:sz w:val="24"/>
            <w:szCs w:val="24"/>
            <w:rPrChange w:id="101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12" w:author="Trombitásné Dr. Domján Bernadett" w:date="2025-12-10T15:08:00Z" w16du:dateUtc="2025-12-10T14:08:00Z">
              <w:rPr>
                <w:rFonts w:ascii="Garamond" w:hAnsi="Garamond"/>
              </w:rPr>
            </w:rPrChange>
          </w:rPr>
          <w:t>kell</w:t>
        </w:r>
        <w:proofErr w:type="spellEnd"/>
        <w:r w:rsidRPr="00E97FBC">
          <w:rPr>
            <w:rFonts w:ascii="Garamond" w:hAnsi="Garamond"/>
            <w:sz w:val="24"/>
            <w:szCs w:val="24"/>
            <w:rPrChange w:id="1013"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1014" w:author="Trombitásné Dr. Domján Bernadett" w:date="2025-12-10T15:08:00Z" w16du:dateUtc="2025-12-10T14:08:00Z">
              <w:rPr>
                <w:rFonts w:ascii="Garamond" w:hAnsi="Garamond"/>
              </w:rPr>
            </w:rPrChange>
          </w:rPr>
          <w:t>vizsgálat</w:t>
        </w:r>
        <w:proofErr w:type="spellEnd"/>
        <w:r w:rsidRPr="00E97FBC">
          <w:rPr>
            <w:rFonts w:ascii="Garamond" w:hAnsi="Garamond"/>
            <w:sz w:val="24"/>
            <w:szCs w:val="24"/>
            <w:rPrChange w:id="101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16" w:author="Trombitásné Dr. Domján Bernadett" w:date="2025-12-10T15:08:00Z" w16du:dateUtc="2025-12-10T14:08:00Z">
              <w:rPr>
                <w:rFonts w:ascii="Garamond" w:hAnsi="Garamond"/>
              </w:rPr>
            </w:rPrChange>
          </w:rPr>
          <w:t>eredményétől</w:t>
        </w:r>
        <w:proofErr w:type="spellEnd"/>
        <w:r w:rsidRPr="00E97FBC">
          <w:rPr>
            <w:rFonts w:ascii="Garamond" w:hAnsi="Garamond"/>
            <w:sz w:val="24"/>
            <w:szCs w:val="24"/>
            <w:rPrChange w:id="101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18" w:author="Trombitásné Dr. Domján Bernadett" w:date="2025-12-10T15:08:00Z" w16du:dateUtc="2025-12-10T14:08:00Z">
              <w:rPr>
                <w:rFonts w:ascii="Garamond" w:hAnsi="Garamond"/>
              </w:rPr>
            </w:rPrChange>
          </w:rPr>
          <w:t>függően</w:t>
        </w:r>
        <w:proofErr w:type="spellEnd"/>
        <w:r w:rsidRPr="00E97FBC">
          <w:rPr>
            <w:rFonts w:ascii="Garamond" w:hAnsi="Garamond"/>
            <w:sz w:val="24"/>
            <w:szCs w:val="24"/>
            <w:rPrChange w:id="1019" w:author="Trombitásné Dr. Domján Bernadett" w:date="2025-12-10T15:08:00Z" w16du:dateUtc="2025-12-10T14:08:00Z">
              <w:rPr>
                <w:rFonts w:ascii="Garamond" w:hAnsi="Garamond"/>
              </w:rPr>
            </w:rPrChange>
          </w:rPr>
          <w:t xml:space="preserve"> a </w:t>
        </w:r>
      </w:ins>
      <w:proofErr w:type="spellStart"/>
      <w:ins w:id="1020" w:author="Trombitásné Dr. Domján Bernadett" w:date="2025-12-10T15:11:00Z" w16du:dateUtc="2025-12-10T14:11:00Z">
        <w:r w:rsidR="00776497">
          <w:rPr>
            <w:rFonts w:ascii="Garamond" w:hAnsi="Garamond"/>
            <w:sz w:val="24"/>
            <w:szCs w:val="24"/>
          </w:rPr>
          <w:t>Társulás</w:t>
        </w:r>
        <w:proofErr w:type="spellEnd"/>
        <w:r w:rsidR="00776497">
          <w:rPr>
            <w:rFonts w:ascii="Garamond" w:hAnsi="Garamond"/>
            <w:sz w:val="24"/>
            <w:szCs w:val="24"/>
          </w:rPr>
          <w:t xml:space="preserve"> </w:t>
        </w:r>
        <w:proofErr w:type="spellStart"/>
        <w:r w:rsidR="00776497">
          <w:rPr>
            <w:rFonts w:ascii="Garamond" w:hAnsi="Garamond"/>
            <w:sz w:val="24"/>
            <w:szCs w:val="24"/>
          </w:rPr>
          <w:t>elnöke</w:t>
        </w:r>
      </w:ins>
      <w:proofErr w:type="spellEnd"/>
      <w:ins w:id="1021" w:author="Trombitásné Dr. Domján Bernadett" w:date="2025-12-10T15:06:00Z" w16du:dateUtc="2025-12-10T14:06:00Z">
        <w:r w:rsidRPr="00E97FBC">
          <w:rPr>
            <w:rFonts w:ascii="Garamond" w:hAnsi="Garamond"/>
            <w:sz w:val="24"/>
            <w:szCs w:val="24"/>
            <w:rPrChange w:id="1022" w:author="Trombitásné Dr. Domján Bernadett" w:date="2025-12-10T15:08:00Z" w16du:dateUtc="2025-12-10T14:08:00Z">
              <w:rPr>
                <w:rFonts w:ascii="Garamond" w:hAnsi="Garamond"/>
              </w:rPr>
            </w:rPrChange>
          </w:rPr>
          <w:t xml:space="preserve"> – a </w:t>
        </w:r>
      </w:ins>
      <w:proofErr w:type="spellStart"/>
      <w:ins w:id="1023" w:author="Trombitásné Dr. Domján Bernadett" w:date="2025-12-10T15:11:00Z" w16du:dateUtc="2025-12-10T14:11:00Z">
        <w:r w:rsidR="00776497">
          <w:rPr>
            <w:rFonts w:ascii="Garamond" w:hAnsi="Garamond"/>
            <w:sz w:val="24"/>
            <w:szCs w:val="24"/>
          </w:rPr>
          <w:t>Társulás</w:t>
        </w:r>
        <w:proofErr w:type="spellEnd"/>
        <w:r w:rsidR="00776497">
          <w:rPr>
            <w:rFonts w:ascii="Garamond" w:hAnsi="Garamond"/>
            <w:sz w:val="24"/>
            <w:szCs w:val="24"/>
          </w:rPr>
          <w:t xml:space="preserve"> </w:t>
        </w:r>
        <w:proofErr w:type="spellStart"/>
        <w:r w:rsidR="00776497">
          <w:rPr>
            <w:rFonts w:ascii="Garamond" w:hAnsi="Garamond"/>
            <w:sz w:val="24"/>
            <w:szCs w:val="24"/>
          </w:rPr>
          <w:t>elnökének</w:t>
        </w:r>
      </w:ins>
      <w:proofErr w:type="spellEnd"/>
      <w:ins w:id="1024" w:author="Trombitásné Dr. Domján Bernadett" w:date="2025-12-10T15:06:00Z" w16du:dateUtc="2025-12-10T14:06:00Z">
        <w:r w:rsidRPr="00E97FBC">
          <w:rPr>
            <w:rFonts w:ascii="Garamond" w:hAnsi="Garamond"/>
            <w:sz w:val="24"/>
            <w:szCs w:val="24"/>
            <w:rPrChange w:id="1025"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26" w:author="Trombitásné Dr. Domján Bernadett" w:date="2025-12-10T15:08:00Z" w16du:dateUtc="2025-12-10T14:08:00Z">
              <w:rPr>
                <w:rFonts w:ascii="Garamond" w:hAnsi="Garamond"/>
              </w:rPr>
            </w:rPrChange>
          </w:rPr>
          <w:t>érintettsége</w:t>
        </w:r>
        <w:proofErr w:type="spellEnd"/>
        <w:r w:rsidRPr="00E97FBC">
          <w:rPr>
            <w:rFonts w:ascii="Garamond" w:hAnsi="Garamond"/>
            <w:sz w:val="24"/>
            <w:szCs w:val="24"/>
            <w:rPrChange w:id="102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28" w:author="Trombitásné Dr. Domján Bernadett" w:date="2025-12-10T15:08:00Z" w16du:dateUtc="2025-12-10T14:08:00Z">
              <w:rPr>
                <w:rFonts w:ascii="Garamond" w:hAnsi="Garamond"/>
              </w:rPr>
            </w:rPrChange>
          </w:rPr>
          <w:t>esetén</w:t>
        </w:r>
        <w:proofErr w:type="spellEnd"/>
        <w:r w:rsidRPr="00E97FBC">
          <w:rPr>
            <w:rFonts w:ascii="Garamond" w:hAnsi="Garamond"/>
            <w:sz w:val="24"/>
            <w:szCs w:val="24"/>
            <w:rPrChange w:id="1029"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1030" w:author="Trombitásné Dr. Domján Bernadett" w:date="2025-12-10T15:08:00Z" w16du:dateUtc="2025-12-10T14:08:00Z">
              <w:rPr>
                <w:rFonts w:ascii="Garamond" w:hAnsi="Garamond"/>
              </w:rPr>
            </w:rPrChange>
          </w:rPr>
          <w:t>bírálóbizottság</w:t>
        </w:r>
        <w:proofErr w:type="spellEnd"/>
        <w:r w:rsidRPr="00E97FBC">
          <w:rPr>
            <w:rFonts w:ascii="Garamond" w:hAnsi="Garamond"/>
            <w:sz w:val="24"/>
            <w:szCs w:val="24"/>
            <w:rPrChange w:id="1031"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32" w:author="Trombitásné Dr. Domján Bernadett" w:date="2025-12-10T15:08:00Z" w16du:dateUtc="2025-12-10T14:08:00Z">
              <w:rPr>
                <w:rFonts w:ascii="Garamond" w:hAnsi="Garamond"/>
              </w:rPr>
            </w:rPrChange>
          </w:rPr>
          <w:t>elnöke</w:t>
        </w:r>
        <w:proofErr w:type="spellEnd"/>
        <w:r w:rsidRPr="00E97FBC">
          <w:rPr>
            <w:rFonts w:ascii="Garamond" w:hAnsi="Garamond"/>
            <w:sz w:val="24"/>
            <w:szCs w:val="24"/>
            <w:rPrChange w:id="1033" w:author="Trombitásné Dr. Domján Bernadett" w:date="2025-12-10T15:08:00Z" w16du:dateUtc="2025-12-10T14:08:00Z">
              <w:rPr>
                <w:rFonts w:ascii="Garamond" w:hAnsi="Garamond"/>
              </w:rPr>
            </w:rPrChange>
          </w:rPr>
          <w:t xml:space="preserve"> – </w:t>
        </w:r>
        <w:proofErr w:type="spellStart"/>
        <w:r w:rsidRPr="00E97FBC">
          <w:rPr>
            <w:rFonts w:ascii="Garamond" w:hAnsi="Garamond"/>
            <w:sz w:val="24"/>
            <w:szCs w:val="24"/>
            <w:rPrChange w:id="1034" w:author="Trombitásné Dr. Domján Bernadett" w:date="2025-12-10T15:08:00Z" w16du:dateUtc="2025-12-10T14:08:00Z">
              <w:rPr>
                <w:rFonts w:ascii="Garamond" w:hAnsi="Garamond"/>
              </w:rPr>
            </w:rPrChange>
          </w:rPr>
          <w:t>dönt</w:t>
        </w:r>
        <w:proofErr w:type="spellEnd"/>
        <w:r w:rsidRPr="00E97FBC">
          <w:rPr>
            <w:rFonts w:ascii="Garamond" w:hAnsi="Garamond"/>
            <w:sz w:val="24"/>
            <w:szCs w:val="24"/>
            <w:rPrChange w:id="1035" w:author="Trombitásné Dr. Domján Bernadett" w:date="2025-12-10T15:08:00Z" w16du:dateUtc="2025-12-10T14:08:00Z">
              <w:rPr>
                <w:rFonts w:ascii="Garamond" w:hAnsi="Garamond"/>
              </w:rPr>
            </w:rPrChange>
          </w:rPr>
          <w:t xml:space="preserve"> a </w:t>
        </w:r>
        <w:proofErr w:type="spellStart"/>
        <w:r w:rsidRPr="00E97FBC">
          <w:rPr>
            <w:rFonts w:ascii="Garamond" w:hAnsi="Garamond"/>
            <w:sz w:val="24"/>
            <w:szCs w:val="24"/>
            <w:rPrChange w:id="1036" w:author="Trombitásné Dr. Domján Bernadett" w:date="2025-12-10T15:08:00Z" w16du:dateUtc="2025-12-10T14:08:00Z">
              <w:rPr>
                <w:rFonts w:ascii="Garamond" w:hAnsi="Garamond"/>
              </w:rPr>
            </w:rPrChange>
          </w:rPr>
          <w:t>szükséges</w:t>
        </w:r>
        <w:proofErr w:type="spellEnd"/>
        <w:r w:rsidRPr="00E97FBC">
          <w:rPr>
            <w:rFonts w:ascii="Garamond" w:hAnsi="Garamond"/>
            <w:sz w:val="24"/>
            <w:szCs w:val="24"/>
            <w:rPrChange w:id="1037" w:author="Trombitásné Dr. Domján Bernadett" w:date="2025-12-10T15:08:00Z" w16du:dateUtc="2025-12-10T14:08:00Z">
              <w:rPr>
                <w:rFonts w:ascii="Garamond" w:hAnsi="Garamond"/>
              </w:rPr>
            </w:rPrChange>
          </w:rPr>
          <w:t xml:space="preserve"> </w:t>
        </w:r>
        <w:proofErr w:type="spellStart"/>
        <w:r w:rsidRPr="00E97FBC">
          <w:rPr>
            <w:rFonts w:ascii="Garamond" w:hAnsi="Garamond"/>
            <w:sz w:val="24"/>
            <w:szCs w:val="24"/>
            <w:rPrChange w:id="1038" w:author="Trombitásné Dr. Domján Bernadett" w:date="2025-12-10T15:08:00Z" w16du:dateUtc="2025-12-10T14:08:00Z">
              <w:rPr>
                <w:rFonts w:ascii="Garamond" w:hAnsi="Garamond"/>
              </w:rPr>
            </w:rPrChange>
          </w:rPr>
          <w:t>intézkedésekről</w:t>
        </w:r>
        <w:proofErr w:type="spellEnd"/>
        <w:r w:rsidRPr="00E97FBC">
          <w:rPr>
            <w:rFonts w:ascii="Garamond" w:hAnsi="Garamond"/>
            <w:sz w:val="24"/>
            <w:szCs w:val="24"/>
            <w:rPrChange w:id="1039" w:author="Trombitásné Dr. Domján Bernadett" w:date="2025-12-10T15:08:00Z" w16du:dateUtc="2025-12-10T14:08:00Z">
              <w:rPr>
                <w:rFonts w:ascii="Garamond" w:hAnsi="Garamond"/>
              </w:rPr>
            </w:rPrChange>
          </w:rPr>
          <w:t>.</w:t>
        </w:r>
      </w:ins>
    </w:p>
    <w:p w14:paraId="6B374A7E" w14:textId="61A6E765" w:rsidR="00E55330" w:rsidRDefault="00E55330" w:rsidP="00E55330">
      <w:pPr>
        <w:ind w:left="709"/>
        <w:jc w:val="both"/>
        <w:rPr>
          <w:ins w:id="1040" w:author="Trombitásné Dr. Domján Bernadett" w:date="2025-12-10T15:06:00Z" w16du:dateUtc="2025-12-10T14:06:00Z"/>
          <w:rFonts w:ascii="Garamond" w:hAnsi="Garamond"/>
        </w:rPr>
        <w:pPrChange w:id="1041" w:author="Trombitásné Dr. Domján Bernadett" w:date="2025-12-10T15:07:00Z" w16du:dateUtc="2025-12-10T14:07:00Z">
          <w:pPr>
            <w:ind w:left="426"/>
            <w:jc w:val="both"/>
          </w:pPr>
        </w:pPrChange>
      </w:pPr>
    </w:p>
    <w:p w14:paraId="02C7E78D" w14:textId="5E234462" w:rsidR="006B46A0" w:rsidRPr="00675DD0" w:rsidRDefault="00162C6A">
      <w:pPr>
        <w:pStyle w:val="Cmsor1"/>
        <w:ind w:left="1869" w:right="3167"/>
        <w:jc w:val="center"/>
        <w:rPr>
          <w:b w:val="0"/>
          <w:bCs w:val="0"/>
          <w:i w:val="0"/>
          <w:sz w:val="24"/>
          <w:szCs w:val="24"/>
          <w:lang w:val="hu-HU"/>
        </w:rPr>
      </w:pPr>
      <w:bookmarkStart w:id="1042" w:name="_bookmark7"/>
      <w:bookmarkEnd w:id="1042"/>
      <w:r w:rsidRPr="00675DD0">
        <w:rPr>
          <w:sz w:val="24"/>
          <w:szCs w:val="24"/>
          <w:lang w:val="hu-HU"/>
        </w:rPr>
        <w:t>A</w:t>
      </w:r>
      <w:r w:rsidRPr="00675DD0">
        <w:rPr>
          <w:spacing w:val="-49"/>
          <w:sz w:val="24"/>
          <w:szCs w:val="24"/>
          <w:lang w:val="hu-HU"/>
        </w:rPr>
        <w:t xml:space="preserve"> </w:t>
      </w:r>
      <w:r w:rsidR="0015591C">
        <w:rPr>
          <w:spacing w:val="-49"/>
          <w:sz w:val="24"/>
          <w:szCs w:val="24"/>
          <w:lang w:val="hu-HU"/>
        </w:rPr>
        <w:t xml:space="preserve"> </w:t>
      </w:r>
      <w:r w:rsidRPr="00675DD0">
        <w:rPr>
          <w:spacing w:val="-2"/>
          <w:sz w:val="24"/>
          <w:szCs w:val="24"/>
          <w:lang w:val="hu-HU"/>
        </w:rPr>
        <w:t>közbeszerzési</w:t>
      </w:r>
      <w:r w:rsidRPr="00675DD0">
        <w:rPr>
          <w:spacing w:val="-48"/>
          <w:sz w:val="24"/>
          <w:szCs w:val="24"/>
          <w:lang w:val="hu-HU"/>
        </w:rPr>
        <w:t xml:space="preserve"> </w:t>
      </w:r>
      <w:r w:rsidRPr="00675DD0">
        <w:rPr>
          <w:spacing w:val="-2"/>
          <w:sz w:val="24"/>
          <w:szCs w:val="24"/>
          <w:lang w:val="hu-HU"/>
        </w:rPr>
        <w:t>eljárás</w:t>
      </w:r>
      <w:r w:rsidRPr="00675DD0">
        <w:rPr>
          <w:spacing w:val="-49"/>
          <w:sz w:val="24"/>
          <w:szCs w:val="24"/>
          <w:lang w:val="hu-HU"/>
        </w:rPr>
        <w:t xml:space="preserve"> </w:t>
      </w:r>
      <w:r w:rsidRPr="00675DD0">
        <w:rPr>
          <w:spacing w:val="-2"/>
          <w:sz w:val="24"/>
          <w:szCs w:val="24"/>
          <w:lang w:val="hu-HU"/>
        </w:rPr>
        <w:t>lebonyolításának</w:t>
      </w:r>
      <w:r w:rsidRPr="00675DD0">
        <w:rPr>
          <w:spacing w:val="-49"/>
          <w:sz w:val="24"/>
          <w:szCs w:val="24"/>
          <w:lang w:val="hu-HU"/>
        </w:rPr>
        <w:t xml:space="preserve"> </w:t>
      </w:r>
      <w:r w:rsidRPr="00675DD0">
        <w:rPr>
          <w:spacing w:val="-2"/>
          <w:sz w:val="24"/>
          <w:szCs w:val="24"/>
          <w:lang w:val="hu-HU"/>
        </w:rPr>
        <w:t>rendje</w:t>
      </w:r>
    </w:p>
    <w:p w14:paraId="4A0AB249" w14:textId="77777777" w:rsidR="006B46A0" w:rsidRPr="00675DD0" w:rsidRDefault="00162C6A">
      <w:pPr>
        <w:pStyle w:val="Cmsor2"/>
        <w:spacing w:before="238"/>
        <w:ind w:right="1298"/>
        <w:jc w:val="center"/>
        <w:rPr>
          <w:i w:val="0"/>
          <w:sz w:val="24"/>
          <w:szCs w:val="24"/>
          <w:lang w:val="hu-HU"/>
        </w:rPr>
      </w:pPr>
      <w:bookmarkStart w:id="1043" w:name="_bookmark8"/>
      <w:bookmarkEnd w:id="1043"/>
      <w:r w:rsidRPr="00675DD0">
        <w:rPr>
          <w:sz w:val="24"/>
          <w:szCs w:val="24"/>
          <w:lang w:val="hu-HU"/>
        </w:rPr>
        <w:t>Az</w:t>
      </w:r>
      <w:r w:rsidRPr="00675DD0">
        <w:rPr>
          <w:spacing w:val="-10"/>
          <w:sz w:val="24"/>
          <w:szCs w:val="24"/>
          <w:lang w:val="hu-HU"/>
        </w:rPr>
        <w:t xml:space="preserve"> </w:t>
      </w:r>
      <w:r w:rsidRPr="00675DD0">
        <w:rPr>
          <w:sz w:val="24"/>
          <w:szCs w:val="24"/>
          <w:lang w:val="hu-HU"/>
        </w:rPr>
        <w:t>eljárás</w:t>
      </w:r>
      <w:r w:rsidRPr="00675DD0">
        <w:rPr>
          <w:spacing w:val="-11"/>
          <w:sz w:val="24"/>
          <w:szCs w:val="24"/>
          <w:lang w:val="hu-HU"/>
        </w:rPr>
        <w:t xml:space="preserve"> </w:t>
      </w:r>
      <w:r w:rsidRPr="00675DD0">
        <w:rPr>
          <w:sz w:val="24"/>
          <w:szCs w:val="24"/>
          <w:lang w:val="hu-HU"/>
        </w:rPr>
        <w:t>megindítása,</w:t>
      </w:r>
      <w:r w:rsidRPr="00675DD0">
        <w:rPr>
          <w:spacing w:val="-9"/>
          <w:sz w:val="24"/>
          <w:szCs w:val="24"/>
          <w:lang w:val="hu-HU"/>
        </w:rPr>
        <w:t xml:space="preserve"> </w:t>
      </w:r>
      <w:r w:rsidRPr="00675DD0">
        <w:rPr>
          <w:spacing w:val="-1"/>
          <w:sz w:val="24"/>
          <w:szCs w:val="24"/>
          <w:lang w:val="hu-HU"/>
        </w:rPr>
        <w:t>bontás,</w:t>
      </w:r>
      <w:r w:rsidRPr="00675DD0">
        <w:rPr>
          <w:spacing w:val="-9"/>
          <w:sz w:val="24"/>
          <w:szCs w:val="24"/>
          <w:lang w:val="hu-HU"/>
        </w:rPr>
        <w:t xml:space="preserve"> </w:t>
      </w:r>
      <w:r w:rsidRPr="00675DD0">
        <w:rPr>
          <w:sz w:val="24"/>
          <w:szCs w:val="24"/>
          <w:lang w:val="hu-HU"/>
        </w:rPr>
        <w:t>hiánypótlás</w:t>
      </w:r>
    </w:p>
    <w:p w14:paraId="17667EDB" w14:textId="616083D1" w:rsidR="006B46A0" w:rsidRPr="00675DD0" w:rsidRDefault="00162C6A">
      <w:pPr>
        <w:pStyle w:val="Szvegtrzs"/>
        <w:numPr>
          <w:ilvl w:val="1"/>
          <w:numId w:val="20"/>
        </w:numPr>
        <w:tabs>
          <w:tab w:val="left" w:pos="827"/>
        </w:tabs>
        <w:spacing w:before="120"/>
        <w:ind w:right="1413" w:hanging="360"/>
        <w:jc w:val="both"/>
        <w:rPr>
          <w:rFonts w:cs="Garamond"/>
          <w:lang w:val="hu-HU"/>
        </w:rPr>
      </w:pPr>
      <w:r w:rsidRPr="00675DD0">
        <w:rPr>
          <w:lang w:val="hu-HU"/>
        </w:rPr>
        <w:t>Az</w:t>
      </w:r>
      <w:r w:rsidRPr="00675DD0">
        <w:rPr>
          <w:spacing w:val="46"/>
          <w:lang w:val="hu-HU"/>
        </w:rPr>
        <w:t xml:space="preserve"> </w:t>
      </w:r>
      <w:del w:id="1044" w:author="Trombitásné Dr. Domján Bernadett" w:date="2025-12-10T15:18:00Z" w16du:dateUtc="2025-12-10T14:18:00Z">
        <w:r w:rsidRPr="00675DD0" w:rsidDel="009948F7">
          <w:rPr>
            <w:lang w:val="hu-HU"/>
          </w:rPr>
          <w:delText>előző</w:delText>
        </w:r>
        <w:r w:rsidRPr="00675DD0" w:rsidDel="009948F7">
          <w:rPr>
            <w:spacing w:val="45"/>
            <w:lang w:val="hu-HU"/>
          </w:rPr>
          <w:delText xml:space="preserve"> </w:delText>
        </w:r>
        <w:r w:rsidRPr="00675DD0" w:rsidDel="009948F7">
          <w:rPr>
            <w:spacing w:val="-1"/>
            <w:lang w:val="hu-HU"/>
          </w:rPr>
          <w:delText>részben</w:delText>
        </w:r>
        <w:r w:rsidRPr="00675DD0" w:rsidDel="009948F7">
          <w:rPr>
            <w:spacing w:val="46"/>
            <w:lang w:val="hu-HU"/>
          </w:rPr>
          <w:delText xml:space="preserve"> </w:delText>
        </w:r>
        <w:r w:rsidR="00622C0A" w:rsidRPr="00675DD0" w:rsidDel="009948F7">
          <w:rPr>
            <w:lang w:val="hu-HU"/>
          </w:rPr>
          <w:delText xml:space="preserve">meghatározott </w:delText>
        </w:r>
      </w:del>
      <w:r w:rsidR="00622C0A" w:rsidRPr="00675DD0">
        <w:rPr>
          <w:lang w:val="hu-HU"/>
        </w:rPr>
        <w:t xml:space="preserve">előkészítői feladatok elvégzését követően a közbeszerzési referens gondoskodik a közbeszerzési eljárást megindító felhívás (a továbbiakban: felhívás) és a további közbeszerzési dokumentumok elkészítéséről. </w:t>
      </w:r>
      <w:del w:id="1045" w:author="Trombitásné Dr. Domján Bernadett" w:date="2025-12-10T15:18:00Z" w16du:dateUtc="2025-12-10T14:18:00Z">
        <w:r w:rsidR="00622C0A" w:rsidRPr="00675DD0" w:rsidDel="009948F7">
          <w:rPr>
            <w:lang w:val="hu-HU"/>
          </w:rPr>
          <w:delText xml:space="preserve">A közbeszerzési dokumentumok részeként elkészíti az ajánlat részeként benyújtandó igazolások, nyilatkozatok </w:delText>
        </w:r>
        <w:r w:rsidRPr="00675DD0" w:rsidDel="009948F7">
          <w:rPr>
            <w:spacing w:val="-1"/>
            <w:lang w:val="hu-HU"/>
          </w:rPr>
          <w:delText>jegyzékét.</w:delText>
        </w:r>
      </w:del>
    </w:p>
    <w:p w14:paraId="4EB178E3" w14:textId="3093ABA7" w:rsidR="003C3C54" w:rsidRPr="00675DD0" w:rsidRDefault="00162C6A" w:rsidP="00675DD0">
      <w:pPr>
        <w:pStyle w:val="Listaszerbekezds"/>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w:t>
      </w:r>
      <w:r w:rsidR="00C21885" w:rsidRPr="00675DD0">
        <w:rPr>
          <w:rFonts w:ascii="Garamond" w:hAnsi="Garamond"/>
          <w:sz w:val="24"/>
          <w:szCs w:val="24"/>
          <w:lang w:val="hu-HU"/>
        </w:rPr>
        <w:t xml:space="preserve"> közbeszerzési dokumentumok közbeszerzési jogszabályoknak való megfelelőségét minden esetben a közbeszerzési referens igazolja (jóváhagyás). A közbeszerzési dokumentumokat akkor lehet jóváhagyni, ha mindenben megfelelnek a vonatkozó jogszabályi előírásoknak. A közbeszerzési eljárás a közbeszerzési dokumentumok</w:t>
      </w:r>
      <w:r w:rsidR="00CB7FA5" w:rsidRPr="00675DD0">
        <w:rPr>
          <w:rFonts w:ascii="Garamond" w:hAnsi="Garamond"/>
          <w:sz w:val="24"/>
          <w:szCs w:val="24"/>
          <w:lang w:val="hu-HU"/>
        </w:rPr>
        <w:t xml:space="preserve"> </w:t>
      </w:r>
      <w:r w:rsidR="00C21885" w:rsidRPr="00675DD0">
        <w:rPr>
          <w:rFonts w:ascii="Garamond" w:hAnsi="Garamond"/>
          <w:sz w:val="24"/>
          <w:szCs w:val="24"/>
          <w:lang w:val="hu-HU"/>
        </w:rPr>
        <w:t xml:space="preserve">jelen pont szerinti jóváhagyását követően indítható </w:t>
      </w:r>
      <w:r w:rsidRPr="00675DD0">
        <w:rPr>
          <w:rFonts w:ascii="Garamond" w:hAnsi="Garamond"/>
          <w:spacing w:val="-1"/>
          <w:sz w:val="24"/>
          <w:szCs w:val="24"/>
          <w:lang w:val="hu-HU"/>
        </w:rPr>
        <w:t>meg.</w:t>
      </w:r>
      <w:r w:rsidR="003C3C54" w:rsidRPr="00675DD0">
        <w:rPr>
          <w:rFonts w:ascii="Garamond" w:hAnsi="Garamond"/>
          <w:spacing w:val="-1"/>
          <w:sz w:val="24"/>
          <w:szCs w:val="24"/>
          <w:lang w:val="hu-HU"/>
        </w:rPr>
        <w:t xml:space="preserve"> </w:t>
      </w:r>
      <w:r w:rsidR="003C3C54" w:rsidRPr="00675DD0">
        <w:rPr>
          <w:rFonts w:ascii="Garamond" w:hAnsi="Garamond"/>
          <w:sz w:val="24"/>
          <w:szCs w:val="24"/>
          <w:lang w:val="hu-HU"/>
        </w:rPr>
        <w:t>E jóváhagyással egyenértékű, ha az adott eljárás közbeszerzési dokumentumait a felelős akkreditált közbeszerzési szaktanácsadó</w:t>
      </w:r>
      <w:ins w:id="1046" w:author="Trombitásné Dr. Domján Bernadett" w:date="2025-12-10T14:44:00Z" w16du:dateUtc="2025-12-10T13:44:00Z">
        <w:r w:rsidR="006158C2">
          <w:rPr>
            <w:rFonts w:ascii="Garamond" w:hAnsi="Garamond"/>
            <w:sz w:val="24"/>
            <w:szCs w:val="24"/>
            <w:lang w:val="hu-HU"/>
          </w:rPr>
          <w:t xml:space="preserve"> vagy az állami közbeszerzési szaktanácsadó</w:t>
        </w:r>
      </w:ins>
      <w:r w:rsidR="003C3C54" w:rsidRPr="00675DD0">
        <w:rPr>
          <w:rFonts w:ascii="Garamond" w:hAnsi="Garamond"/>
          <w:sz w:val="24"/>
          <w:szCs w:val="24"/>
          <w:lang w:val="hu-HU"/>
        </w:rPr>
        <w:t xml:space="preserve"> jóváhagyással látja el (</w:t>
      </w:r>
      <w:proofErr w:type="spellStart"/>
      <w:r w:rsidR="003C3C54" w:rsidRPr="00675DD0">
        <w:rPr>
          <w:rFonts w:ascii="Garamond" w:hAnsi="Garamond"/>
          <w:sz w:val="24"/>
          <w:szCs w:val="24"/>
          <w:lang w:val="hu-HU"/>
        </w:rPr>
        <w:t>ellenjegyzi</w:t>
      </w:r>
      <w:proofErr w:type="spellEnd"/>
      <w:r w:rsidR="003C3C54" w:rsidRPr="00675DD0">
        <w:rPr>
          <w:rFonts w:ascii="Garamond" w:hAnsi="Garamond"/>
          <w:sz w:val="24"/>
          <w:szCs w:val="24"/>
          <w:lang w:val="hu-HU"/>
        </w:rPr>
        <w:t>).</w:t>
      </w:r>
    </w:p>
    <w:p w14:paraId="61C447B7" w14:textId="07C67038" w:rsidR="006B46A0" w:rsidRPr="00675DD0" w:rsidRDefault="00162C6A">
      <w:pPr>
        <w:pStyle w:val="Szvegtrzs"/>
        <w:numPr>
          <w:ilvl w:val="1"/>
          <w:numId w:val="20"/>
        </w:numPr>
        <w:tabs>
          <w:tab w:val="left" w:pos="827"/>
        </w:tabs>
        <w:spacing w:before="121"/>
        <w:ind w:right="1411" w:hanging="360"/>
        <w:jc w:val="both"/>
        <w:rPr>
          <w:lang w:val="hu-HU"/>
        </w:rPr>
      </w:pPr>
      <w:r w:rsidRPr="00675DD0">
        <w:rPr>
          <w:rFonts w:cs="Garamond"/>
          <w:lang w:val="hu-HU"/>
        </w:rPr>
        <w:t>A</w:t>
      </w:r>
      <w:r w:rsidRPr="00675DD0">
        <w:rPr>
          <w:rFonts w:cs="Garamond"/>
          <w:spacing w:val="7"/>
          <w:lang w:val="hu-HU"/>
        </w:rPr>
        <w:t xml:space="preserve"> </w:t>
      </w:r>
      <w:r w:rsidRPr="00675DD0">
        <w:rPr>
          <w:spacing w:val="-1"/>
          <w:lang w:val="hu-HU"/>
        </w:rPr>
        <w:t>jóváhagyás</w:t>
      </w:r>
      <w:r w:rsidRPr="00675DD0">
        <w:rPr>
          <w:spacing w:val="6"/>
          <w:lang w:val="hu-HU"/>
        </w:rPr>
        <w:t xml:space="preserve"> </w:t>
      </w:r>
      <w:r w:rsidR="002F408B" w:rsidRPr="00675DD0">
        <w:rPr>
          <w:lang w:val="hu-HU"/>
        </w:rPr>
        <w:t xml:space="preserve">megtörténtét követően a közbeszerzési referens haladéktalanul köteles gondoskodni az eljárás megindításáról az EKR rendszeren keresztül, illetve a jogszabályban foglalt esetekben az EKR rendszeren kívül.  Az eljárás megindítását megelőzően a közbeszerzési referens köteles gondoskodni az EKR rendszer használatáért fizetendő rendszerhasználati díj és – szükség esetén – a hirdetmény ellenőrzéséért fizetendő ellenőrzési díj külön jogszabályban meghatározott mértékű összegének </w:t>
      </w:r>
      <w:r w:rsidRPr="00675DD0">
        <w:rPr>
          <w:lang w:val="hu-HU"/>
        </w:rPr>
        <w:t>megfizetéséről.</w:t>
      </w:r>
    </w:p>
    <w:p w14:paraId="42001B5C" w14:textId="7B5E0413" w:rsidR="006B46A0" w:rsidRPr="00675DD0" w:rsidRDefault="00162C6A">
      <w:pPr>
        <w:pStyle w:val="Szvegtrzs"/>
        <w:numPr>
          <w:ilvl w:val="1"/>
          <w:numId w:val="20"/>
        </w:numPr>
        <w:tabs>
          <w:tab w:val="left" w:pos="827"/>
        </w:tabs>
        <w:spacing w:before="121"/>
        <w:ind w:right="1414" w:hanging="360"/>
        <w:jc w:val="both"/>
        <w:rPr>
          <w:rFonts w:cs="Garamond"/>
          <w:lang w:val="hu-HU"/>
        </w:rPr>
      </w:pPr>
      <w:r w:rsidRPr="00675DD0">
        <w:rPr>
          <w:rFonts w:cs="Garamond"/>
          <w:lang w:val="hu-HU"/>
        </w:rPr>
        <w:t>A</w:t>
      </w:r>
      <w:r w:rsidRPr="00675DD0">
        <w:rPr>
          <w:rFonts w:cs="Garamond"/>
          <w:spacing w:val="48"/>
          <w:lang w:val="hu-HU"/>
        </w:rPr>
        <w:t xml:space="preserve"> </w:t>
      </w:r>
      <w:r w:rsidRPr="00675DD0">
        <w:rPr>
          <w:spacing w:val="-1"/>
          <w:lang w:val="hu-HU"/>
        </w:rPr>
        <w:t>közbeszerzési</w:t>
      </w:r>
      <w:r w:rsidRPr="00675DD0">
        <w:rPr>
          <w:spacing w:val="47"/>
          <w:lang w:val="hu-HU"/>
        </w:rPr>
        <w:t xml:space="preserve"> </w:t>
      </w:r>
      <w:r w:rsidRPr="00675DD0">
        <w:rPr>
          <w:spacing w:val="-1"/>
          <w:lang w:val="hu-HU"/>
        </w:rPr>
        <w:t>szakértő</w:t>
      </w:r>
      <w:r w:rsidRPr="00675DD0">
        <w:rPr>
          <w:spacing w:val="47"/>
          <w:lang w:val="hu-HU"/>
        </w:rPr>
        <w:t xml:space="preserve"> </w:t>
      </w:r>
      <w:r w:rsidRPr="00675DD0">
        <w:rPr>
          <w:lang w:val="hu-HU"/>
        </w:rPr>
        <w:t>a</w:t>
      </w:r>
      <w:r w:rsidRPr="00675DD0">
        <w:rPr>
          <w:spacing w:val="48"/>
          <w:lang w:val="hu-HU"/>
        </w:rPr>
        <w:t xml:space="preserve"> </w:t>
      </w:r>
      <w:r w:rsidRPr="00675DD0">
        <w:rPr>
          <w:spacing w:val="-1"/>
          <w:lang w:val="hu-HU"/>
        </w:rPr>
        <w:t>közbeszerzési</w:t>
      </w:r>
      <w:r w:rsidRPr="00675DD0">
        <w:rPr>
          <w:spacing w:val="47"/>
          <w:lang w:val="hu-HU"/>
        </w:rPr>
        <w:t xml:space="preserve"> </w:t>
      </w:r>
      <w:r w:rsidRPr="00675DD0">
        <w:rPr>
          <w:spacing w:val="-1"/>
          <w:lang w:val="hu-HU"/>
        </w:rPr>
        <w:t>eljárás</w:t>
      </w:r>
      <w:r w:rsidRPr="00675DD0">
        <w:rPr>
          <w:spacing w:val="46"/>
          <w:lang w:val="hu-HU"/>
        </w:rPr>
        <w:t xml:space="preserve"> </w:t>
      </w:r>
      <w:r w:rsidRPr="00675DD0">
        <w:rPr>
          <w:spacing w:val="-1"/>
          <w:lang w:val="hu-HU"/>
        </w:rPr>
        <w:t>során</w:t>
      </w:r>
      <w:r w:rsidRPr="00675DD0">
        <w:rPr>
          <w:spacing w:val="47"/>
          <w:lang w:val="hu-HU"/>
        </w:rPr>
        <w:t xml:space="preserve"> </w:t>
      </w:r>
      <w:r w:rsidRPr="00675DD0">
        <w:rPr>
          <w:lang w:val="hu-HU"/>
        </w:rPr>
        <w:t>az</w:t>
      </w:r>
      <w:r w:rsidRPr="00675DD0">
        <w:rPr>
          <w:spacing w:val="48"/>
          <w:lang w:val="hu-HU"/>
        </w:rPr>
        <w:t xml:space="preserve"> </w:t>
      </w:r>
      <w:r w:rsidRPr="00675DD0">
        <w:rPr>
          <w:lang w:val="hu-HU"/>
        </w:rPr>
        <w:t>alábbi</w:t>
      </w:r>
      <w:r w:rsidRPr="00675DD0">
        <w:rPr>
          <w:spacing w:val="54"/>
          <w:lang w:val="hu-HU"/>
        </w:rPr>
        <w:t xml:space="preserve"> </w:t>
      </w:r>
      <w:r w:rsidRPr="00675DD0">
        <w:rPr>
          <w:lang w:val="hu-HU"/>
        </w:rPr>
        <w:t>–</w:t>
      </w:r>
      <w:r w:rsidRPr="00675DD0">
        <w:rPr>
          <w:spacing w:val="48"/>
          <w:lang w:val="hu-HU"/>
        </w:rPr>
        <w:t xml:space="preserve"> </w:t>
      </w:r>
      <w:r w:rsidRPr="00675DD0">
        <w:rPr>
          <w:lang w:val="hu-HU"/>
        </w:rPr>
        <w:t>nem</w:t>
      </w:r>
      <w:r w:rsidRPr="00675DD0">
        <w:rPr>
          <w:spacing w:val="47"/>
          <w:lang w:val="hu-HU"/>
        </w:rPr>
        <w:t xml:space="preserve"> </w:t>
      </w:r>
      <w:proofErr w:type="spellStart"/>
      <w:r w:rsidRPr="00675DD0">
        <w:rPr>
          <w:spacing w:val="-1"/>
          <w:lang w:val="hu-HU"/>
        </w:rPr>
        <w:t>teljes</w:t>
      </w:r>
      <w:r w:rsidRPr="00675DD0">
        <w:rPr>
          <w:lang w:val="hu-HU"/>
        </w:rPr>
        <w:t>körűen</w:t>
      </w:r>
      <w:proofErr w:type="spellEnd"/>
      <w:r w:rsidRPr="00675DD0">
        <w:rPr>
          <w:spacing w:val="77"/>
          <w:lang w:val="hu-HU"/>
        </w:rPr>
        <w:t xml:space="preserve"> </w:t>
      </w:r>
      <w:r w:rsidRPr="00675DD0">
        <w:rPr>
          <w:rFonts w:cs="Garamond"/>
          <w:spacing w:val="-1"/>
          <w:lang w:val="hu-HU"/>
        </w:rPr>
        <w:t>felsorolt</w:t>
      </w:r>
      <w:r w:rsidRPr="00675DD0">
        <w:rPr>
          <w:rFonts w:cs="Garamond"/>
          <w:spacing w:val="-2"/>
          <w:lang w:val="hu-HU"/>
        </w:rPr>
        <w:t xml:space="preserve"> </w:t>
      </w:r>
      <w:r w:rsidRPr="00675DD0">
        <w:rPr>
          <w:lang w:val="hu-HU"/>
        </w:rPr>
        <w:t>–</w:t>
      </w:r>
      <w:r w:rsidRPr="00675DD0">
        <w:rPr>
          <w:spacing w:val="-2"/>
          <w:lang w:val="hu-HU"/>
        </w:rPr>
        <w:t xml:space="preserve"> </w:t>
      </w:r>
      <w:r w:rsidRPr="00675DD0">
        <w:rPr>
          <w:spacing w:val="-1"/>
          <w:lang w:val="hu-HU"/>
        </w:rPr>
        <w:t xml:space="preserve">feladatokat </w:t>
      </w:r>
      <w:r w:rsidRPr="00675DD0">
        <w:rPr>
          <w:lang w:val="hu-HU"/>
        </w:rPr>
        <w:t>köteles</w:t>
      </w:r>
      <w:r w:rsidRPr="00675DD0">
        <w:rPr>
          <w:spacing w:val="-2"/>
          <w:lang w:val="hu-HU"/>
        </w:rPr>
        <w:t xml:space="preserve"> </w:t>
      </w:r>
      <w:r w:rsidRPr="00675DD0">
        <w:rPr>
          <w:lang w:val="hu-HU"/>
        </w:rPr>
        <w:t>ellátni</w:t>
      </w:r>
      <w:r w:rsidRPr="00675DD0">
        <w:rPr>
          <w:rFonts w:cs="Garamond"/>
          <w:lang w:val="hu-HU"/>
        </w:rPr>
        <w:t>:</w:t>
      </w:r>
    </w:p>
    <w:p w14:paraId="19267722" w14:textId="77777777" w:rsidR="006B46A0" w:rsidRPr="00675DD0" w:rsidRDefault="00162C6A">
      <w:pPr>
        <w:pStyle w:val="Szvegtrzs"/>
        <w:numPr>
          <w:ilvl w:val="2"/>
          <w:numId w:val="20"/>
        </w:numPr>
        <w:tabs>
          <w:tab w:val="left" w:pos="1538"/>
        </w:tabs>
        <w:spacing w:before="121" w:line="269" w:lineRule="exact"/>
        <w:ind w:hanging="360"/>
        <w:rPr>
          <w:rFonts w:cs="Garamond"/>
          <w:lang w:val="hu-HU"/>
        </w:rPr>
      </w:pPr>
      <w:r w:rsidRPr="00675DD0">
        <w:rPr>
          <w:spacing w:val="-1"/>
          <w:lang w:val="hu-HU"/>
        </w:rPr>
        <w:t>helyiséget biztosít</w:t>
      </w:r>
      <w:r w:rsidRPr="00675DD0">
        <w:rPr>
          <w:lang w:val="hu-HU"/>
        </w:rPr>
        <w:t xml:space="preserve"> a konzultációkhoz,</w:t>
      </w:r>
    </w:p>
    <w:p w14:paraId="73B51D9A" w14:textId="7E0FCF69" w:rsidR="006B46A0" w:rsidRPr="00675DD0" w:rsidRDefault="00162C6A">
      <w:pPr>
        <w:pStyle w:val="Szvegtrzs"/>
        <w:numPr>
          <w:ilvl w:val="2"/>
          <w:numId w:val="20"/>
        </w:numPr>
        <w:tabs>
          <w:tab w:val="left" w:pos="1538"/>
        </w:tabs>
        <w:ind w:right="1419" w:hanging="360"/>
        <w:jc w:val="both"/>
        <w:rPr>
          <w:rFonts w:cs="Garamond"/>
          <w:lang w:val="hu-HU"/>
        </w:rPr>
      </w:pPr>
      <w:r w:rsidRPr="00675DD0">
        <w:rPr>
          <w:spacing w:val="-1"/>
          <w:lang w:val="hu-HU"/>
        </w:rPr>
        <w:t>megszervezi</w:t>
      </w:r>
      <w:r w:rsidRPr="00675DD0">
        <w:rPr>
          <w:spacing w:val="31"/>
          <w:lang w:val="hu-HU"/>
        </w:rPr>
        <w:t xml:space="preserve"> </w:t>
      </w:r>
      <w:r w:rsidR="008D2E76" w:rsidRPr="00675DD0">
        <w:rPr>
          <w:lang w:val="hu-HU"/>
        </w:rPr>
        <w:t>elvégzi az ajánlatok, részvételi jelentkezések bontását (ill. az összegezés elkészítését és megküldését), amennyiben az eljárás lefolytatására nem az EKR rendszerben kerül sor, illetve mindkét esetben (ha a bontás az EKR rendszerben történik meg, illetve akkor is, ha azon kívül) gondoskodik a bontási jegyzőkönyv elkészítéséről és megküldéséről</w:t>
      </w:r>
      <w:r w:rsidRPr="00675DD0">
        <w:rPr>
          <w:lang w:val="hu-HU"/>
        </w:rPr>
        <w:t>,</w:t>
      </w:r>
    </w:p>
    <w:p w14:paraId="063D9D60" w14:textId="77777777" w:rsidR="006B46A0" w:rsidRPr="00675DD0" w:rsidRDefault="00162C6A">
      <w:pPr>
        <w:pStyle w:val="Szvegtrzs"/>
        <w:numPr>
          <w:ilvl w:val="2"/>
          <w:numId w:val="20"/>
        </w:numPr>
        <w:tabs>
          <w:tab w:val="left" w:pos="1538"/>
        </w:tabs>
        <w:ind w:right="1411" w:hanging="360"/>
        <w:jc w:val="both"/>
        <w:rPr>
          <w:rFonts w:cs="Garamond"/>
          <w:lang w:val="hu-HU"/>
        </w:rPr>
      </w:pPr>
      <w:r w:rsidRPr="00675DD0">
        <w:rPr>
          <w:spacing w:val="-1"/>
          <w:lang w:val="hu-HU"/>
        </w:rPr>
        <w:t>elkészíti</w:t>
      </w:r>
      <w:r w:rsidRPr="00675DD0">
        <w:rPr>
          <w:spacing w:val="54"/>
          <w:lang w:val="hu-HU"/>
        </w:rPr>
        <w:t xml:space="preserve"> </w:t>
      </w:r>
      <w:r w:rsidRPr="00675DD0">
        <w:rPr>
          <w:lang w:val="hu-HU"/>
        </w:rPr>
        <w:t>–</w:t>
      </w:r>
      <w:r w:rsidRPr="00675DD0">
        <w:rPr>
          <w:spacing w:val="54"/>
          <w:lang w:val="hu-HU"/>
        </w:rPr>
        <w:t xml:space="preserve"> </w:t>
      </w:r>
      <w:r w:rsidRPr="00675DD0">
        <w:rPr>
          <w:spacing w:val="-1"/>
          <w:lang w:val="hu-HU"/>
        </w:rPr>
        <w:t>szükség</w:t>
      </w:r>
      <w:r w:rsidRPr="00675DD0">
        <w:rPr>
          <w:spacing w:val="53"/>
          <w:lang w:val="hu-HU"/>
        </w:rPr>
        <w:t xml:space="preserve"> </w:t>
      </w:r>
      <w:r w:rsidRPr="00675DD0">
        <w:rPr>
          <w:spacing w:val="-1"/>
          <w:lang w:val="hu-HU"/>
        </w:rPr>
        <w:t>esetén</w:t>
      </w:r>
      <w:r w:rsidRPr="00675DD0">
        <w:rPr>
          <w:spacing w:val="54"/>
          <w:lang w:val="hu-HU"/>
        </w:rPr>
        <w:t xml:space="preserve"> </w:t>
      </w:r>
      <w:r w:rsidRPr="00675DD0">
        <w:rPr>
          <w:lang w:val="hu-HU"/>
        </w:rPr>
        <w:t>a</w:t>
      </w:r>
      <w:r w:rsidRPr="00675DD0">
        <w:rPr>
          <w:spacing w:val="56"/>
          <w:lang w:val="hu-HU"/>
        </w:rPr>
        <w:t xml:space="preserve"> </w:t>
      </w:r>
      <w:r w:rsidRPr="00675DD0">
        <w:rPr>
          <w:spacing w:val="-1"/>
          <w:lang w:val="hu-HU"/>
        </w:rPr>
        <w:t>beszerzés</w:t>
      </w:r>
      <w:r w:rsidRPr="00675DD0">
        <w:rPr>
          <w:spacing w:val="53"/>
          <w:lang w:val="hu-HU"/>
        </w:rPr>
        <w:t xml:space="preserve"> </w:t>
      </w:r>
      <w:r w:rsidRPr="00675DD0">
        <w:rPr>
          <w:spacing w:val="-1"/>
          <w:lang w:val="hu-HU"/>
        </w:rPr>
        <w:t>tárgya</w:t>
      </w:r>
      <w:r w:rsidRPr="00675DD0">
        <w:rPr>
          <w:spacing w:val="53"/>
          <w:lang w:val="hu-HU"/>
        </w:rPr>
        <w:t xml:space="preserve"> </w:t>
      </w:r>
      <w:r w:rsidRPr="00675DD0">
        <w:rPr>
          <w:spacing w:val="-1"/>
          <w:lang w:val="hu-HU"/>
        </w:rPr>
        <w:t>szerinti</w:t>
      </w:r>
      <w:r w:rsidRPr="00675DD0">
        <w:rPr>
          <w:spacing w:val="56"/>
          <w:lang w:val="hu-HU"/>
        </w:rPr>
        <w:t xml:space="preserve"> </w:t>
      </w:r>
      <w:r w:rsidRPr="00675DD0">
        <w:rPr>
          <w:rFonts w:cs="Garamond"/>
          <w:spacing w:val="-1"/>
          <w:lang w:val="hu-HU"/>
        </w:rPr>
        <w:t>szakember</w:t>
      </w:r>
      <w:r w:rsidRPr="00675DD0">
        <w:rPr>
          <w:rFonts w:cs="Garamond"/>
          <w:spacing w:val="55"/>
          <w:lang w:val="hu-HU"/>
        </w:rPr>
        <w:t xml:space="preserve"> </w:t>
      </w:r>
      <w:r w:rsidRPr="00675DD0">
        <w:rPr>
          <w:rFonts w:cs="Garamond"/>
          <w:spacing w:val="-1"/>
          <w:lang w:val="hu-HU"/>
        </w:rPr>
        <w:t>szakmai</w:t>
      </w:r>
      <w:r w:rsidRPr="00675DD0">
        <w:rPr>
          <w:rFonts w:cs="Garamond"/>
          <w:spacing w:val="77"/>
          <w:lang w:val="hu-HU"/>
        </w:rPr>
        <w:t xml:space="preserve"> </w:t>
      </w:r>
      <w:r w:rsidRPr="00675DD0">
        <w:rPr>
          <w:spacing w:val="-1"/>
          <w:lang w:val="hu-HU"/>
        </w:rPr>
        <w:t>támogatásával</w:t>
      </w:r>
      <w:r w:rsidRPr="00675DD0">
        <w:rPr>
          <w:spacing w:val="16"/>
          <w:lang w:val="hu-HU"/>
        </w:rPr>
        <w:t xml:space="preserve"> </w:t>
      </w:r>
      <w:r w:rsidRPr="00675DD0">
        <w:rPr>
          <w:lang w:val="hu-HU"/>
        </w:rPr>
        <w:t>–</w:t>
      </w:r>
      <w:r w:rsidRPr="00675DD0">
        <w:rPr>
          <w:spacing w:val="17"/>
          <w:lang w:val="hu-HU"/>
        </w:rPr>
        <w:t xml:space="preserve"> </w:t>
      </w:r>
      <w:r w:rsidRPr="00675DD0">
        <w:rPr>
          <w:lang w:val="hu-HU"/>
        </w:rPr>
        <w:t>a</w:t>
      </w:r>
      <w:r w:rsidRPr="00675DD0">
        <w:rPr>
          <w:spacing w:val="17"/>
          <w:lang w:val="hu-HU"/>
        </w:rPr>
        <w:t xml:space="preserve"> </w:t>
      </w:r>
      <w:r w:rsidRPr="00675DD0">
        <w:rPr>
          <w:spacing w:val="-1"/>
          <w:lang w:val="hu-HU"/>
        </w:rPr>
        <w:t>bírálóbizottsági</w:t>
      </w:r>
      <w:r w:rsidRPr="00675DD0">
        <w:rPr>
          <w:spacing w:val="18"/>
          <w:lang w:val="hu-HU"/>
        </w:rPr>
        <w:t xml:space="preserve"> </w:t>
      </w:r>
      <w:r w:rsidRPr="00675DD0">
        <w:rPr>
          <w:spacing w:val="-1"/>
          <w:lang w:val="hu-HU"/>
        </w:rPr>
        <w:t>ülés</w:t>
      </w:r>
      <w:r w:rsidRPr="00675DD0">
        <w:rPr>
          <w:rFonts w:cs="Garamond"/>
          <w:spacing w:val="-1"/>
          <w:lang w:val="hu-HU"/>
        </w:rPr>
        <w:t>(</w:t>
      </w:r>
      <w:proofErr w:type="spellStart"/>
      <w:r w:rsidRPr="00675DD0">
        <w:rPr>
          <w:rFonts w:cs="Garamond"/>
          <w:spacing w:val="-1"/>
          <w:lang w:val="hu-HU"/>
        </w:rPr>
        <w:t>ek</w:t>
      </w:r>
      <w:proofErr w:type="spellEnd"/>
      <w:r w:rsidRPr="00675DD0">
        <w:rPr>
          <w:rFonts w:cs="Garamond"/>
          <w:spacing w:val="-1"/>
          <w:lang w:val="hu-HU"/>
        </w:rPr>
        <w:t>)</w:t>
      </w:r>
      <w:r w:rsidRPr="00675DD0">
        <w:rPr>
          <w:rFonts w:cs="Garamond"/>
          <w:spacing w:val="16"/>
          <w:lang w:val="hu-HU"/>
        </w:rPr>
        <w:t xml:space="preserve"> </w:t>
      </w:r>
      <w:r w:rsidRPr="00675DD0">
        <w:rPr>
          <w:spacing w:val="-1"/>
          <w:lang w:val="hu-HU"/>
        </w:rPr>
        <w:t>jegyzőkönyvét</w:t>
      </w:r>
      <w:r w:rsidRPr="00675DD0">
        <w:rPr>
          <w:rFonts w:cs="Garamond"/>
          <w:spacing w:val="-1"/>
          <w:lang w:val="hu-HU"/>
        </w:rPr>
        <w:t>,</w:t>
      </w:r>
      <w:r w:rsidRPr="00675DD0">
        <w:rPr>
          <w:rFonts w:cs="Garamond"/>
          <w:spacing w:val="17"/>
          <w:lang w:val="hu-HU"/>
        </w:rPr>
        <w:t xml:space="preserve"> </w:t>
      </w:r>
      <w:r w:rsidRPr="00675DD0">
        <w:rPr>
          <w:rFonts w:cs="Garamond"/>
          <w:spacing w:val="-1"/>
          <w:lang w:val="hu-HU"/>
        </w:rPr>
        <w:t>valamint</w:t>
      </w:r>
      <w:r w:rsidRPr="00675DD0">
        <w:rPr>
          <w:rFonts w:cs="Garamond"/>
          <w:spacing w:val="19"/>
          <w:lang w:val="hu-HU"/>
        </w:rPr>
        <w:t xml:space="preserve"> </w:t>
      </w:r>
      <w:r w:rsidRPr="00675DD0">
        <w:rPr>
          <w:rFonts w:cs="Garamond"/>
          <w:spacing w:val="-1"/>
          <w:lang w:val="hu-HU"/>
        </w:rPr>
        <w:t>az</w:t>
      </w:r>
      <w:r w:rsidRPr="00675DD0">
        <w:rPr>
          <w:rFonts w:cs="Garamond"/>
          <w:spacing w:val="15"/>
          <w:lang w:val="hu-HU"/>
        </w:rPr>
        <w:t xml:space="preserve"> </w:t>
      </w:r>
      <w:r w:rsidRPr="00675DD0">
        <w:rPr>
          <w:rFonts w:cs="Garamond"/>
          <w:lang w:val="hu-HU"/>
        </w:rPr>
        <w:t>egyes</w:t>
      </w:r>
      <w:r w:rsidRPr="00675DD0">
        <w:rPr>
          <w:rFonts w:cs="Garamond"/>
          <w:spacing w:val="93"/>
          <w:w w:val="99"/>
          <w:lang w:val="hu-HU"/>
        </w:rPr>
        <w:t xml:space="preserve"> </w:t>
      </w:r>
      <w:r w:rsidRPr="00675DD0">
        <w:rPr>
          <w:spacing w:val="-1"/>
          <w:lang w:val="hu-HU"/>
        </w:rPr>
        <w:t>eljárási cselekmények</w:t>
      </w:r>
      <w:r w:rsidRPr="00675DD0">
        <w:rPr>
          <w:lang w:val="hu-HU"/>
        </w:rPr>
        <w:t xml:space="preserve"> </w:t>
      </w:r>
      <w:r w:rsidRPr="00675DD0">
        <w:rPr>
          <w:spacing w:val="-1"/>
          <w:lang w:val="hu-HU"/>
        </w:rPr>
        <w:t>jegyzőkönyvét</w:t>
      </w:r>
      <w:r w:rsidRPr="00675DD0">
        <w:rPr>
          <w:rFonts w:cs="Garamond"/>
          <w:spacing w:val="-1"/>
          <w:lang w:val="hu-HU"/>
        </w:rPr>
        <w:t>,</w:t>
      </w:r>
    </w:p>
    <w:p w14:paraId="04CB2C3E" w14:textId="77777777" w:rsidR="006B46A0" w:rsidRPr="00675DD0" w:rsidRDefault="00162C6A">
      <w:pPr>
        <w:pStyle w:val="Szvegtrzs"/>
        <w:numPr>
          <w:ilvl w:val="2"/>
          <w:numId w:val="20"/>
        </w:numPr>
        <w:tabs>
          <w:tab w:val="left" w:pos="1538"/>
        </w:tabs>
        <w:spacing w:line="271" w:lineRule="exact"/>
        <w:ind w:left="1537"/>
        <w:jc w:val="both"/>
        <w:rPr>
          <w:rFonts w:eastAsia="Times New Roman" w:cs="Times New Roman"/>
          <w:lang w:val="hu-HU"/>
        </w:rPr>
      </w:pPr>
      <w:r w:rsidRPr="00675DD0">
        <w:rPr>
          <w:lang w:val="hu-HU"/>
        </w:rPr>
        <w:t>az</w:t>
      </w:r>
      <w:r w:rsidRPr="00675DD0">
        <w:rPr>
          <w:spacing w:val="26"/>
          <w:lang w:val="hu-HU"/>
        </w:rPr>
        <w:t xml:space="preserve"> </w:t>
      </w:r>
      <w:r w:rsidRPr="00675DD0">
        <w:rPr>
          <w:spacing w:val="-1"/>
          <w:lang w:val="hu-HU"/>
        </w:rPr>
        <w:t>ajánlattevők</w:t>
      </w:r>
      <w:r w:rsidRPr="00675DD0">
        <w:rPr>
          <w:spacing w:val="26"/>
          <w:lang w:val="hu-HU"/>
        </w:rPr>
        <w:t xml:space="preserve"> </w:t>
      </w:r>
      <w:r w:rsidRPr="00675DD0">
        <w:rPr>
          <w:spacing w:val="-1"/>
          <w:lang w:val="hu-HU"/>
        </w:rPr>
        <w:t>részére</w:t>
      </w:r>
      <w:r w:rsidRPr="00675DD0">
        <w:rPr>
          <w:spacing w:val="26"/>
          <w:lang w:val="hu-HU"/>
        </w:rPr>
        <w:t xml:space="preserve"> </w:t>
      </w:r>
      <w:r w:rsidRPr="00675DD0">
        <w:rPr>
          <w:spacing w:val="-1"/>
          <w:lang w:val="hu-HU"/>
        </w:rPr>
        <w:t>kiegészítő</w:t>
      </w:r>
      <w:r w:rsidRPr="00675DD0">
        <w:rPr>
          <w:spacing w:val="25"/>
          <w:lang w:val="hu-HU"/>
        </w:rPr>
        <w:t xml:space="preserve"> </w:t>
      </w:r>
      <w:r w:rsidRPr="00675DD0">
        <w:rPr>
          <w:spacing w:val="-1"/>
          <w:lang w:val="hu-HU"/>
        </w:rPr>
        <w:t>tájékoztatást</w:t>
      </w:r>
      <w:r w:rsidRPr="00675DD0">
        <w:rPr>
          <w:spacing w:val="25"/>
          <w:lang w:val="hu-HU"/>
        </w:rPr>
        <w:t xml:space="preserve"> </w:t>
      </w:r>
      <w:r w:rsidRPr="00675DD0">
        <w:rPr>
          <w:lang w:val="hu-HU"/>
        </w:rPr>
        <w:t>nyújt,</w:t>
      </w:r>
      <w:r w:rsidRPr="00675DD0">
        <w:rPr>
          <w:spacing w:val="31"/>
          <w:lang w:val="hu-HU"/>
        </w:rPr>
        <w:t xml:space="preserve"> </w:t>
      </w:r>
      <w:r w:rsidRPr="00675DD0">
        <w:rPr>
          <w:spacing w:val="-1"/>
          <w:lang w:val="hu-HU"/>
        </w:rPr>
        <w:t>szükség</w:t>
      </w:r>
      <w:r w:rsidRPr="00675DD0">
        <w:rPr>
          <w:spacing w:val="27"/>
          <w:lang w:val="hu-HU"/>
        </w:rPr>
        <w:t xml:space="preserve"> </w:t>
      </w:r>
      <w:r w:rsidRPr="00675DD0">
        <w:rPr>
          <w:lang w:val="hu-HU"/>
        </w:rPr>
        <w:t>esetén</w:t>
      </w:r>
      <w:r w:rsidRPr="00675DD0">
        <w:rPr>
          <w:spacing w:val="28"/>
          <w:lang w:val="hu-HU"/>
        </w:rPr>
        <w:t xml:space="preserve"> </w:t>
      </w:r>
      <w:r w:rsidRPr="00675DD0">
        <w:rPr>
          <w:spacing w:val="-1"/>
          <w:lang w:val="hu-HU"/>
        </w:rPr>
        <w:t>részt</w:t>
      </w:r>
      <w:r w:rsidRPr="00675DD0">
        <w:rPr>
          <w:spacing w:val="26"/>
          <w:lang w:val="hu-HU"/>
        </w:rPr>
        <w:t xml:space="preserve"> </w:t>
      </w:r>
      <w:r w:rsidRPr="00675DD0">
        <w:rPr>
          <w:lang w:val="hu-HU"/>
        </w:rPr>
        <w:t>vesz</w:t>
      </w:r>
      <w:r w:rsidRPr="00675DD0">
        <w:rPr>
          <w:spacing w:val="26"/>
          <w:lang w:val="hu-HU"/>
        </w:rPr>
        <w:t xml:space="preserve"> </w:t>
      </w:r>
      <w:r w:rsidRPr="00675DD0">
        <w:rPr>
          <w:lang w:val="hu-HU"/>
        </w:rPr>
        <w:t xml:space="preserve">a      </w:t>
      </w:r>
      <w:r w:rsidRPr="00675DD0">
        <w:rPr>
          <w:spacing w:val="8"/>
          <w:lang w:val="hu-HU"/>
        </w:rPr>
        <w:t xml:space="preserve"> </w:t>
      </w:r>
    </w:p>
    <w:p w14:paraId="016CFB21" w14:textId="77777777" w:rsidR="006B46A0" w:rsidRPr="00675DD0" w:rsidRDefault="00162C6A">
      <w:pPr>
        <w:pStyle w:val="Szvegtrzs"/>
        <w:spacing w:line="269" w:lineRule="exact"/>
        <w:ind w:left="1558" w:firstLine="0"/>
        <w:rPr>
          <w:rFonts w:cs="Garamond"/>
          <w:lang w:val="hu-HU"/>
        </w:rPr>
      </w:pPr>
      <w:r w:rsidRPr="00675DD0">
        <w:rPr>
          <w:spacing w:val="-1"/>
          <w:lang w:val="hu-HU"/>
        </w:rPr>
        <w:t>helyszíni bejáráson,</w:t>
      </w:r>
    </w:p>
    <w:p w14:paraId="4CEAC1BB" w14:textId="77777777" w:rsidR="006B46A0" w:rsidRPr="00675DD0" w:rsidRDefault="00162C6A">
      <w:pPr>
        <w:pStyle w:val="Szvegtrzs"/>
        <w:numPr>
          <w:ilvl w:val="2"/>
          <w:numId w:val="20"/>
        </w:numPr>
        <w:tabs>
          <w:tab w:val="left" w:pos="1538"/>
        </w:tabs>
        <w:spacing w:before="1"/>
        <w:ind w:right="1419" w:hanging="360"/>
        <w:jc w:val="both"/>
        <w:rPr>
          <w:rFonts w:cs="Garamond"/>
          <w:lang w:val="hu-HU"/>
        </w:rPr>
      </w:pPr>
      <w:r w:rsidRPr="00675DD0">
        <w:rPr>
          <w:spacing w:val="-1"/>
          <w:lang w:val="hu-HU"/>
        </w:rPr>
        <w:t>megszervezi</w:t>
      </w:r>
      <w:r w:rsidRPr="00675DD0">
        <w:rPr>
          <w:spacing w:val="45"/>
          <w:lang w:val="hu-HU"/>
        </w:rPr>
        <w:t xml:space="preserve"> </w:t>
      </w:r>
      <w:r w:rsidRPr="00675DD0">
        <w:rPr>
          <w:lang w:val="hu-HU"/>
        </w:rPr>
        <w:t>és</w:t>
      </w:r>
      <w:r w:rsidRPr="00675DD0">
        <w:rPr>
          <w:spacing w:val="47"/>
          <w:lang w:val="hu-HU"/>
        </w:rPr>
        <w:t xml:space="preserve"> </w:t>
      </w:r>
      <w:r w:rsidRPr="00675DD0">
        <w:rPr>
          <w:spacing w:val="-1"/>
          <w:lang w:val="hu-HU"/>
        </w:rPr>
        <w:t>koordinálja</w:t>
      </w:r>
      <w:r w:rsidRPr="00675DD0">
        <w:rPr>
          <w:spacing w:val="46"/>
          <w:lang w:val="hu-HU"/>
        </w:rPr>
        <w:t xml:space="preserve"> </w:t>
      </w:r>
      <w:r w:rsidRPr="00675DD0">
        <w:rPr>
          <w:lang w:val="hu-HU"/>
        </w:rPr>
        <w:t>a</w:t>
      </w:r>
      <w:r w:rsidRPr="00675DD0">
        <w:rPr>
          <w:spacing w:val="48"/>
          <w:lang w:val="hu-HU"/>
        </w:rPr>
        <w:t xml:space="preserve"> </w:t>
      </w:r>
      <w:r w:rsidRPr="00675DD0">
        <w:rPr>
          <w:spacing w:val="-1"/>
          <w:lang w:val="hu-HU"/>
        </w:rPr>
        <w:t>tárgyalásokat,</w:t>
      </w:r>
      <w:r w:rsidRPr="00675DD0">
        <w:rPr>
          <w:spacing w:val="45"/>
          <w:lang w:val="hu-HU"/>
        </w:rPr>
        <w:t xml:space="preserve"> </w:t>
      </w:r>
      <w:r w:rsidRPr="00675DD0">
        <w:rPr>
          <w:spacing w:val="-1"/>
          <w:lang w:val="hu-HU"/>
        </w:rPr>
        <w:t>beleértve</w:t>
      </w:r>
      <w:r w:rsidRPr="00675DD0">
        <w:rPr>
          <w:spacing w:val="48"/>
          <w:lang w:val="hu-HU"/>
        </w:rPr>
        <w:t xml:space="preserve"> </w:t>
      </w:r>
      <w:r w:rsidRPr="00675DD0">
        <w:rPr>
          <w:lang w:val="hu-HU"/>
        </w:rPr>
        <w:t>a</w:t>
      </w:r>
      <w:r w:rsidRPr="00675DD0">
        <w:rPr>
          <w:spacing w:val="46"/>
          <w:lang w:val="hu-HU"/>
        </w:rPr>
        <w:t xml:space="preserve"> </w:t>
      </w:r>
      <w:r w:rsidRPr="00675DD0">
        <w:rPr>
          <w:spacing w:val="-1"/>
          <w:lang w:val="hu-HU"/>
        </w:rPr>
        <w:t>technikai</w:t>
      </w:r>
      <w:r w:rsidRPr="00675DD0">
        <w:rPr>
          <w:spacing w:val="48"/>
          <w:lang w:val="hu-HU"/>
        </w:rPr>
        <w:t xml:space="preserve"> </w:t>
      </w:r>
      <w:r w:rsidRPr="00675DD0">
        <w:rPr>
          <w:spacing w:val="-1"/>
          <w:lang w:val="hu-HU"/>
        </w:rPr>
        <w:t>feltételek</w:t>
      </w:r>
      <w:r w:rsidRPr="00675DD0">
        <w:rPr>
          <w:spacing w:val="85"/>
          <w:lang w:val="hu-HU"/>
        </w:rPr>
        <w:t xml:space="preserve"> </w:t>
      </w:r>
      <w:r w:rsidRPr="00675DD0">
        <w:rPr>
          <w:spacing w:val="-1"/>
          <w:lang w:val="hu-HU"/>
        </w:rPr>
        <w:t>biztosítását is,</w:t>
      </w:r>
    </w:p>
    <w:p w14:paraId="65170B3C" w14:textId="77777777" w:rsidR="006B46A0" w:rsidRPr="00675DD0" w:rsidRDefault="00162C6A">
      <w:pPr>
        <w:pStyle w:val="Szvegtrzs"/>
        <w:numPr>
          <w:ilvl w:val="2"/>
          <w:numId w:val="20"/>
        </w:numPr>
        <w:tabs>
          <w:tab w:val="left" w:pos="1538"/>
        </w:tabs>
        <w:spacing w:before="1"/>
        <w:ind w:right="1416" w:hanging="360"/>
        <w:jc w:val="both"/>
        <w:rPr>
          <w:rFonts w:cs="Garamond"/>
          <w:lang w:val="hu-HU"/>
        </w:rPr>
      </w:pPr>
      <w:r w:rsidRPr="00675DD0">
        <w:rPr>
          <w:spacing w:val="-1"/>
          <w:lang w:val="hu-HU"/>
        </w:rPr>
        <w:t>elkészíti</w:t>
      </w:r>
      <w:r w:rsidRPr="00675DD0">
        <w:rPr>
          <w:spacing w:val="1"/>
          <w:lang w:val="hu-HU"/>
        </w:rPr>
        <w:t xml:space="preserve"> </w:t>
      </w:r>
      <w:r w:rsidRPr="00675DD0">
        <w:rPr>
          <w:lang w:val="hu-HU"/>
        </w:rPr>
        <w:t>az eljárás</w:t>
      </w:r>
      <w:r w:rsidRPr="00675DD0">
        <w:rPr>
          <w:spacing w:val="1"/>
          <w:lang w:val="hu-HU"/>
        </w:rPr>
        <w:t xml:space="preserve"> </w:t>
      </w:r>
      <w:r w:rsidRPr="00675DD0">
        <w:rPr>
          <w:spacing w:val="-1"/>
          <w:lang w:val="hu-HU"/>
        </w:rPr>
        <w:t>valamennyi</w:t>
      </w:r>
      <w:r w:rsidRPr="00675DD0">
        <w:rPr>
          <w:spacing w:val="2"/>
          <w:lang w:val="hu-HU"/>
        </w:rPr>
        <w:t xml:space="preserve"> </w:t>
      </w:r>
      <w:r w:rsidRPr="00675DD0">
        <w:rPr>
          <w:spacing w:val="-1"/>
          <w:lang w:val="hu-HU"/>
        </w:rPr>
        <w:t>dokumentumát</w:t>
      </w:r>
      <w:r w:rsidRPr="00675DD0">
        <w:rPr>
          <w:spacing w:val="6"/>
          <w:lang w:val="hu-HU"/>
        </w:rPr>
        <w:t xml:space="preserve"> </w:t>
      </w:r>
      <w:r w:rsidRPr="00675DD0">
        <w:rPr>
          <w:spacing w:val="-1"/>
          <w:lang w:val="hu-HU"/>
        </w:rPr>
        <w:t>(értesítések,</w:t>
      </w:r>
      <w:r w:rsidRPr="00675DD0">
        <w:rPr>
          <w:spacing w:val="2"/>
          <w:lang w:val="hu-HU"/>
        </w:rPr>
        <w:t xml:space="preserve"> </w:t>
      </w:r>
      <w:r w:rsidRPr="00675DD0">
        <w:rPr>
          <w:lang w:val="hu-HU"/>
        </w:rPr>
        <w:t>meghívók,</w:t>
      </w:r>
      <w:r w:rsidRPr="00675DD0">
        <w:rPr>
          <w:spacing w:val="2"/>
          <w:lang w:val="hu-HU"/>
        </w:rPr>
        <w:t xml:space="preserve"> </w:t>
      </w:r>
      <w:r w:rsidRPr="00675DD0">
        <w:rPr>
          <w:spacing w:val="-1"/>
          <w:lang w:val="hu-HU"/>
        </w:rPr>
        <w:t>tájékoztatók,</w:t>
      </w:r>
      <w:r w:rsidRPr="00675DD0">
        <w:rPr>
          <w:spacing w:val="77"/>
          <w:lang w:val="hu-HU"/>
        </w:rPr>
        <w:t xml:space="preserve"> </w:t>
      </w:r>
      <w:r w:rsidRPr="00675DD0">
        <w:rPr>
          <w:spacing w:val="-1"/>
          <w:lang w:val="hu-HU"/>
        </w:rPr>
        <w:t>jegyzőkönyvek, jelenléti</w:t>
      </w:r>
      <w:r w:rsidRPr="00675DD0">
        <w:rPr>
          <w:lang w:val="hu-HU"/>
        </w:rPr>
        <w:t xml:space="preserve"> </w:t>
      </w:r>
      <w:r w:rsidRPr="00675DD0">
        <w:rPr>
          <w:spacing w:val="-1"/>
          <w:lang w:val="hu-HU"/>
        </w:rPr>
        <w:t>ívek</w:t>
      </w:r>
      <w:r w:rsidRPr="00675DD0">
        <w:rPr>
          <w:lang w:val="hu-HU"/>
        </w:rPr>
        <w:t xml:space="preserve"> </w:t>
      </w:r>
      <w:r w:rsidRPr="00675DD0">
        <w:rPr>
          <w:spacing w:val="-1"/>
          <w:lang w:val="hu-HU"/>
        </w:rPr>
        <w:t>stb.),</w:t>
      </w:r>
    </w:p>
    <w:p w14:paraId="4016DC1B" w14:textId="6B913521" w:rsidR="006B46A0" w:rsidRPr="00675DD0" w:rsidRDefault="00162C6A">
      <w:pPr>
        <w:pStyle w:val="Szvegtrzs"/>
        <w:numPr>
          <w:ilvl w:val="2"/>
          <w:numId w:val="20"/>
        </w:numPr>
        <w:tabs>
          <w:tab w:val="left" w:pos="1538"/>
        </w:tabs>
        <w:spacing w:before="1"/>
        <w:ind w:right="1420" w:hanging="360"/>
        <w:jc w:val="both"/>
        <w:rPr>
          <w:rFonts w:cs="Garamond"/>
          <w:lang w:val="hu-HU"/>
        </w:rPr>
      </w:pPr>
      <w:r w:rsidRPr="00675DD0">
        <w:rPr>
          <w:lang w:val="hu-HU"/>
        </w:rPr>
        <w:t>gondoskodik</w:t>
      </w:r>
      <w:r w:rsidRPr="00675DD0">
        <w:rPr>
          <w:spacing w:val="50"/>
          <w:lang w:val="hu-HU"/>
        </w:rPr>
        <w:t xml:space="preserve"> </w:t>
      </w:r>
      <w:r w:rsidRPr="00675DD0">
        <w:rPr>
          <w:lang w:val="hu-HU"/>
        </w:rPr>
        <w:t>az</w:t>
      </w:r>
      <w:r w:rsidRPr="00675DD0">
        <w:rPr>
          <w:spacing w:val="48"/>
          <w:lang w:val="hu-HU"/>
        </w:rPr>
        <w:t xml:space="preserve"> </w:t>
      </w:r>
      <w:r w:rsidRPr="00675DD0">
        <w:rPr>
          <w:lang w:val="hu-HU"/>
        </w:rPr>
        <w:t>eljárás</w:t>
      </w:r>
      <w:r w:rsidRPr="00675DD0">
        <w:rPr>
          <w:spacing w:val="49"/>
          <w:lang w:val="hu-HU"/>
        </w:rPr>
        <w:t xml:space="preserve"> </w:t>
      </w:r>
      <w:r w:rsidRPr="00675DD0">
        <w:rPr>
          <w:spacing w:val="-1"/>
          <w:lang w:val="hu-HU"/>
        </w:rPr>
        <w:t>során</w:t>
      </w:r>
      <w:r w:rsidRPr="00675DD0">
        <w:rPr>
          <w:spacing w:val="50"/>
          <w:lang w:val="hu-HU"/>
        </w:rPr>
        <w:t xml:space="preserve"> </w:t>
      </w:r>
      <w:r w:rsidRPr="00675DD0">
        <w:rPr>
          <w:spacing w:val="-1"/>
          <w:lang w:val="hu-HU"/>
        </w:rPr>
        <w:t>keletkezett</w:t>
      </w:r>
      <w:r w:rsidRPr="00675DD0">
        <w:rPr>
          <w:spacing w:val="49"/>
          <w:lang w:val="hu-HU"/>
        </w:rPr>
        <w:t xml:space="preserve"> </w:t>
      </w:r>
      <w:r w:rsidRPr="00675DD0">
        <w:rPr>
          <w:spacing w:val="-1"/>
          <w:lang w:val="hu-HU"/>
        </w:rPr>
        <w:t>dokumentumok</w:t>
      </w:r>
      <w:r w:rsidRPr="00675DD0">
        <w:rPr>
          <w:spacing w:val="50"/>
          <w:lang w:val="hu-HU"/>
        </w:rPr>
        <w:t xml:space="preserve"> </w:t>
      </w:r>
      <w:r w:rsidR="006807F4" w:rsidRPr="00675DD0">
        <w:rPr>
          <w:lang w:val="hu-HU"/>
        </w:rPr>
        <w:t xml:space="preserve">teljes körű feltöltéséről az EKR rendszerbe, illetve azok </w:t>
      </w:r>
      <w:r w:rsidRPr="00675DD0">
        <w:rPr>
          <w:spacing w:val="-1"/>
          <w:lang w:val="hu-HU"/>
        </w:rPr>
        <w:t>megfelelő</w:t>
      </w:r>
      <w:r w:rsidRPr="00675DD0">
        <w:rPr>
          <w:spacing w:val="47"/>
          <w:lang w:val="hu-HU"/>
        </w:rPr>
        <w:t xml:space="preserve"> </w:t>
      </w:r>
      <w:r w:rsidRPr="00675DD0">
        <w:rPr>
          <w:spacing w:val="-1"/>
          <w:lang w:val="hu-HU"/>
        </w:rPr>
        <w:t>tárolásáról,</w:t>
      </w:r>
      <w:r w:rsidRPr="00675DD0">
        <w:rPr>
          <w:spacing w:val="63"/>
          <w:lang w:val="hu-HU"/>
        </w:rPr>
        <w:t xml:space="preserve"> </w:t>
      </w:r>
      <w:r w:rsidRPr="00675DD0">
        <w:rPr>
          <w:spacing w:val="-1"/>
          <w:lang w:val="hu-HU"/>
        </w:rPr>
        <w:t>őrzéséről,</w:t>
      </w:r>
    </w:p>
    <w:p w14:paraId="4806D372" w14:textId="2F4F1E95" w:rsidR="006B46A0" w:rsidRPr="00675DD0" w:rsidRDefault="00C14B46">
      <w:pPr>
        <w:pStyle w:val="Szvegtrzs"/>
        <w:numPr>
          <w:ilvl w:val="2"/>
          <w:numId w:val="20"/>
        </w:numPr>
        <w:tabs>
          <w:tab w:val="left" w:pos="1538"/>
        </w:tabs>
        <w:spacing w:before="1"/>
        <w:ind w:right="1412" w:hanging="360"/>
        <w:jc w:val="both"/>
        <w:rPr>
          <w:rFonts w:cs="Garamond"/>
          <w:lang w:val="hu-HU"/>
        </w:rPr>
      </w:pPr>
      <w:r w:rsidRPr="00675DD0">
        <w:rPr>
          <w:lang w:val="hu-HU"/>
        </w:rPr>
        <w:t xml:space="preserve">ellátja a </w:t>
      </w:r>
      <w:r w:rsidR="00162C6A" w:rsidRPr="00675DD0">
        <w:rPr>
          <w:lang w:val="hu-HU"/>
        </w:rPr>
        <w:t>jelen</w:t>
      </w:r>
      <w:r w:rsidR="00162C6A" w:rsidRPr="00675DD0">
        <w:rPr>
          <w:spacing w:val="40"/>
          <w:lang w:val="hu-HU"/>
        </w:rPr>
        <w:t xml:space="preserve"> </w:t>
      </w:r>
      <w:r w:rsidR="00162C6A" w:rsidRPr="00675DD0">
        <w:rPr>
          <w:spacing w:val="-1"/>
          <w:lang w:val="hu-HU"/>
        </w:rPr>
        <w:t>szabályzatban</w:t>
      </w:r>
      <w:r w:rsidR="00162C6A" w:rsidRPr="00675DD0">
        <w:rPr>
          <w:spacing w:val="40"/>
          <w:lang w:val="hu-HU"/>
        </w:rPr>
        <w:t xml:space="preserve"> </w:t>
      </w:r>
      <w:r w:rsidR="00162C6A" w:rsidRPr="00675DD0">
        <w:rPr>
          <w:lang w:val="hu-HU"/>
        </w:rPr>
        <w:t>a</w:t>
      </w:r>
      <w:r w:rsidR="00162C6A" w:rsidRPr="00675DD0">
        <w:rPr>
          <w:spacing w:val="41"/>
          <w:lang w:val="hu-HU"/>
        </w:rPr>
        <w:t xml:space="preserve"> </w:t>
      </w:r>
      <w:r w:rsidR="00162C6A" w:rsidRPr="00675DD0">
        <w:rPr>
          <w:lang w:val="hu-HU"/>
        </w:rPr>
        <w:t>feladatkörébe</w:t>
      </w:r>
      <w:r w:rsidR="00162C6A" w:rsidRPr="00675DD0">
        <w:rPr>
          <w:spacing w:val="41"/>
          <w:lang w:val="hu-HU"/>
        </w:rPr>
        <w:t xml:space="preserve"> </w:t>
      </w:r>
      <w:r w:rsidR="00162C6A" w:rsidRPr="00675DD0">
        <w:rPr>
          <w:lang w:val="hu-HU"/>
        </w:rPr>
        <w:t>utalt</w:t>
      </w:r>
      <w:r w:rsidR="00162C6A" w:rsidRPr="00675DD0">
        <w:rPr>
          <w:spacing w:val="40"/>
          <w:lang w:val="hu-HU"/>
        </w:rPr>
        <w:t xml:space="preserve"> </w:t>
      </w:r>
      <w:r w:rsidR="00162C6A" w:rsidRPr="00675DD0">
        <w:rPr>
          <w:spacing w:val="-1"/>
          <w:lang w:val="hu-HU"/>
        </w:rPr>
        <w:t>közzétételi</w:t>
      </w:r>
      <w:r w:rsidR="00162C6A" w:rsidRPr="00675DD0">
        <w:rPr>
          <w:spacing w:val="41"/>
          <w:lang w:val="hu-HU"/>
        </w:rPr>
        <w:t xml:space="preserve"> </w:t>
      </w:r>
      <w:r w:rsidR="00162C6A" w:rsidRPr="00675DD0">
        <w:rPr>
          <w:spacing w:val="-1"/>
          <w:lang w:val="hu-HU"/>
        </w:rPr>
        <w:t>feladatokat</w:t>
      </w:r>
      <w:r w:rsidR="0049453A" w:rsidRPr="00675DD0">
        <w:rPr>
          <w:spacing w:val="-1"/>
          <w:lang w:val="hu-HU"/>
        </w:rPr>
        <w:t xml:space="preserve"> </w:t>
      </w:r>
      <w:r w:rsidR="0049453A" w:rsidRPr="00675DD0">
        <w:rPr>
          <w:lang w:val="hu-HU"/>
        </w:rPr>
        <w:t>(Kbt. 37.§, 43. §</w:t>
      </w:r>
      <w:r w:rsidR="00171205" w:rsidRPr="00675DD0">
        <w:rPr>
          <w:lang w:val="hu-HU"/>
        </w:rPr>
        <w:t>)</w:t>
      </w:r>
      <w:r w:rsidR="0049453A" w:rsidRPr="00675DD0">
        <w:rPr>
          <w:lang w:val="hu-HU"/>
        </w:rPr>
        <w:t>, szükség esetén</w:t>
      </w:r>
      <w:r w:rsidR="00162C6A" w:rsidRPr="00675DD0">
        <w:rPr>
          <w:spacing w:val="40"/>
          <w:lang w:val="hu-HU"/>
        </w:rPr>
        <w:t xml:space="preserve"> </w:t>
      </w:r>
      <w:r w:rsidR="00162C6A" w:rsidRPr="00675DD0">
        <w:rPr>
          <w:rFonts w:cs="Garamond"/>
          <w:spacing w:val="-1"/>
          <w:lang w:val="hu-HU"/>
        </w:rPr>
        <w:t>az</w:t>
      </w:r>
      <w:r w:rsidR="00162C6A" w:rsidRPr="00675DD0">
        <w:rPr>
          <w:rFonts w:cs="Garamond"/>
          <w:spacing w:val="59"/>
          <w:lang w:val="hu-HU"/>
        </w:rPr>
        <w:t xml:space="preserve"> </w:t>
      </w:r>
      <w:r w:rsidR="00162C6A" w:rsidRPr="00675DD0">
        <w:rPr>
          <w:spacing w:val="-1"/>
          <w:lang w:val="hu-HU"/>
        </w:rPr>
        <w:t>informatikai</w:t>
      </w:r>
      <w:r w:rsidR="00162C6A" w:rsidRPr="00675DD0">
        <w:rPr>
          <w:spacing w:val="1"/>
          <w:lang w:val="hu-HU"/>
        </w:rPr>
        <w:t xml:space="preserve"> </w:t>
      </w:r>
      <w:r w:rsidR="00162C6A" w:rsidRPr="00675DD0">
        <w:rPr>
          <w:spacing w:val="-1"/>
          <w:lang w:val="hu-HU"/>
        </w:rPr>
        <w:t>feladatokért</w:t>
      </w:r>
      <w:r w:rsidR="00162C6A" w:rsidRPr="00675DD0">
        <w:rPr>
          <w:spacing w:val="2"/>
          <w:lang w:val="hu-HU"/>
        </w:rPr>
        <w:t xml:space="preserve"> </w:t>
      </w:r>
      <w:r w:rsidR="00162C6A" w:rsidRPr="00675DD0">
        <w:rPr>
          <w:spacing w:val="-1"/>
          <w:lang w:val="hu-HU"/>
        </w:rPr>
        <w:t>felelős</w:t>
      </w:r>
      <w:r w:rsidR="00162C6A" w:rsidRPr="00675DD0">
        <w:rPr>
          <w:lang w:val="hu-HU"/>
        </w:rPr>
        <w:t xml:space="preserve"> </w:t>
      </w:r>
      <w:r w:rsidR="00162C6A" w:rsidRPr="00675DD0">
        <w:rPr>
          <w:spacing w:val="-1"/>
          <w:lang w:val="hu-HU"/>
        </w:rPr>
        <w:t>személy</w:t>
      </w:r>
      <w:r w:rsidR="00162C6A" w:rsidRPr="00675DD0">
        <w:rPr>
          <w:spacing w:val="1"/>
          <w:lang w:val="hu-HU"/>
        </w:rPr>
        <w:t xml:space="preserve"> </w:t>
      </w:r>
      <w:r w:rsidR="00162C6A" w:rsidRPr="00675DD0">
        <w:rPr>
          <w:spacing w:val="-1"/>
          <w:lang w:val="hu-HU"/>
        </w:rPr>
        <w:t>közreműködésével</w:t>
      </w:r>
      <w:r w:rsidR="00894F64" w:rsidRPr="00675DD0">
        <w:rPr>
          <w:spacing w:val="-1"/>
          <w:lang w:val="hu-HU"/>
        </w:rPr>
        <w:t>,</w:t>
      </w:r>
    </w:p>
    <w:p w14:paraId="6B6AA395" w14:textId="26FD0E2E" w:rsidR="006B46A0" w:rsidRPr="00675DD0" w:rsidRDefault="00162C6A">
      <w:pPr>
        <w:pStyle w:val="Szvegtrzs"/>
        <w:numPr>
          <w:ilvl w:val="2"/>
          <w:numId w:val="20"/>
        </w:numPr>
        <w:tabs>
          <w:tab w:val="left" w:pos="1538"/>
        </w:tabs>
        <w:ind w:right="1412" w:hanging="360"/>
        <w:jc w:val="both"/>
        <w:rPr>
          <w:lang w:val="hu-HU"/>
        </w:rPr>
      </w:pPr>
      <w:r w:rsidRPr="00675DD0">
        <w:rPr>
          <w:spacing w:val="-1"/>
          <w:lang w:val="hu-HU"/>
        </w:rPr>
        <w:t>elvégzi</w:t>
      </w:r>
      <w:r w:rsidRPr="00675DD0">
        <w:rPr>
          <w:spacing w:val="15"/>
          <w:lang w:val="hu-HU"/>
        </w:rPr>
        <w:t xml:space="preserve"> </w:t>
      </w:r>
      <w:r w:rsidR="00B21764" w:rsidRPr="00675DD0">
        <w:rPr>
          <w:lang w:val="hu-HU"/>
        </w:rPr>
        <w:t>az ajánlattevők, közös ajánlattevők, továbbá az egyéb eljárási szereplők (pl. alvállalkozó, kapacitásait rendelkezésre bocsátó) kizáró okokra, illetőleg alkalmasságára vonatkozó vizsgálatát,</w:t>
      </w:r>
    </w:p>
    <w:p w14:paraId="751288B5" w14:textId="1F8E3361" w:rsidR="006B46A0" w:rsidRPr="00675DD0" w:rsidRDefault="00460099">
      <w:pPr>
        <w:pStyle w:val="Szvegtrzs"/>
        <w:numPr>
          <w:ilvl w:val="2"/>
          <w:numId w:val="20"/>
        </w:numPr>
        <w:tabs>
          <w:tab w:val="left" w:pos="1538"/>
        </w:tabs>
        <w:ind w:right="1412" w:hanging="360"/>
        <w:jc w:val="both"/>
        <w:rPr>
          <w:lang w:val="hu-HU"/>
        </w:rPr>
      </w:pPr>
      <w:r w:rsidRPr="00675DD0">
        <w:rPr>
          <w:lang w:val="hu-HU"/>
        </w:rPr>
        <w:t>a rendelkezésre álló elektronikus nyilvántartásokban ellenőrzi az ajánlattevőkre vonatkozó egyes tényeket, adatokat – különösen a kizáró okok fennállásának hiányát -, az ellenőrzés eredményét a bírálati jegyzőkönyvben</w:t>
      </w:r>
      <w:r w:rsidR="003E176C" w:rsidRPr="00675DD0">
        <w:rPr>
          <w:lang w:val="hu-HU"/>
        </w:rPr>
        <w:t xml:space="preserve"> dokumentálja,</w:t>
      </w:r>
    </w:p>
    <w:p w14:paraId="63137213" w14:textId="0A033A13" w:rsidR="003E176C" w:rsidRPr="0015591C" w:rsidRDefault="00162C6A">
      <w:pPr>
        <w:pStyle w:val="Szvegtrzs"/>
        <w:numPr>
          <w:ilvl w:val="2"/>
          <w:numId w:val="20"/>
        </w:numPr>
        <w:tabs>
          <w:tab w:val="left" w:pos="1538"/>
        </w:tabs>
        <w:ind w:right="1412" w:hanging="360"/>
        <w:jc w:val="both"/>
        <w:rPr>
          <w:rFonts w:cs="Garamond"/>
          <w:lang w:val="hu-HU"/>
        </w:rPr>
      </w:pPr>
      <w:r w:rsidRPr="00675DD0">
        <w:rPr>
          <w:lang w:val="hu-HU"/>
        </w:rPr>
        <w:lastRenderedPageBreak/>
        <w:t>amennyiben</w:t>
      </w:r>
      <w:r w:rsidRPr="00675DD0">
        <w:rPr>
          <w:spacing w:val="36"/>
          <w:lang w:val="hu-HU"/>
        </w:rPr>
        <w:t xml:space="preserve"> </w:t>
      </w:r>
      <w:r w:rsidRPr="00675DD0">
        <w:rPr>
          <w:spacing w:val="-1"/>
          <w:lang w:val="hu-HU"/>
        </w:rPr>
        <w:t>szabálytalanságot</w:t>
      </w:r>
      <w:r w:rsidRPr="00675DD0">
        <w:rPr>
          <w:spacing w:val="37"/>
          <w:lang w:val="hu-HU"/>
        </w:rPr>
        <w:t xml:space="preserve"> </w:t>
      </w:r>
      <w:r w:rsidRPr="00675DD0">
        <w:rPr>
          <w:lang w:val="hu-HU"/>
        </w:rPr>
        <w:t>észlel</w:t>
      </w:r>
      <w:r w:rsidRPr="00675DD0">
        <w:rPr>
          <w:spacing w:val="37"/>
          <w:lang w:val="hu-HU"/>
        </w:rPr>
        <w:t xml:space="preserve"> </w:t>
      </w:r>
      <w:r w:rsidRPr="00675DD0">
        <w:rPr>
          <w:lang w:val="hu-HU"/>
        </w:rPr>
        <w:t>a</w:t>
      </w:r>
      <w:r w:rsidRPr="00675DD0">
        <w:rPr>
          <w:spacing w:val="42"/>
          <w:lang w:val="hu-HU"/>
        </w:rPr>
        <w:t xml:space="preserve"> </w:t>
      </w:r>
      <w:r w:rsidRPr="00675DD0">
        <w:rPr>
          <w:spacing w:val="-1"/>
          <w:lang w:val="hu-HU"/>
        </w:rPr>
        <w:t>munkacsoport</w:t>
      </w:r>
      <w:r w:rsidRPr="00675DD0">
        <w:rPr>
          <w:spacing w:val="35"/>
          <w:lang w:val="hu-HU"/>
        </w:rPr>
        <w:t xml:space="preserve"> </w:t>
      </w:r>
      <w:r w:rsidRPr="00675DD0">
        <w:rPr>
          <w:lang w:val="hu-HU"/>
        </w:rPr>
        <w:t>vagy</w:t>
      </w:r>
      <w:r w:rsidRPr="00675DD0">
        <w:rPr>
          <w:spacing w:val="38"/>
          <w:lang w:val="hu-HU"/>
        </w:rPr>
        <w:t xml:space="preserve"> </w:t>
      </w:r>
      <w:r w:rsidRPr="00675DD0">
        <w:rPr>
          <w:lang w:val="hu-HU"/>
        </w:rPr>
        <w:t>a</w:t>
      </w:r>
      <w:r w:rsidRPr="00675DD0">
        <w:rPr>
          <w:spacing w:val="40"/>
          <w:lang w:val="hu-HU"/>
        </w:rPr>
        <w:t xml:space="preserve"> </w:t>
      </w:r>
      <w:r w:rsidRPr="00675DD0">
        <w:rPr>
          <w:spacing w:val="-1"/>
          <w:lang w:val="hu-HU"/>
        </w:rPr>
        <w:t>bírálóbizottság</w:t>
      </w:r>
      <w:r w:rsidRPr="00675DD0">
        <w:rPr>
          <w:spacing w:val="61"/>
          <w:lang w:val="hu-HU"/>
        </w:rPr>
        <w:t xml:space="preserve"> </w:t>
      </w:r>
      <w:r w:rsidRPr="00675DD0">
        <w:rPr>
          <w:lang w:val="hu-HU"/>
        </w:rPr>
        <w:t>munkájában,</w:t>
      </w:r>
      <w:r w:rsidRPr="00675DD0">
        <w:rPr>
          <w:spacing w:val="-1"/>
          <w:lang w:val="hu-HU"/>
        </w:rPr>
        <w:t xml:space="preserve"> köteles jelezni</w:t>
      </w:r>
      <w:r w:rsidRPr="00675DD0">
        <w:rPr>
          <w:lang w:val="hu-HU"/>
        </w:rPr>
        <w:t xml:space="preserve"> a</w:t>
      </w:r>
      <w:r w:rsidRPr="00675DD0">
        <w:rPr>
          <w:spacing w:val="2"/>
          <w:lang w:val="hu-HU"/>
        </w:rPr>
        <w:t xml:space="preserve"> </w:t>
      </w:r>
      <w:r w:rsidRPr="00675DD0">
        <w:rPr>
          <w:spacing w:val="-1"/>
          <w:lang w:val="hu-HU"/>
        </w:rPr>
        <w:t>Társulás</w:t>
      </w:r>
      <w:r w:rsidRPr="00675DD0">
        <w:rPr>
          <w:lang w:val="hu-HU"/>
        </w:rPr>
        <w:t xml:space="preserve"> Elnökének</w:t>
      </w:r>
      <w:r w:rsidR="003E176C" w:rsidRPr="00675DD0">
        <w:rPr>
          <w:lang w:val="hu-HU"/>
        </w:rPr>
        <w:t>,</w:t>
      </w:r>
    </w:p>
    <w:p w14:paraId="7C074508" w14:textId="3022F0B1" w:rsidR="006B46A0" w:rsidRPr="00675DD0" w:rsidRDefault="003E176C" w:rsidP="00823BF1">
      <w:pPr>
        <w:pStyle w:val="Szvegtrzs"/>
        <w:numPr>
          <w:ilvl w:val="2"/>
          <w:numId w:val="20"/>
        </w:numPr>
        <w:tabs>
          <w:tab w:val="left" w:pos="1538"/>
        </w:tabs>
        <w:ind w:right="1412" w:hanging="360"/>
        <w:jc w:val="both"/>
        <w:rPr>
          <w:rFonts w:cs="Garamond"/>
          <w:lang w:val="hu-HU"/>
        </w:rPr>
      </w:pPr>
      <w:proofErr w:type="spellStart"/>
      <w:r w:rsidRPr="00675DD0">
        <w:rPr>
          <w:lang w:val="hu-HU"/>
        </w:rPr>
        <w:t>super</w:t>
      </w:r>
      <w:proofErr w:type="spellEnd"/>
      <w:r w:rsidRPr="00675DD0">
        <w:rPr>
          <w:lang w:val="hu-HU"/>
        </w:rPr>
        <w:t xml:space="preserve"> </w:t>
      </w:r>
      <w:proofErr w:type="spellStart"/>
      <w:r w:rsidRPr="00675DD0">
        <w:rPr>
          <w:lang w:val="hu-HU"/>
        </w:rPr>
        <w:t>userként</w:t>
      </w:r>
      <w:proofErr w:type="spellEnd"/>
      <w:r w:rsidRPr="00675DD0">
        <w:rPr>
          <w:lang w:val="hu-HU"/>
        </w:rPr>
        <w:t xml:space="preserve"> gondoskodik az EKR rendszerben kötelező valamennyi konkrét eljáráshoz kapcsolódó ajánlatkérői feladat ellátásáról</w:t>
      </w:r>
      <w:r w:rsidR="00823BF1" w:rsidRPr="00675DD0">
        <w:rPr>
          <w:lang w:val="hu-HU"/>
        </w:rPr>
        <w:t>.</w:t>
      </w:r>
    </w:p>
    <w:p w14:paraId="3DF03A38" w14:textId="00F53278" w:rsidR="006B46A0" w:rsidRPr="00675DD0" w:rsidRDefault="00162C6A">
      <w:pPr>
        <w:pStyle w:val="Szvegtrzs"/>
        <w:numPr>
          <w:ilvl w:val="1"/>
          <w:numId w:val="20"/>
        </w:numPr>
        <w:tabs>
          <w:tab w:val="left" w:pos="827"/>
        </w:tabs>
        <w:spacing w:before="119"/>
        <w:ind w:right="1416" w:hanging="360"/>
        <w:jc w:val="both"/>
        <w:rPr>
          <w:lang w:val="hu-HU"/>
        </w:rPr>
      </w:pPr>
      <w:r w:rsidRPr="00675DD0">
        <w:rPr>
          <w:lang w:val="hu-HU"/>
        </w:rPr>
        <w:t>A</w:t>
      </w:r>
      <w:r w:rsidRPr="00675DD0">
        <w:rPr>
          <w:spacing w:val="36"/>
          <w:lang w:val="hu-HU"/>
        </w:rPr>
        <w:t xml:space="preserve"> </w:t>
      </w:r>
      <w:r w:rsidRPr="00675DD0">
        <w:rPr>
          <w:spacing w:val="-1"/>
          <w:lang w:val="hu-HU"/>
        </w:rPr>
        <w:t>közbeszerzési</w:t>
      </w:r>
      <w:r w:rsidRPr="00675DD0">
        <w:rPr>
          <w:spacing w:val="35"/>
          <w:lang w:val="hu-HU"/>
        </w:rPr>
        <w:t xml:space="preserve"> </w:t>
      </w:r>
      <w:r w:rsidR="00884E01" w:rsidRPr="00675DD0">
        <w:rPr>
          <w:lang w:val="hu-HU"/>
        </w:rPr>
        <w:t>referens</w:t>
      </w:r>
      <w:r w:rsidR="00884E01" w:rsidRPr="00675DD0">
        <w:rPr>
          <w:spacing w:val="33"/>
          <w:lang w:val="hu-HU"/>
        </w:rPr>
        <w:t xml:space="preserve"> </w:t>
      </w:r>
      <w:r w:rsidRPr="00675DD0">
        <w:rPr>
          <w:lang w:val="hu-HU"/>
        </w:rPr>
        <w:t>az</w:t>
      </w:r>
      <w:r w:rsidRPr="00675DD0">
        <w:rPr>
          <w:spacing w:val="36"/>
          <w:lang w:val="hu-HU"/>
        </w:rPr>
        <w:t xml:space="preserve"> </w:t>
      </w:r>
      <w:r w:rsidRPr="00675DD0">
        <w:rPr>
          <w:spacing w:val="-1"/>
          <w:lang w:val="hu-HU"/>
        </w:rPr>
        <w:t>ajánlattételi</w:t>
      </w:r>
      <w:r w:rsidRPr="00675DD0">
        <w:rPr>
          <w:spacing w:val="36"/>
          <w:lang w:val="hu-HU"/>
        </w:rPr>
        <w:t xml:space="preserve"> </w:t>
      </w:r>
      <w:r w:rsidRPr="00675DD0">
        <w:rPr>
          <w:lang w:val="hu-HU"/>
        </w:rPr>
        <w:t>határ</w:t>
      </w:r>
      <w:r w:rsidR="00884E01" w:rsidRPr="00675DD0">
        <w:rPr>
          <w:lang w:val="hu-HU"/>
        </w:rPr>
        <w:t>idő lejártának idő</w:t>
      </w:r>
      <w:r w:rsidRPr="00675DD0">
        <w:rPr>
          <w:spacing w:val="-1"/>
          <w:lang w:val="hu-HU"/>
        </w:rPr>
        <w:t>pontjára</w:t>
      </w:r>
      <w:r w:rsidRPr="00675DD0">
        <w:rPr>
          <w:spacing w:val="36"/>
          <w:lang w:val="hu-HU"/>
        </w:rPr>
        <w:t xml:space="preserve"> </w:t>
      </w:r>
      <w:r w:rsidR="00884E01" w:rsidRPr="00675DD0">
        <w:rPr>
          <w:lang w:val="hu-HU"/>
        </w:rPr>
        <w:t>megszervezi és levezeti a felhívásra beérkezett ajánlatok, részvételi jelentkezések bontását, amennyiben a bontásra az EKR rendszeren kívül kerül sor.</w:t>
      </w:r>
    </w:p>
    <w:p w14:paraId="26C0710E" w14:textId="491116AB" w:rsidR="006B46A0" w:rsidRPr="00675DD0" w:rsidRDefault="00162C6A">
      <w:pPr>
        <w:numPr>
          <w:ilvl w:val="1"/>
          <w:numId w:val="20"/>
        </w:numPr>
        <w:tabs>
          <w:tab w:val="left" w:pos="827"/>
        </w:tabs>
        <w:spacing w:before="121"/>
        <w:ind w:right="1412" w:hanging="360"/>
        <w:jc w:val="both"/>
        <w:rPr>
          <w:rFonts w:ascii="Garamond" w:eastAsia="Garamond" w:hAnsi="Garamond" w:cs="Garamond"/>
          <w:sz w:val="24"/>
          <w:szCs w:val="24"/>
          <w:lang w:val="hu-HU"/>
        </w:rPr>
      </w:pPr>
      <w:r w:rsidRPr="00675DD0">
        <w:rPr>
          <w:rFonts w:ascii="Garamond" w:eastAsia="Garamond" w:hAnsi="Garamond" w:cs="Garamond"/>
          <w:sz w:val="24"/>
          <w:szCs w:val="24"/>
          <w:lang w:val="hu-HU"/>
        </w:rPr>
        <w:t>A</w:t>
      </w:r>
      <w:r w:rsidRPr="00675DD0">
        <w:rPr>
          <w:rFonts w:ascii="Garamond" w:eastAsia="Garamond" w:hAnsi="Garamond" w:cs="Garamond"/>
          <w:spacing w:val="19"/>
          <w:sz w:val="24"/>
          <w:szCs w:val="24"/>
          <w:lang w:val="hu-HU"/>
        </w:rPr>
        <w:t xml:space="preserve"> </w:t>
      </w:r>
      <w:r w:rsidRPr="00675DD0">
        <w:rPr>
          <w:rFonts w:ascii="Garamond" w:eastAsia="Garamond" w:hAnsi="Garamond" w:cs="Garamond"/>
          <w:sz w:val="24"/>
          <w:szCs w:val="24"/>
          <w:lang w:val="hu-HU"/>
        </w:rPr>
        <w:t>bontást</w:t>
      </w:r>
      <w:r w:rsidRPr="00675DD0">
        <w:rPr>
          <w:rFonts w:ascii="Garamond" w:eastAsia="Garamond" w:hAnsi="Garamond" w:cs="Garamond"/>
          <w:spacing w:val="17"/>
          <w:sz w:val="24"/>
          <w:szCs w:val="24"/>
          <w:lang w:val="hu-HU"/>
        </w:rPr>
        <w:t xml:space="preserve"> </w:t>
      </w:r>
      <w:r w:rsidR="006420A3" w:rsidRPr="00675DD0">
        <w:rPr>
          <w:rFonts w:ascii="Garamond" w:hAnsi="Garamond"/>
          <w:sz w:val="24"/>
          <w:szCs w:val="24"/>
          <w:lang w:val="hu-HU"/>
        </w:rPr>
        <w:t xml:space="preserve">követően a közbeszerzési referens – a munkacsoport tagjainak bevonásával – haladéktalanul megkezdi a beérkezett részvételi jelentkezéseknek, ajánlatoknak a felhívásban és a közbeszerzési dokumentumokban meghatározott formai és tartalmi szempontból való előzetes vizsgálatát. A kizáró okok vizsgálatát a Kbt., illetőleg a </w:t>
      </w:r>
      <w:r w:rsidR="006420A3" w:rsidRPr="00675DD0">
        <w:rPr>
          <w:rFonts w:ascii="Garamond" w:hAnsi="Garamond"/>
          <w:i/>
          <w:sz w:val="24"/>
          <w:szCs w:val="24"/>
          <w:lang w:val="hu-HU"/>
        </w:rPr>
        <w:t xml:space="preserve">közbeszerzési eljárásokban az alkalmasság és a kizáró okok igazolásának, valamint a közbeszerzési műszaki leírás meghatározásának módjáról </w:t>
      </w:r>
      <w:r w:rsidR="006420A3" w:rsidRPr="00675DD0">
        <w:rPr>
          <w:rFonts w:ascii="Garamond" w:hAnsi="Garamond"/>
          <w:sz w:val="24"/>
          <w:szCs w:val="24"/>
          <w:lang w:val="hu-HU"/>
        </w:rPr>
        <w:t xml:space="preserve">szóló 321/2015. (X.30.) Korm. rendelet előírásai szerint köteles elvégezni. Az ajánlattevők alkalmasságának </w:t>
      </w:r>
      <w:del w:id="1047" w:author="Trombitásné Dr. Domján Bernadett" w:date="2025-12-10T14:47:00Z" w16du:dateUtc="2025-12-10T13:47:00Z">
        <w:r w:rsidR="006420A3" w:rsidRPr="00675DD0" w:rsidDel="00DD7E05">
          <w:rPr>
            <w:rFonts w:ascii="Garamond" w:hAnsi="Garamond"/>
            <w:sz w:val="24"/>
            <w:szCs w:val="24"/>
            <w:lang w:val="hu-HU"/>
          </w:rPr>
          <w:delText xml:space="preserve">szakmai </w:delText>
        </w:r>
      </w:del>
      <w:r w:rsidR="006420A3" w:rsidRPr="00675DD0">
        <w:rPr>
          <w:rFonts w:ascii="Garamond" w:hAnsi="Garamond"/>
          <w:sz w:val="24"/>
          <w:szCs w:val="24"/>
          <w:lang w:val="hu-HU"/>
        </w:rPr>
        <w:t xml:space="preserve">vizsgálatát szintén ezen jogszabályi előírások alapján kell </w:t>
      </w:r>
      <w:r w:rsidRPr="00675DD0">
        <w:rPr>
          <w:rFonts w:ascii="Garamond" w:eastAsia="Garamond" w:hAnsi="Garamond" w:cs="Garamond"/>
          <w:spacing w:val="-1"/>
          <w:sz w:val="24"/>
          <w:szCs w:val="24"/>
          <w:lang w:val="hu-HU"/>
        </w:rPr>
        <w:t>elvégezni.</w:t>
      </w:r>
    </w:p>
    <w:p w14:paraId="3FBDEAA5" w14:textId="26EF5DA5" w:rsidR="006B46A0" w:rsidRPr="00675DD0" w:rsidRDefault="00162C6A">
      <w:pPr>
        <w:pStyle w:val="Szvegtrzs"/>
        <w:numPr>
          <w:ilvl w:val="1"/>
          <w:numId w:val="20"/>
        </w:numPr>
        <w:tabs>
          <w:tab w:val="left" w:pos="827"/>
        </w:tabs>
        <w:spacing w:before="119"/>
        <w:ind w:right="1419" w:hanging="360"/>
        <w:jc w:val="both"/>
        <w:rPr>
          <w:lang w:val="hu-HU"/>
        </w:rPr>
      </w:pPr>
      <w:r w:rsidRPr="00675DD0">
        <w:rPr>
          <w:lang w:val="hu-HU"/>
        </w:rPr>
        <w:t>Az</w:t>
      </w:r>
      <w:r w:rsidRPr="00675DD0">
        <w:rPr>
          <w:spacing w:val="43"/>
          <w:lang w:val="hu-HU"/>
        </w:rPr>
        <w:t xml:space="preserve"> </w:t>
      </w:r>
      <w:r w:rsidRPr="00675DD0">
        <w:rPr>
          <w:lang w:val="hu-HU"/>
        </w:rPr>
        <w:t>ajánlatok</w:t>
      </w:r>
      <w:r w:rsidRPr="00675DD0">
        <w:rPr>
          <w:spacing w:val="42"/>
          <w:lang w:val="hu-HU"/>
        </w:rPr>
        <w:t xml:space="preserve"> </w:t>
      </w:r>
      <w:r w:rsidRPr="00675DD0">
        <w:rPr>
          <w:spacing w:val="-1"/>
          <w:lang w:val="hu-HU"/>
        </w:rPr>
        <w:t>formai</w:t>
      </w:r>
      <w:r w:rsidRPr="00675DD0">
        <w:rPr>
          <w:spacing w:val="43"/>
          <w:lang w:val="hu-HU"/>
        </w:rPr>
        <w:t xml:space="preserve"> </w:t>
      </w:r>
      <w:r w:rsidRPr="00675DD0">
        <w:rPr>
          <w:lang w:val="hu-HU"/>
        </w:rPr>
        <w:t>és</w:t>
      </w:r>
      <w:r w:rsidRPr="00675DD0">
        <w:rPr>
          <w:spacing w:val="42"/>
          <w:lang w:val="hu-HU"/>
        </w:rPr>
        <w:t xml:space="preserve"> </w:t>
      </w:r>
      <w:r w:rsidR="001C15CD" w:rsidRPr="00675DD0">
        <w:rPr>
          <w:spacing w:val="-1"/>
          <w:lang w:val="hu-HU"/>
        </w:rPr>
        <w:t>tartalmi</w:t>
      </w:r>
      <w:r w:rsidR="001C15CD" w:rsidRPr="00675DD0">
        <w:rPr>
          <w:spacing w:val="43"/>
          <w:lang w:val="hu-HU"/>
        </w:rPr>
        <w:t xml:space="preserve"> </w:t>
      </w:r>
      <w:r w:rsidRPr="00675DD0">
        <w:rPr>
          <w:spacing w:val="-1"/>
          <w:lang w:val="hu-HU"/>
        </w:rPr>
        <w:t>vizsgálatát</w:t>
      </w:r>
      <w:r w:rsidRPr="00675DD0">
        <w:rPr>
          <w:spacing w:val="40"/>
          <w:lang w:val="hu-HU"/>
        </w:rPr>
        <w:t xml:space="preserve"> </w:t>
      </w:r>
      <w:r w:rsidRPr="00675DD0">
        <w:rPr>
          <w:lang w:val="hu-HU"/>
        </w:rPr>
        <w:t>követően</w:t>
      </w:r>
      <w:r w:rsidRPr="00675DD0">
        <w:rPr>
          <w:spacing w:val="43"/>
          <w:lang w:val="hu-HU"/>
        </w:rPr>
        <w:t xml:space="preserve"> </w:t>
      </w:r>
      <w:r w:rsidRPr="00675DD0">
        <w:rPr>
          <w:lang w:val="hu-HU"/>
        </w:rPr>
        <w:t>a</w:t>
      </w:r>
      <w:r w:rsidRPr="00675DD0">
        <w:rPr>
          <w:spacing w:val="43"/>
          <w:lang w:val="hu-HU"/>
        </w:rPr>
        <w:t xml:space="preserve"> </w:t>
      </w:r>
      <w:r w:rsidRPr="00675DD0">
        <w:rPr>
          <w:spacing w:val="-1"/>
          <w:lang w:val="hu-HU"/>
        </w:rPr>
        <w:t>munkacsoport</w:t>
      </w:r>
      <w:r w:rsidRPr="00675DD0">
        <w:rPr>
          <w:spacing w:val="42"/>
          <w:lang w:val="hu-HU"/>
        </w:rPr>
        <w:t xml:space="preserve"> </w:t>
      </w:r>
      <w:proofErr w:type="spellStart"/>
      <w:ins w:id="1048" w:author="Trombitásné Dr. Domján Bernadett" w:date="2025-12-10T15:19:00Z" w16du:dateUtc="2025-12-10T14:19:00Z">
        <w:r w:rsidR="009948F7" w:rsidRPr="007E0DEA">
          <w:t>dönt</w:t>
        </w:r>
        <w:r w:rsidR="009948F7">
          <w:t>het</w:t>
        </w:r>
        <w:proofErr w:type="spellEnd"/>
        <w:r w:rsidR="009948F7" w:rsidRPr="007E0DEA">
          <w:t xml:space="preserve"> a </w:t>
        </w:r>
        <w:proofErr w:type="spellStart"/>
        <w:r w:rsidR="009948F7">
          <w:t>Kbt</w:t>
        </w:r>
        <w:proofErr w:type="spellEnd"/>
        <w:r w:rsidR="009948F7">
          <w:t xml:space="preserve">. 71-72. §-ban </w:t>
        </w:r>
        <w:proofErr w:type="spellStart"/>
        <w:r w:rsidR="009948F7">
          <w:t>foglalt</w:t>
        </w:r>
        <w:proofErr w:type="spellEnd"/>
        <w:r w:rsidR="009948F7">
          <w:t xml:space="preserve"> </w:t>
        </w:r>
        <w:proofErr w:type="spellStart"/>
        <w:r w:rsidR="009948F7">
          <w:t>eljárási</w:t>
        </w:r>
        <w:proofErr w:type="spellEnd"/>
        <w:r w:rsidR="009948F7">
          <w:t xml:space="preserve"> </w:t>
        </w:r>
        <w:proofErr w:type="spellStart"/>
        <w:r w:rsidR="009948F7">
          <w:t>cselekményekről</w:t>
        </w:r>
        <w:proofErr w:type="spellEnd"/>
        <w:r w:rsidR="009948F7">
          <w:t xml:space="preserve">, </w:t>
        </w:r>
        <w:proofErr w:type="spellStart"/>
        <w:r w:rsidR="009948F7">
          <w:t>amennyiben</w:t>
        </w:r>
        <w:proofErr w:type="spellEnd"/>
        <w:r w:rsidR="009948F7">
          <w:t xml:space="preserve"> </w:t>
        </w:r>
        <w:proofErr w:type="spellStart"/>
        <w:r w:rsidR="009948F7">
          <w:t>indokolt</w:t>
        </w:r>
        <w:proofErr w:type="spellEnd"/>
        <w:r w:rsidR="009948F7">
          <w:t xml:space="preserve"> </w:t>
        </w:r>
        <w:proofErr w:type="spellStart"/>
        <w:r w:rsidR="009948F7">
          <w:t>azok</w:t>
        </w:r>
        <w:proofErr w:type="spellEnd"/>
        <w:r w:rsidR="009948F7">
          <w:t xml:space="preserve"> </w:t>
        </w:r>
        <w:proofErr w:type="spellStart"/>
        <w:r w:rsidR="009948F7">
          <w:t>lefolytatása</w:t>
        </w:r>
        <w:proofErr w:type="spellEnd"/>
        <w:r w:rsidR="009948F7">
          <w:t xml:space="preserve"> a </w:t>
        </w:r>
        <w:proofErr w:type="spellStart"/>
        <w:r w:rsidR="009948F7">
          <w:t>bírálóbizottság</w:t>
        </w:r>
        <w:proofErr w:type="spellEnd"/>
        <w:r w:rsidR="009948F7">
          <w:t xml:space="preserve"> </w:t>
        </w:r>
        <w:proofErr w:type="spellStart"/>
        <w:r w:rsidR="009948F7">
          <w:t>első</w:t>
        </w:r>
        <w:proofErr w:type="spellEnd"/>
        <w:r w:rsidR="009948F7">
          <w:t xml:space="preserve"> </w:t>
        </w:r>
        <w:proofErr w:type="spellStart"/>
        <w:r w:rsidR="009948F7">
          <w:t>ülését</w:t>
        </w:r>
        <w:proofErr w:type="spellEnd"/>
        <w:r w:rsidR="009948F7">
          <w:t xml:space="preserve"> </w:t>
        </w:r>
        <w:proofErr w:type="spellStart"/>
        <w:r w:rsidR="009948F7">
          <w:t>megelőzően</w:t>
        </w:r>
        <w:proofErr w:type="spellEnd"/>
        <w:r w:rsidR="009948F7" w:rsidRPr="007E0DEA">
          <w:t>.</w:t>
        </w:r>
      </w:ins>
      <w:del w:id="1049" w:author="Trombitásné Dr. Domján Bernadett" w:date="2025-12-10T15:19:00Z" w16du:dateUtc="2025-12-10T14:19:00Z">
        <w:r w:rsidRPr="00675DD0" w:rsidDel="009948F7">
          <w:rPr>
            <w:lang w:val="hu-HU"/>
          </w:rPr>
          <w:delText>dönt</w:delText>
        </w:r>
        <w:r w:rsidRPr="00675DD0" w:rsidDel="009948F7">
          <w:rPr>
            <w:spacing w:val="44"/>
            <w:lang w:val="hu-HU"/>
          </w:rPr>
          <w:delText xml:space="preserve"> </w:delText>
        </w:r>
        <w:r w:rsidRPr="00675DD0" w:rsidDel="009948F7">
          <w:rPr>
            <w:lang w:val="hu-HU"/>
          </w:rPr>
          <w:delText>a</w:delText>
        </w:r>
        <w:r w:rsidRPr="00675DD0" w:rsidDel="009948F7">
          <w:rPr>
            <w:spacing w:val="67"/>
            <w:lang w:val="hu-HU"/>
          </w:rPr>
          <w:delText xml:space="preserve"> </w:delText>
        </w:r>
        <w:r w:rsidRPr="00675DD0" w:rsidDel="009948F7">
          <w:rPr>
            <w:spacing w:val="-1"/>
            <w:lang w:val="hu-HU"/>
          </w:rPr>
          <w:delText>hiánypótlásról</w:delText>
        </w:r>
        <w:r w:rsidRPr="00675DD0" w:rsidDel="009948F7">
          <w:rPr>
            <w:spacing w:val="26"/>
            <w:lang w:val="hu-HU"/>
          </w:rPr>
          <w:delText xml:space="preserve"> </w:delText>
        </w:r>
        <w:r w:rsidRPr="00675DD0" w:rsidDel="009948F7">
          <w:rPr>
            <w:lang w:val="hu-HU"/>
          </w:rPr>
          <w:delText>és</w:delText>
        </w:r>
        <w:r w:rsidRPr="00675DD0" w:rsidDel="009948F7">
          <w:rPr>
            <w:spacing w:val="25"/>
            <w:lang w:val="hu-HU"/>
          </w:rPr>
          <w:delText xml:space="preserve"> </w:delText>
        </w:r>
        <w:r w:rsidRPr="00675DD0" w:rsidDel="009948F7">
          <w:rPr>
            <w:spacing w:val="-1"/>
            <w:lang w:val="hu-HU"/>
          </w:rPr>
          <w:delText>annak</w:delText>
        </w:r>
        <w:r w:rsidRPr="00675DD0" w:rsidDel="009948F7">
          <w:rPr>
            <w:spacing w:val="24"/>
            <w:lang w:val="hu-HU"/>
          </w:rPr>
          <w:delText xml:space="preserve"> </w:delText>
        </w:r>
        <w:r w:rsidRPr="00675DD0" w:rsidDel="009948F7">
          <w:rPr>
            <w:spacing w:val="-1"/>
            <w:lang w:val="hu-HU"/>
          </w:rPr>
          <w:delText>határidejéről</w:delText>
        </w:r>
        <w:r w:rsidR="00847F94" w:rsidRPr="00675DD0" w:rsidDel="009948F7">
          <w:rPr>
            <w:spacing w:val="-1"/>
            <w:lang w:val="hu-HU"/>
          </w:rPr>
          <w:delText>. A</w:delText>
        </w:r>
        <w:r w:rsidRPr="00675DD0" w:rsidDel="009948F7">
          <w:rPr>
            <w:spacing w:val="26"/>
            <w:lang w:val="hu-HU"/>
          </w:rPr>
          <w:delText xml:space="preserve"> </w:delText>
        </w:r>
        <w:r w:rsidR="001C15CD" w:rsidRPr="00675DD0" w:rsidDel="009948F7">
          <w:rPr>
            <w:lang w:val="hu-HU"/>
          </w:rPr>
          <w:delText>hiánypótlási felhívás kiküldéséről a közbeszerzési referens gondoskodik</w:delText>
        </w:r>
        <w:r w:rsidRPr="00675DD0" w:rsidDel="009948F7">
          <w:rPr>
            <w:lang w:val="hu-HU"/>
          </w:rPr>
          <w:delText>.</w:delText>
        </w:r>
      </w:del>
    </w:p>
    <w:p w14:paraId="73DF9D7F" w14:textId="6B493905" w:rsidR="00486219" w:rsidRPr="00675DD0" w:rsidRDefault="00486219">
      <w:pPr>
        <w:pStyle w:val="Szvegtrzs"/>
        <w:numPr>
          <w:ilvl w:val="1"/>
          <w:numId w:val="20"/>
        </w:numPr>
        <w:tabs>
          <w:tab w:val="left" w:pos="827"/>
        </w:tabs>
        <w:spacing w:before="119"/>
        <w:ind w:right="1419" w:hanging="360"/>
        <w:jc w:val="both"/>
        <w:rPr>
          <w:lang w:val="hu-HU"/>
        </w:rPr>
      </w:pPr>
      <w:r w:rsidRPr="00675DD0">
        <w:rPr>
          <w:lang w:val="hu-HU"/>
        </w:rPr>
        <w:t xml:space="preserve">A </w:t>
      </w:r>
      <w:proofErr w:type="spellStart"/>
      <w:ins w:id="1050" w:author="Trombitásné Dr. Domján Bernadett" w:date="2025-12-10T15:19:00Z" w16du:dateUtc="2025-12-10T14:19:00Z">
        <w:r w:rsidR="00B8365F" w:rsidRPr="007E0DEA">
          <w:t>közbeszerzési</w:t>
        </w:r>
        <w:proofErr w:type="spellEnd"/>
        <w:r w:rsidR="00B8365F" w:rsidRPr="007E0DEA">
          <w:t xml:space="preserve"> </w:t>
        </w:r>
        <w:proofErr w:type="spellStart"/>
        <w:r w:rsidR="00B8365F" w:rsidRPr="007E0DEA">
          <w:t>referens</w:t>
        </w:r>
        <w:proofErr w:type="spellEnd"/>
        <w:r w:rsidR="00B8365F" w:rsidRPr="007E0DEA">
          <w:t xml:space="preserve"> </w:t>
        </w:r>
        <w:proofErr w:type="spellStart"/>
        <w:r w:rsidR="00B8365F" w:rsidRPr="007E0DEA">
          <w:t>gondoskodik</w:t>
        </w:r>
        <w:proofErr w:type="spellEnd"/>
        <w:r w:rsidR="00B8365F" w:rsidRPr="007E0DEA" w:rsidDel="00A54D20">
          <w:t xml:space="preserve"> </w:t>
        </w:r>
        <w:r w:rsidR="00B8365F">
          <w:t xml:space="preserve">a 29. </w:t>
        </w:r>
        <w:proofErr w:type="spellStart"/>
        <w:r w:rsidR="00B8365F">
          <w:t>pont</w:t>
        </w:r>
        <w:proofErr w:type="spellEnd"/>
        <w:r w:rsidR="00B8365F">
          <w:t xml:space="preserve"> </w:t>
        </w:r>
        <w:proofErr w:type="spellStart"/>
        <w:r w:rsidR="00B8365F">
          <w:t>szerinti</w:t>
        </w:r>
        <w:proofErr w:type="spellEnd"/>
        <w:r w:rsidR="00B8365F">
          <w:t xml:space="preserve"> </w:t>
        </w:r>
        <w:proofErr w:type="spellStart"/>
        <w:r w:rsidR="00B8365F">
          <w:t>eljárási</w:t>
        </w:r>
        <w:proofErr w:type="spellEnd"/>
        <w:r w:rsidR="00B8365F">
          <w:t xml:space="preserve"> </w:t>
        </w:r>
        <w:proofErr w:type="spellStart"/>
        <w:r w:rsidR="00B8365F">
          <w:t>cselekményekhez</w:t>
        </w:r>
        <w:proofErr w:type="spellEnd"/>
        <w:r w:rsidR="00B8365F">
          <w:t xml:space="preserve"> </w:t>
        </w:r>
        <w:proofErr w:type="spellStart"/>
        <w:r w:rsidR="00B8365F">
          <w:t>kapcsolódó</w:t>
        </w:r>
        <w:proofErr w:type="spellEnd"/>
        <w:r w:rsidR="00B8365F">
          <w:t xml:space="preserve"> </w:t>
        </w:r>
        <w:proofErr w:type="spellStart"/>
        <w:r w:rsidR="00B8365F">
          <w:t>értesítés</w:t>
        </w:r>
        <w:proofErr w:type="spellEnd"/>
        <w:r w:rsidR="00B8365F">
          <w:t>(ek) EKR-</w:t>
        </w:r>
        <w:proofErr w:type="spellStart"/>
        <w:r w:rsidR="00B8365F">
          <w:t>en</w:t>
        </w:r>
        <w:proofErr w:type="spellEnd"/>
        <w:r w:rsidR="00B8365F">
          <w:t xml:space="preserve"> </w:t>
        </w:r>
        <w:proofErr w:type="spellStart"/>
        <w:r w:rsidR="00B8365F">
          <w:t>keresztül</w:t>
        </w:r>
        <w:proofErr w:type="spellEnd"/>
        <w:r w:rsidR="00B8365F">
          <w:t xml:space="preserve"> </w:t>
        </w:r>
        <w:proofErr w:type="spellStart"/>
        <w:r w:rsidR="00B8365F">
          <w:t>történő</w:t>
        </w:r>
        <w:proofErr w:type="spellEnd"/>
        <w:r w:rsidR="00B8365F" w:rsidRPr="00A54D20">
          <w:t xml:space="preserve"> </w:t>
        </w:r>
        <w:proofErr w:type="spellStart"/>
        <w:r w:rsidR="00B8365F">
          <w:t>kiküldéséről</w:t>
        </w:r>
        <w:proofErr w:type="spellEnd"/>
        <w:r w:rsidR="006D467A">
          <w:t>.</w:t>
        </w:r>
      </w:ins>
      <w:del w:id="1051" w:author="Trombitásné Dr. Domján Bernadett" w:date="2025-12-10T15:19:00Z" w16du:dateUtc="2025-12-10T14:19:00Z">
        <w:r w:rsidRPr="00675DD0" w:rsidDel="00B8365F">
          <w:rPr>
            <w:lang w:val="hu-HU"/>
          </w:rPr>
          <w:delText xml:space="preserve">munkacsoport </w:delText>
        </w:r>
        <w:r w:rsidR="00BA352B" w:rsidRPr="00675DD0" w:rsidDel="00B8365F">
          <w:rPr>
            <w:lang w:val="hu-HU"/>
          </w:rPr>
          <w:delText>hatáskörét képezi az ajánlati árak Kbt. 72. § (1)-(6) bekezdése szerinti (aránytalanul alacsony árak) és az ajánlatban szereplő értékelési szempontok szerinti tartalmi elemek Kbt. 72. § (7) bekezdése szerinti meghatározott vizsgálata (egyéb aránytalan vállalás, teljesíthetetlennek ítélt kötelezettségvállalás). A munkacsoport azon ajánlatok esetén, ahol a Kbt. 72.  § (1) - (6) bekezdése szerint felmerül az aránytalanul alacsony ár esete, illetve a Kbt. 72. § (7) bekezdése szerint felmerül, hogy az ajánlat tartalmi eleme teljesíthetetlennek ítélt kötelezettségvállalást tartalmaz, az értékelés szempontjából lényeges ajánlati elemek tartalmát megalapozó adatokat, valamint indokolást köteles írásban kérni az adott ajánlattevőtől, és erről a kérésről a többi ajánlattevőt egyidejűleg, írásban értesíteni. Az indokoláskérésről a közbeszerzési referens gondoskodik.</w:delText>
        </w:r>
      </w:del>
    </w:p>
    <w:p w14:paraId="307B6EB1" w14:textId="77777777" w:rsidR="006B46A0" w:rsidRPr="00675DD0" w:rsidRDefault="006B46A0">
      <w:pPr>
        <w:spacing w:before="2"/>
        <w:rPr>
          <w:rFonts w:ascii="Garamond" w:eastAsia="Garamond" w:hAnsi="Garamond" w:cs="Garamond"/>
          <w:sz w:val="24"/>
          <w:szCs w:val="24"/>
          <w:lang w:val="hu-HU"/>
        </w:rPr>
      </w:pPr>
    </w:p>
    <w:p w14:paraId="0A523CBE" w14:textId="77777777" w:rsidR="006B46A0" w:rsidRPr="00675DD0" w:rsidRDefault="00162C6A">
      <w:pPr>
        <w:pStyle w:val="Cmsor2"/>
        <w:ind w:left="2836"/>
        <w:rPr>
          <w:i w:val="0"/>
          <w:sz w:val="24"/>
          <w:szCs w:val="24"/>
          <w:lang w:val="hu-HU"/>
        </w:rPr>
      </w:pPr>
      <w:bookmarkStart w:id="1052" w:name="_bookmark9"/>
      <w:bookmarkEnd w:id="1052"/>
      <w:r w:rsidRPr="00675DD0">
        <w:rPr>
          <w:sz w:val="24"/>
          <w:szCs w:val="24"/>
          <w:lang w:val="hu-HU"/>
        </w:rPr>
        <w:t>A</w:t>
      </w:r>
      <w:r w:rsidRPr="00675DD0">
        <w:rPr>
          <w:spacing w:val="-10"/>
          <w:sz w:val="24"/>
          <w:szCs w:val="24"/>
          <w:lang w:val="hu-HU"/>
        </w:rPr>
        <w:t xml:space="preserve"> </w:t>
      </w:r>
      <w:r w:rsidRPr="00675DD0">
        <w:rPr>
          <w:spacing w:val="-1"/>
          <w:sz w:val="24"/>
          <w:szCs w:val="24"/>
          <w:lang w:val="hu-HU"/>
        </w:rPr>
        <w:t>bírálóbizottság</w:t>
      </w:r>
      <w:r w:rsidRPr="00675DD0">
        <w:rPr>
          <w:spacing w:val="-9"/>
          <w:sz w:val="24"/>
          <w:szCs w:val="24"/>
          <w:lang w:val="hu-HU"/>
        </w:rPr>
        <w:t xml:space="preserve"> </w:t>
      </w:r>
      <w:r w:rsidRPr="00675DD0">
        <w:rPr>
          <w:sz w:val="24"/>
          <w:szCs w:val="24"/>
          <w:lang w:val="hu-HU"/>
        </w:rPr>
        <w:t>feladat-</w:t>
      </w:r>
      <w:r w:rsidRPr="00675DD0">
        <w:rPr>
          <w:spacing w:val="-10"/>
          <w:sz w:val="24"/>
          <w:szCs w:val="24"/>
          <w:lang w:val="hu-HU"/>
        </w:rPr>
        <w:t xml:space="preserve"> </w:t>
      </w:r>
      <w:r w:rsidRPr="00675DD0">
        <w:rPr>
          <w:sz w:val="24"/>
          <w:szCs w:val="24"/>
          <w:lang w:val="hu-HU"/>
        </w:rPr>
        <w:t>és</w:t>
      </w:r>
      <w:r w:rsidRPr="00675DD0">
        <w:rPr>
          <w:spacing w:val="-8"/>
          <w:sz w:val="24"/>
          <w:szCs w:val="24"/>
          <w:lang w:val="hu-HU"/>
        </w:rPr>
        <w:t xml:space="preserve"> </w:t>
      </w:r>
      <w:r w:rsidRPr="00675DD0">
        <w:rPr>
          <w:sz w:val="24"/>
          <w:szCs w:val="24"/>
          <w:lang w:val="hu-HU"/>
        </w:rPr>
        <w:t>munkarendje</w:t>
      </w:r>
    </w:p>
    <w:p w14:paraId="0FF10098" w14:textId="77777777" w:rsidR="0048377A" w:rsidRPr="00675DD0" w:rsidRDefault="00162C6A"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w:t>
      </w:r>
      <w:r w:rsidRPr="00675DD0">
        <w:rPr>
          <w:rFonts w:ascii="Garamond" w:hAnsi="Garamond"/>
          <w:spacing w:val="5"/>
          <w:sz w:val="24"/>
          <w:szCs w:val="24"/>
          <w:lang w:val="hu-HU"/>
        </w:rPr>
        <w:t xml:space="preserve"> </w:t>
      </w:r>
      <w:r w:rsidRPr="00675DD0">
        <w:rPr>
          <w:rFonts w:ascii="Garamond" w:hAnsi="Garamond"/>
          <w:spacing w:val="-1"/>
          <w:sz w:val="24"/>
          <w:szCs w:val="24"/>
          <w:lang w:val="hu-HU"/>
        </w:rPr>
        <w:t>bírálóbizottság</w:t>
      </w:r>
      <w:r w:rsidRPr="00675DD0">
        <w:rPr>
          <w:rFonts w:ascii="Garamond" w:hAnsi="Garamond"/>
          <w:spacing w:val="5"/>
          <w:sz w:val="24"/>
          <w:szCs w:val="24"/>
          <w:lang w:val="hu-HU"/>
        </w:rPr>
        <w:t xml:space="preserve"> </w:t>
      </w:r>
      <w:r w:rsidR="00E82812" w:rsidRPr="00675DD0">
        <w:rPr>
          <w:rFonts w:ascii="Garamond" w:hAnsi="Garamond"/>
          <w:spacing w:val="5"/>
          <w:sz w:val="24"/>
          <w:szCs w:val="24"/>
          <w:lang w:val="hu-HU"/>
        </w:rPr>
        <w:t xml:space="preserve">ülésének </w:t>
      </w:r>
      <w:r w:rsidR="0048377A" w:rsidRPr="00675DD0">
        <w:rPr>
          <w:rFonts w:ascii="Garamond" w:hAnsi="Garamond"/>
          <w:sz w:val="24"/>
          <w:szCs w:val="24"/>
          <w:lang w:val="hu-HU"/>
        </w:rPr>
        <w:t>megszervezéséről, összehívásáról a közbeszerzési referens gondoskodik.</w:t>
      </w:r>
    </w:p>
    <w:p w14:paraId="2BB08A35" w14:textId="77777777"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 xml:space="preserve">A bírálóbizottság feladata az ajánlatok - szükség esetén a hiánypótlás, felvilágosítás vagy indokolás megadását követő - formai és tartalmi vizsgálata, Kbt. szerinti elbírálása és értékelése, a bírálóbizottsági tagok szakvéleménye, döntési javaslata alapján a bírálóbizottsági írásbeli szakvélemény és döntési javaslat kialakítása és e szakvéleménynek és döntési javaslatnak az eljárást lezáró döntést meghozó </w:t>
      </w:r>
      <w:r w:rsidR="006509E1" w:rsidRPr="00675DD0">
        <w:rPr>
          <w:rFonts w:ascii="Garamond" w:hAnsi="Garamond"/>
          <w:sz w:val="24"/>
          <w:szCs w:val="24"/>
          <w:lang w:val="hu-HU"/>
        </w:rPr>
        <w:t>Társulás Elnöke</w:t>
      </w:r>
      <w:r w:rsidRPr="00675DD0">
        <w:rPr>
          <w:rFonts w:ascii="Garamond" w:hAnsi="Garamond"/>
          <w:sz w:val="24"/>
          <w:szCs w:val="24"/>
          <w:lang w:val="hu-HU"/>
        </w:rPr>
        <w:t xml:space="preserve"> elé terjesztése. A bírálóbizottsági munka során minden bírálóbizottsági tag a saját szakterületéért felel.</w:t>
      </w:r>
    </w:p>
    <w:p w14:paraId="2EB2D591" w14:textId="6BF2CAC1"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 xml:space="preserve">A </w:t>
      </w:r>
      <w:proofErr w:type="spellStart"/>
      <w:ins w:id="1053" w:author="Trombitásné Dr. Domján Bernadett" w:date="2025-12-10T15:19:00Z" w16du:dateUtc="2025-12-10T14:19:00Z">
        <w:r w:rsidR="002F631F" w:rsidRPr="007E0DEA">
          <w:rPr>
            <w:rFonts w:ascii="Garamond" w:hAnsi="Garamond"/>
          </w:rPr>
          <w:t>bírálóbizottság</w:t>
        </w:r>
        <w:proofErr w:type="spellEnd"/>
        <w:r w:rsidR="002F631F" w:rsidRPr="007E0DEA">
          <w:rPr>
            <w:rFonts w:ascii="Garamond" w:hAnsi="Garamond"/>
          </w:rPr>
          <w:t xml:space="preserve"> </w:t>
        </w:r>
        <w:proofErr w:type="spellStart"/>
        <w:r w:rsidR="002F631F" w:rsidRPr="007E0DEA">
          <w:rPr>
            <w:rFonts w:ascii="Garamond" w:hAnsi="Garamond"/>
          </w:rPr>
          <w:t>mindenekelőtt</w:t>
        </w:r>
        <w:proofErr w:type="spellEnd"/>
        <w:r w:rsidR="002F631F" w:rsidRPr="007E0DEA">
          <w:rPr>
            <w:rFonts w:ascii="Garamond" w:hAnsi="Garamond"/>
          </w:rPr>
          <w:t xml:space="preserve"> </w:t>
        </w:r>
        <w:proofErr w:type="spellStart"/>
        <w:r w:rsidR="002F631F" w:rsidRPr="007E0DEA">
          <w:rPr>
            <w:rFonts w:ascii="Garamond" w:hAnsi="Garamond"/>
          </w:rPr>
          <w:t>meg</w:t>
        </w:r>
        <w:r w:rsidR="002F631F">
          <w:rPr>
            <w:rFonts w:ascii="Garamond" w:hAnsi="Garamond"/>
          </w:rPr>
          <w:t>vizsgálja</w:t>
        </w:r>
        <w:proofErr w:type="spellEnd"/>
        <w:r w:rsidR="002F631F">
          <w:rPr>
            <w:rFonts w:ascii="Garamond" w:hAnsi="Garamond"/>
          </w:rPr>
          <w:t xml:space="preserve">, </w:t>
        </w:r>
        <w:proofErr w:type="spellStart"/>
        <w:r w:rsidR="002F631F" w:rsidRPr="007E0DEA">
          <w:rPr>
            <w:rFonts w:ascii="Garamond" w:hAnsi="Garamond"/>
          </w:rPr>
          <w:t>hogy</w:t>
        </w:r>
        <w:proofErr w:type="spellEnd"/>
        <w:r w:rsidR="002F631F" w:rsidRPr="007E0DEA">
          <w:rPr>
            <w:rFonts w:ascii="Garamond" w:hAnsi="Garamond"/>
          </w:rPr>
          <w:t xml:space="preserve"> a </w:t>
        </w:r>
        <w:proofErr w:type="spellStart"/>
        <w:r w:rsidR="002F631F" w:rsidRPr="007E0DEA">
          <w:rPr>
            <w:rFonts w:ascii="Garamond" w:hAnsi="Garamond"/>
          </w:rPr>
          <w:t>beérkezett</w:t>
        </w:r>
        <w:proofErr w:type="spellEnd"/>
        <w:r w:rsidR="002F631F" w:rsidRPr="007E0DEA">
          <w:rPr>
            <w:rFonts w:ascii="Garamond" w:hAnsi="Garamond"/>
          </w:rPr>
          <w:t xml:space="preserve"> </w:t>
        </w:r>
        <w:r w:rsidR="002F631F">
          <w:rPr>
            <w:rFonts w:ascii="Garamond" w:hAnsi="Garamond"/>
          </w:rPr>
          <w:t xml:space="preserve">és </w:t>
        </w:r>
        <w:proofErr w:type="spellStart"/>
        <w:r w:rsidR="002F631F">
          <w:rPr>
            <w:rFonts w:ascii="Garamond" w:hAnsi="Garamond"/>
          </w:rPr>
          <w:t>bírálat</w:t>
        </w:r>
        <w:proofErr w:type="spellEnd"/>
        <w:r w:rsidR="002F631F">
          <w:rPr>
            <w:rFonts w:ascii="Garamond" w:hAnsi="Garamond"/>
          </w:rPr>
          <w:t xml:space="preserve"> </w:t>
        </w:r>
        <w:proofErr w:type="spellStart"/>
        <w:r w:rsidR="002F631F">
          <w:rPr>
            <w:rFonts w:ascii="Garamond" w:hAnsi="Garamond"/>
          </w:rPr>
          <w:t>alá</w:t>
        </w:r>
        <w:proofErr w:type="spellEnd"/>
        <w:r w:rsidR="002F631F">
          <w:rPr>
            <w:rFonts w:ascii="Garamond" w:hAnsi="Garamond"/>
          </w:rPr>
          <w:t xml:space="preserve"> </w:t>
        </w:r>
        <w:proofErr w:type="spellStart"/>
        <w:r w:rsidR="002F631F">
          <w:rPr>
            <w:rFonts w:ascii="Garamond" w:hAnsi="Garamond"/>
          </w:rPr>
          <w:t>vont</w:t>
        </w:r>
        <w:proofErr w:type="spellEnd"/>
        <w:r w:rsidR="002F631F">
          <w:rPr>
            <w:rFonts w:ascii="Garamond" w:hAnsi="Garamond"/>
          </w:rPr>
          <w:t xml:space="preserve"> </w:t>
        </w:r>
        <w:proofErr w:type="spellStart"/>
        <w:r w:rsidR="002F631F" w:rsidRPr="007E0DEA">
          <w:rPr>
            <w:rFonts w:ascii="Garamond" w:hAnsi="Garamond"/>
          </w:rPr>
          <w:t>ajánlatok</w:t>
        </w:r>
        <w:proofErr w:type="spellEnd"/>
        <w:r w:rsidR="002F631F" w:rsidRPr="007E0DEA">
          <w:rPr>
            <w:rFonts w:ascii="Garamond" w:hAnsi="Garamond"/>
          </w:rPr>
          <w:t xml:space="preserve"> </w:t>
        </w:r>
        <w:proofErr w:type="spellStart"/>
        <w:r w:rsidR="002F631F" w:rsidRPr="007E0DEA">
          <w:rPr>
            <w:rFonts w:ascii="Garamond" w:hAnsi="Garamond"/>
          </w:rPr>
          <w:t>közül</w:t>
        </w:r>
        <w:proofErr w:type="spellEnd"/>
        <w:r w:rsidR="002F631F" w:rsidRPr="007E0DEA">
          <w:rPr>
            <w:rFonts w:ascii="Garamond" w:hAnsi="Garamond"/>
          </w:rPr>
          <w:t xml:space="preserve"> </w:t>
        </w:r>
        <w:proofErr w:type="spellStart"/>
        <w:r w:rsidR="002F631F" w:rsidRPr="007E0DEA">
          <w:rPr>
            <w:rFonts w:ascii="Garamond" w:hAnsi="Garamond"/>
          </w:rPr>
          <w:t>melyek</w:t>
        </w:r>
        <w:r w:rsidR="002F631F">
          <w:rPr>
            <w:rFonts w:ascii="Garamond" w:hAnsi="Garamond"/>
          </w:rPr>
          <w:t>et</w:t>
        </w:r>
        <w:proofErr w:type="spellEnd"/>
        <w:r w:rsidR="002F631F">
          <w:rPr>
            <w:rFonts w:ascii="Garamond" w:hAnsi="Garamond"/>
          </w:rPr>
          <w:t xml:space="preserve"> </w:t>
        </w:r>
        <w:proofErr w:type="spellStart"/>
        <w:r w:rsidR="002F631F">
          <w:rPr>
            <w:rFonts w:ascii="Garamond" w:hAnsi="Garamond"/>
          </w:rPr>
          <w:t>javasolja</w:t>
        </w:r>
        <w:proofErr w:type="spellEnd"/>
        <w:r w:rsidR="002F631F" w:rsidRPr="007E0DEA">
          <w:rPr>
            <w:rFonts w:ascii="Garamond" w:hAnsi="Garamond"/>
          </w:rPr>
          <w:t xml:space="preserve"> </w:t>
        </w:r>
        <w:proofErr w:type="spellStart"/>
        <w:r w:rsidR="002F631F" w:rsidRPr="007E0DEA">
          <w:rPr>
            <w:rFonts w:ascii="Garamond" w:hAnsi="Garamond"/>
          </w:rPr>
          <w:t>érvénytelen</w:t>
        </w:r>
        <w:r w:rsidR="002F631F">
          <w:rPr>
            <w:rFonts w:ascii="Garamond" w:hAnsi="Garamond"/>
          </w:rPr>
          <w:t>n</w:t>
        </w:r>
        <w:r w:rsidR="002F631F" w:rsidRPr="007E0DEA">
          <w:rPr>
            <w:rFonts w:ascii="Garamond" w:hAnsi="Garamond"/>
          </w:rPr>
          <w:t>ek</w:t>
        </w:r>
        <w:proofErr w:type="spellEnd"/>
        <w:r w:rsidR="002F631F" w:rsidRPr="007E0DEA">
          <w:rPr>
            <w:rFonts w:ascii="Garamond" w:hAnsi="Garamond"/>
          </w:rPr>
          <w:t xml:space="preserve"> és </w:t>
        </w:r>
        <w:proofErr w:type="spellStart"/>
        <w:r w:rsidR="002F631F" w:rsidRPr="007E0DEA">
          <w:rPr>
            <w:rFonts w:ascii="Garamond" w:hAnsi="Garamond"/>
          </w:rPr>
          <w:t>melyek</w:t>
        </w:r>
        <w:r w:rsidR="002F631F">
          <w:rPr>
            <w:rFonts w:ascii="Garamond" w:hAnsi="Garamond"/>
          </w:rPr>
          <w:t>et</w:t>
        </w:r>
        <w:proofErr w:type="spellEnd"/>
        <w:r w:rsidR="002F631F" w:rsidRPr="007E0DEA">
          <w:rPr>
            <w:rFonts w:ascii="Garamond" w:hAnsi="Garamond"/>
          </w:rPr>
          <w:t xml:space="preserve"> </w:t>
        </w:r>
        <w:proofErr w:type="spellStart"/>
        <w:r w:rsidR="002F631F" w:rsidRPr="007E0DEA">
          <w:rPr>
            <w:rFonts w:ascii="Garamond" w:hAnsi="Garamond"/>
          </w:rPr>
          <w:t>érvényes</w:t>
        </w:r>
        <w:r w:rsidR="002F631F">
          <w:rPr>
            <w:rFonts w:ascii="Garamond" w:hAnsi="Garamond"/>
          </w:rPr>
          <w:t>nek</w:t>
        </w:r>
        <w:proofErr w:type="spellEnd"/>
        <w:r w:rsidR="002F631F">
          <w:rPr>
            <w:rFonts w:ascii="Garamond" w:hAnsi="Garamond"/>
          </w:rPr>
          <w:t xml:space="preserve"> </w:t>
        </w:r>
        <w:proofErr w:type="spellStart"/>
        <w:r w:rsidR="002F631F">
          <w:rPr>
            <w:rFonts w:ascii="Garamond" w:hAnsi="Garamond"/>
          </w:rPr>
          <w:t>minősíteni</w:t>
        </w:r>
        <w:proofErr w:type="spellEnd"/>
        <w:r w:rsidR="002F631F" w:rsidRPr="007E0DEA">
          <w:rPr>
            <w:rFonts w:ascii="Garamond" w:hAnsi="Garamond"/>
          </w:rPr>
          <w:t xml:space="preserve">. </w:t>
        </w:r>
        <w:proofErr w:type="spellStart"/>
        <w:r w:rsidR="002F631F" w:rsidRPr="007E0DEA">
          <w:rPr>
            <w:rFonts w:ascii="Garamond" w:hAnsi="Garamond"/>
          </w:rPr>
          <w:t>Ezt</w:t>
        </w:r>
        <w:proofErr w:type="spellEnd"/>
        <w:r w:rsidR="002F631F" w:rsidRPr="007E0DEA">
          <w:rPr>
            <w:rFonts w:ascii="Garamond" w:hAnsi="Garamond"/>
          </w:rPr>
          <w:t xml:space="preserve"> </w:t>
        </w:r>
        <w:proofErr w:type="spellStart"/>
        <w:r w:rsidR="002F631F" w:rsidRPr="007E0DEA">
          <w:rPr>
            <w:rFonts w:ascii="Garamond" w:hAnsi="Garamond"/>
          </w:rPr>
          <w:t>követően</w:t>
        </w:r>
        <w:proofErr w:type="spellEnd"/>
        <w:r w:rsidR="002F631F" w:rsidRPr="007E0DEA">
          <w:rPr>
            <w:rFonts w:ascii="Garamond" w:hAnsi="Garamond"/>
          </w:rPr>
          <w:t xml:space="preserve"> a </w:t>
        </w:r>
        <w:proofErr w:type="spellStart"/>
        <w:r w:rsidR="002F631F" w:rsidRPr="007E0DEA">
          <w:rPr>
            <w:rFonts w:ascii="Garamond" w:hAnsi="Garamond"/>
          </w:rPr>
          <w:t>bírálóbizottság</w:t>
        </w:r>
        <w:proofErr w:type="spellEnd"/>
        <w:r w:rsidR="002F631F" w:rsidRPr="007E0DEA">
          <w:rPr>
            <w:rFonts w:ascii="Garamond" w:hAnsi="Garamond"/>
          </w:rPr>
          <w:t xml:space="preserve"> – a </w:t>
        </w:r>
        <w:proofErr w:type="spellStart"/>
        <w:r w:rsidR="002F631F" w:rsidRPr="007E0DEA">
          <w:rPr>
            <w:rFonts w:ascii="Garamond" w:hAnsi="Garamond"/>
          </w:rPr>
          <w:t>közbeszerzési</w:t>
        </w:r>
        <w:proofErr w:type="spellEnd"/>
        <w:r w:rsidR="002F631F" w:rsidRPr="007E0DEA">
          <w:rPr>
            <w:rFonts w:ascii="Garamond" w:hAnsi="Garamond"/>
          </w:rPr>
          <w:t xml:space="preserve"> </w:t>
        </w:r>
        <w:proofErr w:type="spellStart"/>
        <w:r w:rsidR="002F631F" w:rsidRPr="007E0DEA">
          <w:rPr>
            <w:rFonts w:ascii="Garamond" w:hAnsi="Garamond"/>
          </w:rPr>
          <w:t>dokumentumokban</w:t>
        </w:r>
        <w:proofErr w:type="spellEnd"/>
        <w:r w:rsidR="002F631F" w:rsidRPr="007E0DEA">
          <w:rPr>
            <w:rFonts w:ascii="Garamond" w:hAnsi="Garamond"/>
          </w:rPr>
          <w:t xml:space="preserve"> </w:t>
        </w:r>
        <w:proofErr w:type="spellStart"/>
        <w:r w:rsidR="002F631F" w:rsidRPr="007E0DEA">
          <w:rPr>
            <w:rFonts w:ascii="Garamond" w:hAnsi="Garamond"/>
          </w:rPr>
          <w:t>meghatározott</w:t>
        </w:r>
        <w:proofErr w:type="spellEnd"/>
        <w:r w:rsidR="002F631F" w:rsidRPr="007E0DEA">
          <w:rPr>
            <w:rFonts w:ascii="Garamond" w:hAnsi="Garamond"/>
          </w:rPr>
          <w:t xml:space="preserve"> </w:t>
        </w:r>
        <w:proofErr w:type="spellStart"/>
        <w:r w:rsidR="002F631F" w:rsidRPr="007E0DEA">
          <w:rPr>
            <w:rFonts w:ascii="Garamond" w:hAnsi="Garamond"/>
          </w:rPr>
          <w:t>értékelési</w:t>
        </w:r>
        <w:proofErr w:type="spellEnd"/>
        <w:r w:rsidR="002F631F" w:rsidRPr="007E0DEA">
          <w:rPr>
            <w:rFonts w:ascii="Garamond" w:hAnsi="Garamond"/>
          </w:rPr>
          <w:t xml:space="preserve"> </w:t>
        </w:r>
        <w:proofErr w:type="spellStart"/>
        <w:r w:rsidR="002F631F" w:rsidRPr="007E0DEA">
          <w:rPr>
            <w:rFonts w:ascii="Garamond" w:hAnsi="Garamond"/>
          </w:rPr>
          <w:t>szempontok</w:t>
        </w:r>
        <w:proofErr w:type="spellEnd"/>
        <w:r w:rsidR="002F631F" w:rsidRPr="007E0DEA">
          <w:rPr>
            <w:rFonts w:ascii="Garamond" w:hAnsi="Garamond"/>
          </w:rPr>
          <w:t xml:space="preserve"> </w:t>
        </w:r>
        <w:proofErr w:type="spellStart"/>
        <w:r w:rsidR="002F631F" w:rsidRPr="007E0DEA">
          <w:rPr>
            <w:rFonts w:ascii="Garamond" w:hAnsi="Garamond"/>
          </w:rPr>
          <w:t>alapján</w:t>
        </w:r>
        <w:proofErr w:type="spellEnd"/>
        <w:r w:rsidR="002F631F" w:rsidRPr="007E0DEA">
          <w:rPr>
            <w:rFonts w:ascii="Garamond" w:hAnsi="Garamond"/>
          </w:rPr>
          <w:t xml:space="preserve"> – </w:t>
        </w:r>
        <w:proofErr w:type="spellStart"/>
        <w:r w:rsidR="002F631F" w:rsidRPr="007E0DEA">
          <w:rPr>
            <w:rFonts w:ascii="Garamond" w:hAnsi="Garamond"/>
          </w:rPr>
          <w:t>elvégzi</w:t>
        </w:r>
        <w:proofErr w:type="spellEnd"/>
        <w:r w:rsidR="002F631F" w:rsidRPr="007E0DEA">
          <w:rPr>
            <w:rFonts w:ascii="Garamond" w:hAnsi="Garamond"/>
          </w:rPr>
          <w:t xml:space="preserve"> </w:t>
        </w:r>
        <w:proofErr w:type="spellStart"/>
        <w:r w:rsidR="002F631F" w:rsidRPr="007E0DEA">
          <w:rPr>
            <w:rFonts w:ascii="Garamond" w:hAnsi="Garamond"/>
          </w:rPr>
          <w:t>az</w:t>
        </w:r>
        <w:proofErr w:type="spellEnd"/>
        <w:r w:rsidR="002F631F" w:rsidRPr="007E0DEA">
          <w:rPr>
            <w:rFonts w:ascii="Garamond" w:hAnsi="Garamond"/>
          </w:rPr>
          <w:t xml:space="preserve"> </w:t>
        </w:r>
        <w:proofErr w:type="spellStart"/>
        <w:r w:rsidR="002F631F" w:rsidRPr="007E0DEA">
          <w:rPr>
            <w:rFonts w:ascii="Garamond" w:hAnsi="Garamond"/>
          </w:rPr>
          <w:t>érvényes</w:t>
        </w:r>
        <w:r w:rsidR="002F631F">
          <w:rPr>
            <w:rFonts w:ascii="Garamond" w:hAnsi="Garamond"/>
          </w:rPr>
          <w:t>nek</w:t>
        </w:r>
        <w:proofErr w:type="spellEnd"/>
        <w:r w:rsidR="002F631F">
          <w:rPr>
            <w:rFonts w:ascii="Garamond" w:hAnsi="Garamond"/>
          </w:rPr>
          <w:t xml:space="preserve"> </w:t>
        </w:r>
        <w:proofErr w:type="spellStart"/>
        <w:r w:rsidR="002F631F">
          <w:rPr>
            <w:rFonts w:ascii="Garamond" w:hAnsi="Garamond"/>
          </w:rPr>
          <w:t>javasolt</w:t>
        </w:r>
        <w:proofErr w:type="spellEnd"/>
        <w:r w:rsidR="002F631F" w:rsidRPr="007E0DEA">
          <w:rPr>
            <w:rFonts w:ascii="Garamond" w:hAnsi="Garamond"/>
          </w:rPr>
          <w:t xml:space="preserve"> </w:t>
        </w:r>
        <w:proofErr w:type="spellStart"/>
        <w:r w:rsidR="002F631F" w:rsidRPr="007E0DEA">
          <w:rPr>
            <w:rFonts w:ascii="Garamond" w:hAnsi="Garamond"/>
          </w:rPr>
          <w:t>ajánlatok</w:t>
        </w:r>
        <w:proofErr w:type="spellEnd"/>
        <w:r w:rsidR="002F631F" w:rsidRPr="007E0DEA">
          <w:rPr>
            <w:rFonts w:ascii="Garamond" w:hAnsi="Garamond"/>
          </w:rPr>
          <w:t xml:space="preserve"> </w:t>
        </w:r>
        <w:proofErr w:type="spellStart"/>
        <w:r w:rsidR="002F631F" w:rsidRPr="007E0DEA">
          <w:rPr>
            <w:rFonts w:ascii="Garamond" w:hAnsi="Garamond"/>
          </w:rPr>
          <w:t>értékelését</w:t>
        </w:r>
        <w:proofErr w:type="spellEnd"/>
        <w:r w:rsidR="002F631F" w:rsidRPr="007E0DEA">
          <w:rPr>
            <w:rFonts w:ascii="Garamond" w:hAnsi="Garamond"/>
          </w:rPr>
          <w:t xml:space="preserve"> és </w:t>
        </w:r>
        <w:proofErr w:type="spellStart"/>
        <w:r w:rsidR="002F631F" w:rsidRPr="007E0DEA">
          <w:rPr>
            <w:rFonts w:ascii="Garamond" w:hAnsi="Garamond"/>
          </w:rPr>
          <w:t>az</w:t>
        </w:r>
        <w:proofErr w:type="spellEnd"/>
        <w:r w:rsidR="002F631F" w:rsidRPr="007E0DEA">
          <w:rPr>
            <w:rFonts w:ascii="Garamond" w:hAnsi="Garamond"/>
          </w:rPr>
          <w:t xml:space="preserve"> </w:t>
        </w:r>
        <w:proofErr w:type="spellStart"/>
        <w:r w:rsidR="002F631F" w:rsidRPr="007E0DEA">
          <w:rPr>
            <w:rFonts w:ascii="Garamond" w:hAnsi="Garamond"/>
          </w:rPr>
          <w:t>értékelés</w:t>
        </w:r>
        <w:proofErr w:type="spellEnd"/>
        <w:r w:rsidR="002F631F" w:rsidRPr="007E0DEA">
          <w:rPr>
            <w:rFonts w:ascii="Garamond" w:hAnsi="Garamond"/>
          </w:rPr>
          <w:t xml:space="preserve"> </w:t>
        </w:r>
        <w:proofErr w:type="spellStart"/>
        <w:r w:rsidR="002F631F" w:rsidRPr="007E0DEA">
          <w:rPr>
            <w:rFonts w:ascii="Garamond" w:hAnsi="Garamond"/>
          </w:rPr>
          <w:t>eredménye</w:t>
        </w:r>
        <w:proofErr w:type="spellEnd"/>
        <w:r w:rsidR="002F631F" w:rsidRPr="007E0DEA">
          <w:rPr>
            <w:rFonts w:ascii="Garamond" w:hAnsi="Garamond"/>
          </w:rPr>
          <w:t xml:space="preserve"> </w:t>
        </w:r>
        <w:proofErr w:type="spellStart"/>
        <w:r w:rsidR="002F631F" w:rsidRPr="007E0DEA">
          <w:rPr>
            <w:rFonts w:ascii="Garamond" w:hAnsi="Garamond"/>
          </w:rPr>
          <w:t>alapján</w:t>
        </w:r>
        <w:proofErr w:type="spellEnd"/>
        <w:r w:rsidR="002F631F" w:rsidRPr="007E0DEA">
          <w:rPr>
            <w:rFonts w:ascii="Garamond" w:hAnsi="Garamond"/>
          </w:rPr>
          <w:t xml:space="preserve"> </w:t>
        </w:r>
        <w:proofErr w:type="spellStart"/>
        <w:r w:rsidR="002F631F" w:rsidRPr="007E0DEA">
          <w:rPr>
            <w:rFonts w:ascii="Garamond" w:hAnsi="Garamond"/>
          </w:rPr>
          <w:t>rangsorolja</w:t>
        </w:r>
        <w:proofErr w:type="spellEnd"/>
        <w:r w:rsidR="002F631F" w:rsidRPr="007E0DEA">
          <w:rPr>
            <w:rFonts w:ascii="Garamond" w:hAnsi="Garamond"/>
          </w:rPr>
          <w:t xml:space="preserve"> </w:t>
        </w:r>
        <w:proofErr w:type="spellStart"/>
        <w:r w:rsidR="002F631F" w:rsidRPr="007E0DEA">
          <w:rPr>
            <w:rFonts w:ascii="Garamond" w:hAnsi="Garamond"/>
          </w:rPr>
          <w:t>az</w:t>
        </w:r>
        <w:proofErr w:type="spellEnd"/>
        <w:r w:rsidR="002F631F" w:rsidRPr="007E0DEA">
          <w:rPr>
            <w:rFonts w:ascii="Garamond" w:hAnsi="Garamond"/>
          </w:rPr>
          <w:t xml:space="preserve"> </w:t>
        </w:r>
        <w:proofErr w:type="spellStart"/>
        <w:r w:rsidR="002F631F" w:rsidRPr="007E0DEA">
          <w:rPr>
            <w:rFonts w:ascii="Garamond" w:hAnsi="Garamond"/>
          </w:rPr>
          <w:t>ajánlatokat</w:t>
        </w:r>
        <w:proofErr w:type="spellEnd"/>
        <w:r w:rsidR="002F631F" w:rsidRPr="007E0DEA">
          <w:rPr>
            <w:rFonts w:ascii="Garamond" w:hAnsi="Garamond"/>
          </w:rPr>
          <w:t xml:space="preserve">, </w:t>
        </w:r>
        <w:proofErr w:type="spellStart"/>
        <w:r w:rsidR="002F631F" w:rsidRPr="007E0DEA">
          <w:rPr>
            <w:rFonts w:ascii="Garamond" w:hAnsi="Garamond"/>
          </w:rPr>
          <w:t>továbbá</w:t>
        </w:r>
        <w:proofErr w:type="spellEnd"/>
        <w:r w:rsidR="002F631F" w:rsidRPr="007E0DEA">
          <w:rPr>
            <w:rFonts w:ascii="Garamond" w:hAnsi="Garamond"/>
          </w:rPr>
          <w:t xml:space="preserve"> </w:t>
        </w:r>
        <w:proofErr w:type="spellStart"/>
        <w:r w:rsidR="002F631F" w:rsidRPr="007E0DEA">
          <w:rPr>
            <w:rFonts w:ascii="Garamond" w:hAnsi="Garamond"/>
          </w:rPr>
          <w:t>javaslatot</w:t>
        </w:r>
        <w:proofErr w:type="spellEnd"/>
        <w:r w:rsidR="002F631F" w:rsidRPr="007E0DEA">
          <w:rPr>
            <w:rFonts w:ascii="Garamond" w:hAnsi="Garamond"/>
          </w:rPr>
          <w:t xml:space="preserve"> </w:t>
        </w:r>
        <w:proofErr w:type="spellStart"/>
        <w:r w:rsidR="002F631F" w:rsidRPr="007E0DEA">
          <w:rPr>
            <w:rFonts w:ascii="Garamond" w:hAnsi="Garamond"/>
          </w:rPr>
          <w:t>tesz</w:t>
        </w:r>
        <w:proofErr w:type="spellEnd"/>
        <w:r w:rsidR="002F631F" w:rsidRPr="007E0DEA">
          <w:rPr>
            <w:rFonts w:ascii="Garamond" w:hAnsi="Garamond"/>
          </w:rPr>
          <w:t xml:space="preserve"> a </w:t>
        </w:r>
        <w:proofErr w:type="spellStart"/>
        <w:r w:rsidR="002F631F" w:rsidRPr="007E0DEA">
          <w:rPr>
            <w:rFonts w:ascii="Garamond" w:hAnsi="Garamond"/>
          </w:rPr>
          <w:t>nyertes</w:t>
        </w:r>
        <w:proofErr w:type="spellEnd"/>
        <w:r w:rsidR="002F631F" w:rsidRPr="007E0DEA">
          <w:rPr>
            <w:rFonts w:ascii="Garamond" w:hAnsi="Garamond"/>
          </w:rPr>
          <w:t xml:space="preserve"> </w:t>
        </w:r>
        <w:proofErr w:type="spellStart"/>
        <w:r w:rsidR="002F631F" w:rsidRPr="007E0DEA">
          <w:rPr>
            <w:rFonts w:ascii="Garamond" w:hAnsi="Garamond"/>
          </w:rPr>
          <w:t>ajánlattevő</w:t>
        </w:r>
        <w:proofErr w:type="spellEnd"/>
        <w:r w:rsidR="002F631F" w:rsidRPr="007E0DEA">
          <w:rPr>
            <w:rFonts w:ascii="Garamond" w:hAnsi="Garamond"/>
          </w:rPr>
          <w:t xml:space="preserve"> és </w:t>
        </w:r>
        <w:proofErr w:type="spellStart"/>
        <w:r w:rsidR="002F631F" w:rsidRPr="007E0DEA">
          <w:rPr>
            <w:rFonts w:ascii="Garamond" w:hAnsi="Garamond"/>
          </w:rPr>
          <w:t>eshetőlegesen</w:t>
        </w:r>
        <w:proofErr w:type="spellEnd"/>
        <w:r w:rsidR="002F631F" w:rsidRPr="007E0DEA">
          <w:rPr>
            <w:rFonts w:ascii="Garamond" w:hAnsi="Garamond"/>
          </w:rPr>
          <w:t xml:space="preserve"> a </w:t>
        </w:r>
        <w:proofErr w:type="spellStart"/>
        <w:r w:rsidR="002F631F" w:rsidRPr="007E0DEA">
          <w:rPr>
            <w:rFonts w:ascii="Garamond" w:hAnsi="Garamond"/>
          </w:rPr>
          <w:t>második</w:t>
        </w:r>
        <w:proofErr w:type="spellEnd"/>
        <w:r w:rsidR="002F631F" w:rsidRPr="007E0DEA">
          <w:rPr>
            <w:rFonts w:ascii="Garamond" w:hAnsi="Garamond"/>
          </w:rPr>
          <w:t xml:space="preserve"> </w:t>
        </w:r>
        <w:proofErr w:type="spellStart"/>
        <w:r w:rsidR="002F631F" w:rsidRPr="007E0DEA">
          <w:rPr>
            <w:rFonts w:ascii="Garamond" w:hAnsi="Garamond"/>
          </w:rPr>
          <w:t>legkedvezőbb</w:t>
        </w:r>
        <w:proofErr w:type="spellEnd"/>
        <w:r w:rsidR="002F631F" w:rsidRPr="007E0DEA">
          <w:rPr>
            <w:rFonts w:ascii="Garamond" w:hAnsi="Garamond"/>
          </w:rPr>
          <w:t xml:space="preserve"> </w:t>
        </w:r>
        <w:proofErr w:type="spellStart"/>
        <w:r w:rsidR="002F631F" w:rsidRPr="007E0DEA">
          <w:rPr>
            <w:rFonts w:ascii="Garamond" w:hAnsi="Garamond"/>
          </w:rPr>
          <w:t>ajánlattevő</w:t>
        </w:r>
        <w:proofErr w:type="spellEnd"/>
        <w:r w:rsidR="002F631F" w:rsidRPr="007E0DEA">
          <w:rPr>
            <w:rFonts w:ascii="Garamond" w:hAnsi="Garamond"/>
          </w:rPr>
          <w:t xml:space="preserve"> </w:t>
        </w:r>
        <w:proofErr w:type="spellStart"/>
        <w:r w:rsidR="002F631F" w:rsidRPr="007E0DEA">
          <w:rPr>
            <w:rFonts w:ascii="Garamond" w:hAnsi="Garamond"/>
          </w:rPr>
          <w:t>személyére</w:t>
        </w:r>
        <w:proofErr w:type="spellEnd"/>
        <w:r w:rsidR="002F631F" w:rsidRPr="007E0DEA">
          <w:rPr>
            <w:rFonts w:ascii="Garamond" w:hAnsi="Garamond"/>
          </w:rPr>
          <w:t xml:space="preserve">. A </w:t>
        </w:r>
        <w:proofErr w:type="spellStart"/>
        <w:r w:rsidR="002F631F" w:rsidRPr="007E0DEA">
          <w:rPr>
            <w:rFonts w:ascii="Garamond" w:hAnsi="Garamond"/>
          </w:rPr>
          <w:t>javaslat</w:t>
        </w:r>
        <w:proofErr w:type="spellEnd"/>
        <w:r w:rsidR="002F631F" w:rsidRPr="007E0DEA">
          <w:rPr>
            <w:rFonts w:ascii="Garamond" w:hAnsi="Garamond"/>
          </w:rPr>
          <w:t xml:space="preserve"> </w:t>
        </w:r>
        <w:proofErr w:type="spellStart"/>
        <w:r w:rsidR="002F631F" w:rsidRPr="007E0DEA">
          <w:rPr>
            <w:rFonts w:ascii="Garamond" w:hAnsi="Garamond"/>
          </w:rPr>
          <w:t>megtételekor</w:t>
        </w:r>
        <w:proofErr w:type="spellEnd"/>
        <w:r w:rsidR="002F631F" w:rsidRPr="007E0DEA">
          <w:rPr>
            <w:rFonts w:ascii="Garamond" w:hAnsi="Garamond"/>
          </w:rPr>
          <w:t xml:space="preserve"> </w:t>
        </w:r>
        <w:proofErr w:type="spellStart"/>
        <w:r w:rsidR="002F631F" w:rsidRPr="007E0DEA">
          <w:rPr>
            <w:rFonts w:ascii="Garamond" w:hAnsi="Garamond"/>
          </w:rPr>
          <w:t>minden</w:t>
        </w:r>
        <w:proofErr w:type="spellEnd"/>
        <w:r w:rsidR="002F631F" w:rsidRPr="007E0DEA">
          <w:rPr>
            <w:rFonts w:ascii="Garamond" w:hAnsi="Garamond"/>
          </w:rPr>
          <w:t xml:space="preserve"> </w:t>
        </w:r>
        <w:proofErr w:type="spellStart"/>
        <w:r w:rsidR="002F631F" w:rsidRPr="007E0DEA">
          <w:rPr>
            <w:rFonts w:ascii="Garamond" w:hAnsi="Garamond"/>
          </w:rPr>
          <w:t>esetben</w:t>
        </w:r>
        <w:proofErr w:type="spellEnd"/>
        <w:r w:rsidR="002F631F" w:rsidRPr="007E0DEA">
          <w:rPr>
            <w:rFonts w:ascii="Garamond" w:hAnsi="Garamond"/>
          </w:rPr>
          <w:t xml:space="preserve"> </w:t>
        </w:r>
        <w:proofErr w:type="spellStart"/>
        <w:r w:rsidR="002F631F" w:rsidRPr="007E0DEA">
          <w:rPr>
            <w:rFonts w:ascii="Garamond" w:hAnsi="Garamond"/>
          </w:rPr>
          <w:t>figyelemmel</w:t>
        </w:r>
        <w:proofErr w:type="spellEnd"/>
        <w:r w:rsidR="002F631F" w:rsidRPr="007E0DEA">
          <w:rPr>
            <w:rFonts w:ascii="Garamond" w:hAnsi="Garamond"/>
          </w:rPr>
          <w:t xml:space="preserve"> </w:t>
        </w:r>
        <w:proofErr w:type="spellStart"/>
        <w:r w:rsidR="002F631F" w:rsidRPr="007E0DEA">
          <w:rPr>
            <w:rFonts w:ascii="Garamond" w:hAnsi="Garamond"/>
          </w:rPr>
          <w:t>kell</w:t>
        </w:r>
        <w:proofErr w:type="spellEnd"/>
        <w:r w:rsidR="002F631F" w:rsidRPr="007E0DEA">
          <w:rPr>
            <w:rFonts w:ascii="Garamond" w:hAnsi="Garamond"/>
          </w:rPr>
          <w:t xml:space="preserve"> </w:t>
        </w:r>
        <w:proofErr w:type="spellStart"/>
        <w:r w:rsidR="002F631F" w:rsidRPr="007E0DEA">
          <w:rPr>
            <w:rFonts w:ascii="Garamond" w:hAnsi="Garamond"/>
          </w:rPr>
          <w:t>lenni</w:t>
        </w:r>
        <w:proofErr w:type="spellEnd"/>
        <w:r w:rsidR="002F631F" w:rsidRPr="007E0DEA">
          <w:rPr>
            <w:rFonts w:ascii="Garamond" w:hAnsi="Garamond"/>
          </w:rPr>
          <w:t xml:space="preserve"> a </w:t>
        </w:r>
        <w:proofErr w:type="spellStart"/>
        <w:r w:rsidR="002F631F" w:rsidRPr="007E0DEA">
          <w:rPr>
            <w:rFonts w:ascii="Garamond" w:hAnsi="Garamond"/>
          </w:rPr>
          <w:t>rendelkezésre</w:t>
        </w:r>
        <w:proofErr w:type="spellEnd"/>
        <w:r w:rsidR="002F631F" w:rsidRPr="007E0DEA">
          <w:rPr>
            <w:rFonts w:ascii="Garamond" w:hAnsi="Garamond"/>
          </w:rPr>
          <w:t xml:space="preserve"> </w:t>
        </w:r>
        <w:proofErr w:type="spellStart"/>
        <w:r w:rsidR="002F631F" w:rsidRPr="007E0DEA">
          <w:rPr>
            <w:rFonts w:ascii="Garamond" w:hAnsi="Garamond"/>
          </w:rPr>
          <w:t>álló</w:t>
        </w:r>
        <w:proofErr w:type="spellEnd"/>
        <w:r w:rsidR="002F631F" w:rsidRPr="007E0DEA">
          <w:rPr>
            <w:rFonts w:ascii="Garamond" w:hAnsi="Garamond"/>
          </w:rPr>
          <w:t xml:space="preserve"> </w:t>
        </w:r>
        <w:proofErr w:type="spellStart"/>
        <w:r w:rsidR="002F631F" w:rsidRPr="007E0DEA">
          <w:rPr>
            <w:rFonts w:ascii="Garamond" w:hAnsi="Garamond"/>
          </w:rPr>
          <w:t>fedezet</w:t>
        </w:r>
        <w:proofErr w:type="spellEnd"/>
        <w:r w:rsidR="002F631F" w:rsidRPr="007E0DEA">
          <w:rPr>
            <w:rFonts w:ascii="Garamond" w:hAnsi="Garamond"/>
          </w:rPr>
          <w:t xml:space="preserve"> </w:t>
        </w:r>
        <w:proofErr w:type="spellStart"/>
        <w:r w:rsidR="002F631F" w:rsidRPr="007E0DEA">
          <w:rPr>
            <w:rFonts w:ascii="Garamond" w:hAnsi="Garamond"/>
          </w:rPr>
          <w:t>mértékére</w:t>
        </w:r>
        <w:proofErr w:type="spellEnd"/>
        <w:r w:rsidR="002F631F" w:rsidRPr="007E0DEA">
          <w:rPr>
            <w:rFonts w:ascii="Garamond" w:hAnsi="Garamond"/>
          </w:rPr>
          <w:t xml:space="preserve">. </w:t>
        </w:r>
        <w:proofErr w:type="spellStart"/>
        <w:r w:rsidR="002F631F" w:rsidRPr="007E0DEA">
          <w:rPr>
            <w:rFonts w:ascii="Garamond" w:hAnsi="Garamond"/>
          </w:rPr>
          <w:t>Amennyiben</w:t>
        </w:r>
        <w:proofErr w:type="spellEnd"/>
        <w:r w:rsidR="002F631F" w:rsidRPr="007E0DEA">
          <w:rPr>
            <w:rFonts w:ascii="Garamond" w:hAnsi="Garamond"/>
          </w:rPr>
          <w:t xml:space="preserve"> </w:t>
        </w:r>
        <w:proofErr w:type="spellStart"/>
        <w:r w:rsidR="002F631F" w:rsidRPr="007E0DEA">
          <w:rPr>
            <w:rFonts w:ascii="Garamond" w:hAnsi="Garamond"/>
          </w:rPr>
          <w:t>az</w:t>
        </w:r>
        <w:proofErr w:type="spellEnd"/>
        <w:r w:rsidR="002F631F" w:rsidRPr="007E0DEA">
          <w:rPr>
            <w:rFonts w:ascii="Garamond" w:hAnsi="Garamond"/>
          </w:rPr>
          <w:t xml:space="preserve"> </w:t>
        </w:r>
        <w:proofErr w:type="spellStart"/>
        <w:r w:rsidR="002F631F" w:rsidRPr="007E0DEA">
          <w:rPr>
            <w:rFonts w:ascii="Garamond" w:hAnsi="Garamond"/>
          </w:rPr>
          <w:t>eljárásban</w:t>
        </w:r>
        <w:proofErr w:type="spellEnd"/>
        <w:r w:rsidR="002F631F" w:rsidRPr="007E0DEA">
          <w:rPr>
            <w:rFonts w:ascii="Garamond" w:hAnsi="Garamond"/>
          </w:rPr>
          <w:t xml:space="preserve"> a </w:t>
        </w:r>
        <w:proofErr w:type="spellStart"/>
        <w:r w:rsidR="002F631F" w:rsidRPr="007E0DEA">
          <w:rPr>
            <w:rFonts w:ascii="Garamond" w:hAnsi="Garamond"/>
          </w:rPr>
          <w:t>Kbt</w:t>
        </w:r>
        <w:proofErr w:type="spellEnd"/>
        <w:r w:rsidR="002F631F" w:rsidRPr="007E0DEA">
          <w:rPr>
            <w:rFonts w:ascii="Garamond" w:hAnsi="Garamond"/>
          </w:rPr>
          <w:t xml:space="preserve">. 81. § </w:t>
        </w:r>
        <w:r w:rsidR="002F631F">
          <w:rPr>
            <w:rFonts w:ascii="Garamond" w:hAnsi="Garamond"/>
          </w:rPr>
          <w:t>(4)-</w:t>
        </w:r>
        <w:r w:rsidR="002F631F" w:rsidRPr="007E0DEA">
          <w:rPr>
            <w:rFonts w:ascii="Garamond" w:hAnsi="Garamond"/>
          </w:rPr>
          <w:t xml:space="preserve">(5) </w:t>
        </w:r>
        <w:proofErr w:type="spellStart"/>
        <w:r w:rsidR="002F631F" w:rsidRPr="007E0DEA">
          <w:rPr>
            <w:rFonts w:ascii="Garamond" w:hAnsi="Garamond"/>
          </w:rPr>
          <w:t>bekezdése</w:t>
        </w:r>
        <w:proofErr w:type="spellEnd"/>
        <w:r w:rsidR="002F631F" w:rsidRPr="007E0DEA">
          <w:rPr>
            <w:rFonts w:ascii="Garamond" w:hAnsi="Garamond"/>
          </w:rPr>
          <w:t xml:space="preserve"> </w:t>
        </w:r>
        <w:proofErr w:type="spellStart"/>
        <w:r w:rsidR="002F631F" w:rsidRPr="007E0DEA">
          <w:rPr>
            <w:rFonts w:ascii="Garamond" w:hAnsi="Garamond"/>
          </w:rPr>
          <w:t>alkalmazásra</w:t>
        </w:r>
        <w:proofErr w:type="spellEnd"/>
        <w:r w:rsidR="002F631F">
          <w:rPr>
            <w:rFonts w:ascii="Garamond" w:hAnsi="Garamond"/>
          </w:rPr>
          <w:t xml:space="preserve"> </w:t>
        </w:r>
        <w:proofErr w:type="spellStart"/>
        <w:r w:rsidR="002F631F">
          <w:rPr>
            <w:rFonts w:ascii="Garamond" w:hAnsi="Garamond"/>
          </w:rPr>
          <w:t>kerül</w:t>
        </w:r>
        <w:proofErr w:type="spellEnd"/>
        <w:r w:rsidR="002F631F" w:rsidRPr="007E0DEA">
          <w:rPr>
            <w:rFonts w:ascii="Garamond" w:hAnsi="Garamond"/>
          </w:rPr>
          <w:t xml:space="preserve">, </w:t>
        </w:r>
        <w:proofErr w:type="spellStart"/>
        <w:r w:rsidR="002F631F" w:rsidRPr="007E0DEA">
          <w:rPr>
            <w:rFonts w:ascii="Garamond" w:hAnsi="Garamond"/>
          </w:rPr>
          <w:t>akkor</w:t>
        </w:r>
        <w:proofErr w:type="spellEnd"/>
        <w:r w:rsidR="002F631F" w:rsidRPr="007E0DEA">
          <w:rPr>
            <w:rFonts w:ascii="Garamond" w:hAnsi="Garamond"/>
          </w:rPr>
          <w:t xml:space="preserve"> </w:t>
        </w:r>
        <w:proofErr w:type="spellStart"/>
        <w:r w:rsidR="002F631F" w:rsidRPr="007E0DEA">
          <w:rPr>
            <w:rFonts w:ascii="Garamond" w:hAnsi="Garamond"/>
          </w:rPr>
          <w:t>az</w:t>
        </w:r>
        <w:proofErr w:type="spellEnd"/>
        <w:r w:rsidR="002F631F" w:rsidRPr="007E0DEA">
          <w:rPr>
            <w:rFonts w:ascii="Garamond" w:hAnsi="Garamond"/>
          </w:rPr>
          <w:t xml:space="preserve"> </w:t>
        </w:r>
        <w:proofErr w:type="spellStart"/>
        <w:r w:rsidR="002F631F" w:rsidRPr="007E0DEA">
          <w:rPr>
            <w:rFonts w:ascii="Garamond" w:hAnsi="Garamond"/>
          </w:rPr>
          <w:t>ajánlatok</w:t>
        </w:r>
        <w:proofErr w:type="spellEnd"/>
        <w:r w:rsidR="002F631F" w:rsidRPr="007E0DEA">
          <w:rPr>
            <w:rFonts w:ascii="Garamond" w:hAnsi="Garamond"/>
          </w:rPr>
          <w:t xml:space="preserve"> </w:t>
        </w:r>
        <w:proofErr w:type="spellStart"/>
        <w:r w:rsidR="002F631F" w:rsidRPr="007E0DEA">
          <w:rPr>
            <w:rFonts w:ascii="Garamond" w:hAnsi="Garamond"/>
          </w:rPr>
          <w:t>értékelése</w:t>
        </w:r>
        <w:proofErr w:type="spellEnd"/>
        <w:r w:rsidR="002F631F" w:rsidRPr="007E0DEA">
          <w:rPr>
            <w:rFonts w:ascii="Garamond" w:hAnsi="Garamond"/>
          </w:rPr>
          <w:t xml:space="preserve"> </w:t>
        </w:r>
        <w:proofErr w:type="spellStart"/>
        <w:r w:rsidR="002F631F" w:rsidRPr="007E0DEA">
          <w:rPr>
            <w:rFonts w:ascii="Garamond" w:hAnsi="Garamond"/>
          </w:rPr>
          <w:t>megelőzi</w:t>
        </w:r>
        <w:proofErr w:type="spellEnd"/>
        <w:r w:rsidR="002F631F" w:rsidRPr="007E0DEA">
          <w:rPr>
            <w:rFonts w:ascii="Garamond" w:hAnsi="Garamond"/>
          </w:rPr>
          <w:t xml:space="preserve"> </w:t>
        </w:r>
        <w:proofErr w:type="spellStart"/>
        <w:r w:rsidR="002F631F" w:rsidRPr="007E0DEA">
          <w:rPr>
            <w:rFonts w:ascii="Garamond" w:hAnsi="Garamond"/>
          </w:rPr>
          <w:t>azok</w:t>
        </w:r>
        <w:proofErr w:type="spellEnd"/>
        <w:r w:rsidR="002F631F" w:rsidRPr="007E0DEA">
          <w:rPr>
            <w:rFonts w:ascii="Garamond" w:hAnsi="Garamond"/>
          </w:rPr>
          <w:t xml:space="preserve"> </w:t>
        </w:r>
        <w:proofErr w:type="spellStart"/>
        <w:r w:rsidR="002F631F" w:rsidRPr="007E0DEA">
          <w:rPr>
            <w:rFonts w:ascii="Garamond" w:hAnsi="Garamond"/>
          </w:rPr>
          <w:t>bírálatát</w:t>
        </w:r>
        <w:proofErr w:type="spellEnd"/>
        <w:r w:rsidR="002F631F" w:rsidRPr="007E0DEA">
          <w:rPr>
            <w:rFonts w:ascii="Garamond" w:hAnsi="Garamond"/>
          </w:rPr>
          <w:t>.</w:t>
        </w:r>
      </w:ins>
      <w:del w:id="1054" w:author="Trombitásné Dr. Domján Bernadett" w:date="2025-12-10T15:19:00Z" w16du:dateUtc="2025-12-10T14:19:00Z">
        <w:r w:rsidRPr="00675DD0" w:rsidDel="002F631F">
          <w:rPr>
            <w:rFonts w:ascii="Garamond" w:hAnsi="Garamond"/>
            <w:sz w:val="24"/>
            <w:szCs w:val="24"/>
            <w:lang w:val="hu-HU"/>
          </w:rPr>
          <w:delText xml:space="preserve">bírálóbizottság mindenekelőtt megállapítja, hogy a beérkezett ajánlatok közül melyek érvénytelenek és melyek érvényesek. Ezt követően a bírálóbizottság – a közbeszerzési dokumentumokban meghatározott értékelési szempontok alapján – elvégzi az érvényes ajánlatok értékelését és az értékelés eredménye alapján rangsorolja az ajánlatokat, továbbá javaslatot tesz a nyertes ajánlattevő és eshetőlegesen a második legkedvezőbb ajánlattevő személyére. A javaslat </w:delText>
        </w:r>
        <w:r w:rsidRPr="00675DD0" w:rsidDel="002F631F">
          <w:rPr>
            <w:rFonts w:ascii="Garamond" w:hAnsi="Garamond"/>
            <w:sz w:val="24"/>
            <w:szCs w:val="24"/>
            <w:lang w:val="hu-HU"/>
          </w:rPr>
          <w:lastRenderedPageBreak/>
          <w:delText xml:space="preserve">megtételekor minden esetben figyelemmel kell lenni a rendelkezésre álló fedezet mértékére. </w:delText>
        </w:r>
        <w:r w:rsidR="00D71F45" w:rsidRPr="00675DD0" w:rsidDel="002F631F">
          <w:rPr>
            <w:rFonts w:ascii="Garamond" w:hAnsi="Garamond"/>
            <w:sz w:val="24"/>
            <w:szCs w:val="24"/>
            <w:lang w:val="hu-HU"/>
          </w:rPr>
          <w:delText xml:space="preserve">Amennyiben az eljárásban a Kbt. 81. § (5) bekezdése szerinti fordított bírálat kerül alkalmazásra, akkor az ajánlatok értékelése megelőzi azok bírálatát. </w:delText>
        </w:r>
      </w:del>
    </w:p>
    <w:p w14:paraId="1DB7EC00" w14:textId="77777777"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 xml:space="preserve">A bírálóbizottság által kialakított szakvéleményt a bírálóbizottság elnöke írásbeli szakvéleményként és döntési javaslatként haladéktalanul a </w:t>
      </w:r>
      <w:r w:rsidR="005202F2" w:rsidRPr="00675DD0">
        <w:rPr>
          <w:rFonts w:ascii="Garamond" w:hAnsi="Garamond"/>
          <w:sz w:val="24"/>
          <w:szCs w:val="24"/>
          <w:lang w:val="hu-HU"/>
        </w:rPr>
        <w:t>Társulás Elnöke</w:t>
      </w:r>
      <w:r w:rsidRPr="00675DD0">
        <w:rPr>
          <w:rFonts w:ascii="Garamond" w:hAnsi="Garamond"/>
          <w:sz w:val="24"/>
          <w:szCs w:val="24"/>
          <w:lang w:val="hu-HU"/>
        </w:rPr>
        <w:t xml:space="preserve"> elé terjeszti.</w:t>
      </w:r>
    </w:p>
    <w:p w14:paraId="33E58B0D" w14:textId="00C87918" w:rsidR="0048377A"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A bírálóbizottság ülésén a bírálóbizottság és az eljáró munkacsoport tagjai, valamint a jegyző lehetnek jelen.</w:t>
      </w:r>
    </w:p>
    <w:p w14:paraId="08143D67" w14:textId="5DAB6D04"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A bírálóbizottság üléseit az elnök – akadályoztatása esetén az általa meg</w:t>
      </w:r>
      <w:ins w:id="1055" w:author="Trombitásné Dr. Domján Bernadett" w:date="2025-12-10T15:20:00Z" w16du:dateUtc="2025-12-10T14:20:00Z">
        <w:r w:rsidR="004035CF">
          <w:rPr>
            <w:rFonts w:ascii="Garamond" w:hAnsi="Garamond"/>
            <w:sz w:val="24"/>
            <w:szCs w:val="24"/>
            <w:lang w:val="hu-HU"/>
          </w:rPr>
          <w:t>bíz</w:t>
        </w:r>
      </w:ins>
      <w:del w:id="1056" w:author="Trombitásné Dr. Domján Bernadett" w:date="2025-12-10T15:20:00Z" w16du:dateUtc="2025-12-10T14:20:00Z">
        <w:r w:rsidRPr="00675DD0" w:rsidDel="004035CF">
          <w:rPr>
            <w:rFonts w:ascii="Garamond" w:hAnsi="Garamond"/>
            <w:sz w:val="24"/>
            <w:szCs w:val="24"/>
            <w:lang w:val="hu-HU"/>
          </w:rPr>
          <w:delText>hatalmaz</w:delText>
        </w:r>
      </w:del>
      <w:r w:rsidRPr="00675DD0">
        <w:rPr>
          <w:rFonts w:ascii="Garamond" w:hAnsi="Garamond"/>
          <w:sz w:val="24"/>
          <w:szCs w:val="24"/>
          <w:lang w:val="hu-HU"/>
        </w:rPr>
        <w:t>ott bírálóbizottsági tag – vezeti.</w:t>
      </w:r>
    </w:p>
    <w:p w14:paraId="0B845D6E" w14:textId="77777777"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A bírálóbizottság határozatképes, ha a tagok több mint fele jelen van, és a tagok között biztosítva van az előírt négyféle szakértelem. Szavazategyenlőség esetén az elnök szavazata dönt.</w:t>
      </w:r>
    </w:p>
    <w:p w14:paraId="70010399" w14:textId="77777777"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A bírálóbizottság döntéseit határozatba foglalja. A határozatokat eljárásonként folyamatos sorszámozással kell ellátni. A határozatok jelölése a következő: az eljáró bírálóbizottság [a határozat sorszáma/évszám (hónap (római szám), nap (arab szám))] számú határozata.</w:t>
      </w:r>
    </w:p>
    <w:p w14:paraId="71F3FF16" w14:textId="77777777"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Minden szavazati joggal rendelkező bírálóbizottsági tagot egy szavazat illet meg.</w:t>
      </w:r>
    </w:p>
    <w:p w14:paraId="388DEE99" w14:textId="7FC44EB8" w:rsidR="0048377A" w:rsidRPr="00675DD0" w:rsidRDefault="0048377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 xml:space="preserve">Amennyiben bármelyik bírálóbizottsági tag vagy meghívott személy a bírálóbizottság eljárása során szabálytalanságot vagy összeférhetetlenséget észlel, azt a bírálóbizottság elnökén keresztül haladéktalanul köteles jelezni a </w:t>
      </w:r>
      <w:r w:rsidR="009765A4" w:rsidRPr="00675DD0">
        <w:rPr>
          <w:rFonts w:ascii="Garamond" w:hAnsi="Garamond"/>
          <w:sz w:val="24"/>
          <w:szCs w:val="24"/>
          <w:lang w:val="hu-HU"/>
        </w:rPr>
        <w:t>Társulás Elnökének</w:t>
      </w:r>
      <w:r w:rsidRPr="00675DD0">
        <w:rPr>
          <w:rFonts w:ascii="Garamond" w:hAnsi="Garamond"/>
          <w:sz w:val="24"/>
          <w:szCs w:val="24"/>
          <w:lang w:val="hu-HU"/>
        </w:rPr>
        <w:t xml:space="preserve">, a bírálóbizottság elnöke esetében közvetlenül a </w:t>
      </w:r>
      <w:r w:rsidR="00B51A72" w:rsidRPr="00675DD0">
        <w:rPr>
          <w:rFonts w:ascii="Garamond" w:hAnsi="Garamond"/>
          <w:sz w:val="24"/>
          <w:szCs w:val="24"/>
          <w:lang w:val="hu-HU"/>
        </w:rPr>
        <w:t>Társulás Elnöké</w:t>
      </w:r>
      <w:r w:rsidRPr="00675DD0">
        <w:rPr>
          <w:rFonts w:ascii="Garamond" w:hAnsi="Garamond"/>
          <w:sz w:val="24"/>
          <w:szCs w:val="24"/>
          <w:lang w:val="hu-HU"/>
        </w:rPr>
        <w:t>nek.</w:t>
      </w:r>
    </w:p>
    <w:p w14:paraId="290CE228" w14:textId="57ADFE51" w:rsidR="000276BA" w:rsidRPr="00675DD0" w:rsidRDefault="000276BA" w:rsidP="00EB18B8">
      <w:pPr>
        <w:widowControl/>
        <w:numPr>
          <w:ilvl w:val="1"/>
          <w:numId w:val="20"/>
        </w:numPr>
        <w:tabs>
          <w:tab w:val="left" w:pos="9214"/>
        </w:tabs>
        <w:spacing w:before="120"/>
        <w:ind w:right="1396"/>
        <w:jc w:val="both"/>
        <w:rPr>
          <w:rFonts w:ascii="Garamond" w:hAnsi="Garamond"/>
          <w:sz w:val="24"/>
          <w:szCs w:val="24"/>
          <w:lang w:val="hu-HU"/>
        </w:rPr>
      </w:pPr>
      <w:r w:rsidRPr="00675DD0">
        <w:rPr>
          <w:rFonts w:ascii="Garamond" w:hAnsi="Garamond"/>
          <w:sz w:val="24"/>
          <w:szCs w:val="24"/>
          <w:lang w:val="hu-HU"/>
        </w:rPr>
        <w:t xml:space="preserve">A bírálóbizottsági tagoknak a közbeszerzési eljárással kapcsolatos írásba foglalt különvéleményét </w:t>
      </w:r>
      <w:ins w:id="1057" w:author="Trombitásné Dr. Domján Bernadett" w:date="2025-12-10T14:50:00Z" w16du:dateUtc="2025-12-10T13:50:00Z">
        <w:r w:rsidR="00FD139D">
          <w:rPr>
            <w:rFonts w:ascii="Garamond" w:hAnsi="Garamond"/>
            <w:sz w:val="24"/>
            <w:szCs w:val="24"/>
            <w:lang w:val="hu-HU"/>
          </w:rPr>
          <w:t xml:space="preserve">és/vagy </w:t>
        </w:r>
      </w:ins>
      <w:del w:id="1058" w:author="Trombitásné Dr. Domján Bernadett" w:date="2025-12-10T14:50:00Z" w16du:dateUtc="2025-12-10T13:50:00Z">
        <w:r w:rsidRPr="00675DD0" w:rsidDel="00FD139D">
          <w:rPr>
            <w:rFonts w:ascii="Garamond" w:hAnsi="Garamond"/>
            <w:sz w:val="24"/>
            <w:szCs w:val="24"/>
            <w:lang w:val="hu-HU"/>
          </w:rPr>
          <w:delText xml:space="preserve">csatolni kell a bírálóbizottság üléséről készült jegyzőkönyvhöz. A jegyzőkönyvhöz csatolni kell továbbá </w:delText>
        </w:r>
      </w:del>
      <w:del w:id="1059" w:author="Trombitásné Dr. Domján Bernadett" w:date="2025-12-10T14:51:00Z" w16du:dateUtc="2025-12-10T13:51:00Z">
        <w:r w:rsidRPr="00675DD0" w:rsidDel="00FD139D">
          <w:rPr>
            <w:rFonts w:ascii="Garamond" w:hAnsi="Garamond"/>
            <w:sz w:val="24"/>
            <w:szCs w:val="24"/>
            <w:lang w:val="hu-HU"/>
          </w:rPr>
          <w:delText>a bírálóbizottság tagjainak a</w:delText>
        </w:r>
      </w:del>
      <w:r w:rsidRPr="00675DD0">
        <w:rPr>
          <w:rFonts w:ascii="Garamond" w:hAnsi="Garamond"/>
          <w:sz w:val="24"/>
          <w:szCs w:val="24"/>
          <w:lang w:val="hu-HU"/>
        </w:rPr>
        <w:t xml:space="preserve"> szakmai indokolással ellátott bírálati lapját</w:t>
      </w:r>
      <w:ins w:id="1060" w:author="Trombitásné Dr. Domján Bernadett" w:date="2025-12-10T14:51:00Z" w16du:dateUtc="2025-12-10T13:51:00Z">
        <w:r w:rsidR="00FD139D">
          <w:rPr>
            <w:rFonts w:ascii="Garamond" w:hAnsi="Garamond"/>
            <w:sz w:val="24"/>
            <w:szCs w:val="24"/>
            <w:lang w:val="hu-HU"/>
          </w:rPr>
          <w:t xml:space="preserve"> -</w:t>
        </w:r>
      </w:ins>
      <w:del w:id="1061" w:author="Trombitásné Dr. Domján Bernadett" w:date="2025-12-10T14:51:00Z" w16du:dateUtc="2025-12-10T13:51:00Z">
        <w:r w:rsidRPr="00675DD0" w:rsidDel="00FD139D">
          <w:rPr>
            <w:rFonts w:ascii="Garamond" w:hAnsi="Garamond"/>
            <w:sz w:val="24"/>
            <w:szCs w:val="24"/>
            <w:lang w:val="hu-HU"/>
          </w:rPr>
          <w:delText>,</w:delText>
        </w:r>
      </w:del>
      <w:r w:rsidRPr="00675DD0">
        <w:rPr>
          <w:rFonts w:ascii="Garamond" w:hAnsi="Garamond"/>
          <w:sz w:val="24"/>
          <w:szCs w:val="24"/>
          <w:lang w:val="hu-HU"/>
        </w:rPr>
        <w:t xml:space="preserve"> amennyiben ezek alkalmazására sor kerül</w:t>
      </w:r>
      <w:ins w:id="1062" w:author="Trombitásné Dr. Domján Bernadett" w:date="2025-12-10T14:51:00Z" w16du:dateUtc="2025-12-10T13:51:00Z">
        <w:r w:rsidR="00FD139D">
          <w:rPr>
            <w:rFonts w:ascii="Garamond" w:hAnsi="Garamond"/>
            <w:sz w:val="24"/>
            <w:szCs w:val="24"/>
            <w:lang w:val="hu-HU"/>
          </w:rPr>
          <w:t xml:space="preserve"> - </w:t>
        </w:r>
        <w:r w:rsidR="00FD139D" w:rsidRPr="00675DD0">
          <w:rPr>
            <w:rFonts w:ascii="Garamond" w:hAnsi="Garamond"/>
            <w:sz w:val="24"/>
            <w:szCs w:val="24"/>
            <w:lang w:val="hu-HU"/>
          </w:rPr>
          <w:t>csatolni kell a bírálóbizottság üléséről készült jegyzőkönyvhöz</w:t>
        </w:r>
      </w:ins>
      <w:r w:rsidRPr="00675DD0">
        <w:rPr>
          <w:rFonts w:ascii="Garamond" w:hAnsi="Garamond"/>
          <w:sz w:val="24"/>
          <w:szCs w:val="24"/>
          <w:lang w:val="hu-HU"/>
        </w:rPr>
        <w:t>.</w:t>
      </w:r>
    </w:p>
    <w:p w14:paraId="6505A2A7" w14:textId="77777777" w:rsidR="000276BA" w:rsidRPr="00675DD0" w:rsidRDefault="000276BA" w:rsidP="000276BA">
      <w:pPr>
        <w:widowControl/>
        <w:tabs>
          <w:tab w:val="left" w:pos="9214"/>
        </w:tabs>
        <w:spacing w:before="120"/>
        <w:ind w:left="838" w:right="1396"/>
        <w:jc w:val="both"/>
        <w:rPr>
          <w:rFonts w:ascii="Garamond" w:hAnsi="Garamond"/>
          <w:sz w:val="24"/>
          <w:szCs w:val="24"/>
          <w:lang w:val="hu-HU"/>
        </w:rPr>
      </w:pPr>
    </w:p>
    <w:p w14:paraId="3B68EC73" w14:textId="77777777" w:rsidR="006B46A0" w:rsidRPr="00675DD0" w:rsidRDefault="00162C6A">
      <w:pPr>
        <w:pStyle w:val="Cmsor2"/>
        <w:ind w:left="2898"/>
        <w:rPr>
          <w:i w:val="0"/>
          <w:sz w:val="24"/>
          <w:szCs w:val="24"/>
          <w:lang w:val="hu-HU"/>
        </w:rPr>
      </w:pPr>
      <w:bookmarkStart w:id="1063" w:name="_bookmark10"/>
      <w:bookmarkEnd w:id="1063"/>
      <w:r w:rsidRPr="00675DD0">
        <w:rPr>
          <w:spacing w:val="-1"/>
          <w:sz w:val="24"/>
          <w:szCs w:val="24"/>
          <w:lang w:val="hu-HU"/>
        </w:rPr>
        <w:t>Döntés,</w:t>
      </w:r>
      <w:r w:rsidRPr="00675DD0">
        <w:rPr>
          <w:spacing w:val="-17"/>
          <w:sz w:val="24"/>
          <w:szCs w:val="24"/>
          <w:lang w:val="hu-HU"/>
        </w:rPr>
        <w:t xml:space="preserve"> </w:t>
      </w:r>
      <w:r w:rsidRPr="00675DD0">
        <w:rPr>
          <w:spacing w:val="-1"/>
          <w:sz w:val="24"/>
          <w:szCs w:val="24"/>
          <w:lang w:val="hu-HU"/>
        </w:rPr>
        <w:t>eredményhirdetés,</w:t>
      </w:r>
      <w:r w:rsidRPr="00675DD0">
        <w:rPr>
          <w:spacing w:val="-17"/>
          <w:sz w:val="24"/>
          <w:szCs w:val="24"/>
          <w:lang w:val="hu-HU"/>
        </w:rPr>
        <w:t xml:space="preserve"> </w:t>
      </w:r>
      <w:r w:rsidRPr="00675DD0">
        <w:rPr>
          <w:spacing w:val="-1"/>
          <w:sz w:val="24"/>
          <w:szCs w:val="24"/>
          <w:lang w:val="hu-HU"/>
        </w:rPr>
        <w:t>szerződéskötés</w:t>
      </w:r>
    </w:p>
    <w:p w14:paraId="4343DA75" w14:textId="40FD3568" w:rsidR="006B46A0" w:rsidRPr="00675DD0" w:rsidRDefault="00162C6A">
      <w:pPr>
        <w:pStyle w:val="Szvegtrzs"/>
        <w:numPr>
          <w:ilvl w:val="1"/>
          <w:numId w:val="20"/>
        </w:numPr>
        <w:tabs>
          <w:tab w:val="left" w:pos="827"/>
        </w:tabs>
        <w:spacing w:before="121"/>
        <w:ind w:right="1413" w:hanging="360"/>
        <w:jc w:val="both"/>
        <w:rPr>
          <w:lang w:val="hu-HU"/>
        </w:rPr>
      </w:pPr>
      <w:r w:rsidRPr="00675DD0">
        <w:rPr>
          <w:rFonts w:cs="Garamond"/>
          <w:lang w:val="hu-HU"/>
        </w:rPr>
        <w:t>A</w:t>
      </w:r>
      <w:r w:rsidRPr="00675DD0">
        <w:rPr>
          <w:rFonts w:cs="Garamond"/>
          <w:spacing w:val="12"/>
          <w:lang w:val="hu-HU"/>
        </w:rPr>
        <w:t xml:space="preserve"> </w:t>
      </w:r>
      <w:r w:rsidR="008C4ECE" w:rsidRPr="00675DD0">
        <w:rPr>
          <w:spacing w:val="-1"/>
          <w:lang w:val="hu-HU"/>
        </w:rPr>
        <w:t>Társulás Elnöke</w:t>
      </w:r>
      <w:r w:rsidRPr="00675DD0">
        <w:rPr>
          <w:spacing w:val="14"/>
          <w:lang w:val="hu-HU"/>
        </w:rPr>
        <w:t xml:space="preserve"> </w:t>
      </w:r>
      <w:r w:rsidRPr="00675DD0">
        <w:rPr>
          <w:rFonts w:cs="Garamond"/>
          <w:lang w:val="hu-HU"/>
        </w:rPr>
        <w:t>a</w:t>
      </w:r>
      <w:r w:rsidRPr="00675DD0">
        <w:rPr>
          <w:rFonts w:cs="Garamond"/>
          <w:spacing w:val="10"/>
          <w:lang w:val="hu-HU"/>
        </w:rPr>
        <w:t xml:space="preserve"> </w:t>
      </w:r>
      <w:r w:rsidRPr="00675DD0">
        <w:rPr>
          <w:spacing w:val="-1"/>
          <w:lang w:val="hu-HU"/>
        </w:rPr>
        <w:t>bírálóbizottsági</w:t>
      </w:r>
      <w:r w:rsidRPr="00675DD0">
        <w:rPr>
          <w:spacing w:val="10"/>
          <w:lang w:val="hu-HU"/>
        </w:rPr>
        <w:t xml:space="preserve"> </w:t>
      </w:r>
      <w:r w:rsidR="00B00E81" w:rsidRPr="00675DD0">
        <w:rPr>
          <w:lang w:val="hu-HU"/>
        </w:rPr>
        <w:t xml:space="preserve">szakvélemény és döntési javaslat alapján dönt </w:t>
      </w:r>
      <w:ins w:id="1064" w:author="Trombitásné Dr. Domján Bernadett" w:date="2025-12-10T15:21:00Z" w16du:dateUtc="2025-12-10T14:21:00Z">
        <w:r w:rsidR="007F691D" w:rsidRPr="007E0DEA">
          <w:t>a</w:t>
        </w:r>
        <w:r w:rsidR="007F691D">
          <w:t xml:space="preserve"> </w:t>
        </w:r>
        <w:proofErr w:type="spellStart"/>
        <w:r w:rsidR="007F691D">
          <w:t>bírálat</w:t>
        </w:r>
        <w:proofErr w:type="spellEnd"/>
        <w:r w:rsidR="007F691D">
          <w:t xml:space="preserve"> </w:t>
        </w:r>
        <w:proofErr w:type="spellStart"/>
        <w:r w:rsidR="007F691D">
          <w:t>alá</w:t>
        </w:r>
        <w:proofErr w:type="spellEnd"/>
        <w:r w:rsidR="007F691D">
          <w:t xml:space="preserve"> </w:t>
        </w:r>
        <w:proofErr w:type="spellStart"/>
        <w:r w:rsidR="007F691D">
          <w:t>vont</w:t>
        </w:r>
        <w:proofErr w:type="spellEnd"/>
        <w:r w:rsidR="007F691D">
          <w:t xml:space="preserve"> </w:t>
        </w:r>
        <w:proofErr w:type="spellStart"/>
        <w:r w:rsidR="007F691D">
          <w:t>ajánlatok</w:t>
        </w:r>
        <w:proofErr w:type="spellEnd"/>
        <w:r w:rsidR="007F691D">
          <w:t xml:space="preserve"> </w:t>
        </w:r>
        <w:proofErr w:type="spellStart"/>
        <w:r w:rsidR="007F691D">
          <w:t>érvényességéről</w:t>
        </w:r>
        <w:proofErr w:type="spellEnd"/>
        <w:r w:rsidR="007F691D">
          <w:t xml:space="preserve"> </w:t>
        </w:r>
        <w:proofErr w:type="spellStart"/>
        <w:r w:rsidR="007F691D">
          <w:t>vagy</w:t>
        </w:r>
        <w:proofErr w:type="spellEnd"/>
        <w:r w:rsidR="007F691D">
          <w:t xml:space="preserve"> </w:t>
        </w:r>
        <w:proofErr w:type="spellStart"/>
        <w:r w:rsidR="007F691D">
          <w:t>érvénytelenségéről</w:t>
        </w:r>
        <w:proofErr w:type="spellEnd"/>
        <w:r w:rsidR="007F691D">
          <w:t xml:space="preserve"> és </w:t>
        </w:r>
      </w:ins>
      <w:r w:rsidR="00B00E81" w:rsidRPr="00675DD0">
        <w:rPr>
          <w:lang w:val="hu-HU"/>
        </w:rPr>
        <w:t xml:space="preserve">az eljárás eredményességéről, illetőleg </w:t>
      </w:r>
      <w:proofErr w:type="spellStart"/>
      <w:r w:rsidR="00B00E81" w:rsidRPr="00675DD0">
        <w:rPr>
          <w:lang w:val="hu-HU"/>
        </w:rPr>
        <w:t>eredménytelenségéről</w:t>
      </w:r>
      <w:proofErr w:type="spellEnd"/>
      <w:r w:rsidR="00B00E81" w:rsidRPr="00675DD0">
        <w:rPr>
          <w:lang w:val="hu-HU"/>
        </w:rPr>
        <w:t xml:space="preserve">. Ennek keretében megállapítja a nyertes ajánlattevőt és esetlegesen a második legkedvezőbb ajánlattevőt. </w:t>
      </w:r>
      <w:r w:rsidRPr="00675DD0">
        <w:rPr>
          <w:lang w:val="hu-HU"/>
        </w:rPr>
        <w:t xml:space="preserve"> </w:t>
      </w:r>
    </w:p>
    <w:p w14:paraId="54AABB9D" w14:textId="7C2F5CF0" w:rsidR="006B46A0" w:rsidRPr="00675DD0" w:rsidRDefault="00162C6A">
      <w:pPr>
        <w:pStyle w:val="Szvegtrzs"/>
        <w:numPr>
          <w:ilvl w:val="1"/>
          <w:numId w:val="20"/>
        </w:numPr>
        <w:tabs>
          <w:tab w:val="left" w:pos="827"/>
        </w:tabs>
        <w:spacing w:before="77"/>
        <w:ind w:right="1413" w:hanging="360"/>
        <w:jc w:val="both"/>
        <w:rPr>
          <w:lang w:val="hu-HU"/>
        </w:rPr>
      </w:pPr>
      <w:r w:rsidRPr="00675DD0">
        <w:rPr>
          <w:lang w:val="hu-HU"/>
        </w:rPr>
        <w:t>A</w:t>
      </w:r>
      <w:r w:rsidRPr="00675DD0">
        <w:rPr>
          <w:spacing w:val="46"/>
          <w:lang w:val="hu-HU"/>
        </w:rPr>
        <w:t xml:space="preserve"> </w:t>
      </w:r>
      <w:r w:rsidRPr="00675DD0">
        <w:rPr>
          <w:spacing w:val="-1"/>
          <w:lang w:val="hu-HU"/>
        </w:rPr>
        <w:t>Társulás</w:t>
      </w:r>
      <w:r w:rsidRPr="00675DD0">
        <w:rPr>
          <w:spacing w:val="44"/>
          <w:lang w:val="hu-HU"/>
        </w:rPr>
        <w:t xml:space="preserve"> </w:t>
      </w:r>
      <w:r w:rsidRPr="00675DD0">
        <w:rPr>
          <w:lang w:val="hu-HU"/>
        </w:rPr>
        <w:t>Szervezeti</w:t>
      </w:r>
      <w:r w:rsidRPr="00675DD0">
        <w:rPr>
          <w:spacing w:val="45"/>
          <w:lang w:val="hu-HU"/>
        </w:rPr>
        <w:t xml:space="preserve"> </w:t>
      </w:r>
      <w:r w:rsidRPr="00675DD0">
        <w:rPr>
          <w:lang w:val="hu-HU"/>
        </w:rPr>
        <w:t>és</w:t>
      </w:r>
      <w:r w:rsidRPr="00675DD0">
        <w:rPr>
          <w:spacing w:val="44"/>
          <w:lang w:val="hu-HU"/>
        </w:rPr>
        <w:t xml:space="preserve"> </w:t>
      </w:r>
      <w:r w:rsidRPr="00675DD0">
        <w:rPr>
          <w:spacing w:val="-1"/>
          <w:lang w:val="hu-HU"/>
        </w:rPr>
        <w:t>Működési</w:t>
      </w:r>
      <w:r w:rsidRPr="00675DD0">
        <w:rPr>
          <w:spacing w:val="45"/>
          <w:lang w:val="hu-HU"/>
        </w:rPr>
        <w:t xml:space="preserve"> </w:t>
      </w:r>
      <w:r w:rsidRPr="00675DD0">
        <w:rPr>
          <w:spacing w:val="-1"/>
          <w:lang w:val="hu-HU"/>
        </w:rPr>
        <w:t>Szabályzatában</w:t>
      </w:r>
      <w:r w:rsidRPr="00675DD0">
        <w:rPr>
          <w:spacing w:val="45"/>
          <w:lang w:val="hu-HU"/>
        </w:rPr>
        <w:t xml:space="preserve"> </w:t>
      </w:r>
      <w:r w:rsidRPr="00675DD0">
        <w:rPr>
          <w:lang w:val="hu-HU"/>
        </w:rPr>
        <w:t>meghatározott</w:t>
      </w:r>
      <w:r w:rsidRPr="00675DD0">
        <w:rPr>
          <w:spacing w:val="44"/>
          <w:lang w:val="hu-HU"/>
        </w:rPr>
        <w:t xml:space="preserve"> </w:t>
      </w:r>
      <w:r w:rsidRPr="00675DD0">
        <w:rPr>
          <w:spacing w:val="-1"/>
          <w:lang w:val="hu-HU"/>
        </w:rPr>
        <w:t>esetekben</w:t>
      </w:r>
      <w:r w:rsidRPr="00675DD0">
        <w:rPr>
          <w:spacing w:val="46"/>
          <w:lang w:val="hu-HU"/>
        </w:rPr>
        <w:t xml:space="preserve"> </w:t>
      </w:r>
      <w:r w:rsidRPr="00675DD0">
        <w:rPr>
          <w:lang w:val="hu-HU"/>
        </w:rPr>
        <w:t>az</w:t>
      </w:r>
      <w:r w:rsidRPr="00675DD0">
        <w:rPr>
          <w:spacing w:val="46"/>
          <w:lang w:val="hu-HU"/>
        </w:rPr>
        <w:t xml:space="preserve"> </w:t>
      </w:r>
      <w:r w:rsidRPr="00675DD0">
        <w:rPr>
          <w:spacing w:val="-1"/>
          <w:lang w:val="hu-HU"/>
        </w:rPr>
        <w:t>eljárás</w:t>
      </w:r>
      <w:r w:rsidRPr="00675DD0">
        <w:rPr>
          <w:spacing w:val="65"/>
          <w:lang w:val="hu-HU"/>
        </w:rPr>
        <w:t xml:space="preserve"> </w:t>
      </w:r>
      <w:r w:rsidRPr="00675DD0">
        <w:rPr>
          <w:spacing w:val="-1"/>
          <w:lang w:val="hu-HU"/>
        </w:rPr>
        <w:t>eredményességét</w:t>
      </w:r>
      <w:r w:rsidRPr="00675DD0">
        <w:rPr>
          <w:spacing w:val="4"/>
          <w:lang w:val="hu-HU"/>
        </w:rPr>
        <w:t xml:space="preserve"> </w:t>
      </w:r>
      <w:r w:rsidRPr="00675DD0">
        <w:rPr>
          <w:spacing w:val="-1"/>
          <w:lang w:val="hu-HU"/>
        </w:rPr>
        <w:t>vagy</w:t>
      </w:r>
      <w:r w:rsidRPr="00675DD0">
        <w:rPr>
          <w:spacing w:val="3"/>
          <w:lang w:val="hu-HU"/>
        </w:rPr>
        <w:t xml:space="preserve"> </w:t>
      </w:r>
      <w:proofErr w:type="spellStart"/>
      <w:r w:rsidRPr="00675DD0">
        <w:rPr>
          <w:spacing w:val="-1"/>
          <w:lang w:val="hu-HU"/>
        </w:rPr>
        <w:t>eredménytelenségét</w:t>
      </w:r>
      <w:proofErr w:type="spellEnd"/>
      <w:r w:rsidRPr="00675DD0">
        <w:rPr>
          <w:spacing w:val="4"/>
          <w:lang w:val="hu-HU"/>
        </w:rPr>
        <w:t xml:space="preserve"> </w:t>
      </w:r>
      <w:r w:rsidRPr="00675DD0">
        <w:rPr>
          <w:spacing w:val="-1"/>
          <w:lang w:val="hu-HU"/>
        </w:rPr>
        <w:t>megállapító</w:t>
      </w:r>
      <w:r w:rsidRPr="00675DD0">
        <w:rPr>
          <w:spacing w:val="4"/>
          <w:lang w:val="hu-HU"/>
        </w:rPr>
        <w:t xml:space="preserve"> </w:t>
      </w:r>
      <w:r w:rsidRPr="00675DD0">
        <w:rPr>
          <w:lang w:val="hu-HU"/>
        </w:rPr>
        <w:t>döntés</w:t>
      </w:r>
      <w:r w:rsidRPr="00675DD0">
        <w:rPr>
          <w:spacing w:val="3"/>
          <w:lang w:val="hu-HU"/>
        </w:rPr>
        <w:t xml:space="preserve"> </w:t>
      </w:r>
      <w:r w:rsidRPr="00675DD0">
        <w:rPr>
          <w:lang w:val="hu-HU"/>
        </w:rPr>
        <w:t>a</w:t>
      </w:r>
      <w:r w:rsidRPr="00675DD0">
        <w:rPr>
          <w:spacing w:val="9"/>
          <w:lang w:val="hu-HU"/>
        </w:rPr>
        <w:t xml:space="preserve"> </w:t>
      </w:r>
      <w:r w:rsidRPr="00675DD0">
        <w:rPr>
          <w:spacing w:val="-1"/>
          <w:lang w:val="hu-HU"/>
        </w:rPr>
        <w:t>Társulási</w:t>
      </w:r>
      <w:r w:rsidRPr="00675DD0">
        <w:rPr>
          <w:spacing w:val="4"/>
          <w:lang w:val="hu-HU"/>
        </w:rPr>
        <w:t xml:space="preserve"> </w:t>
      </w:r>
      <w:r w:rsidRPr="00675DD0">
        <w:rPr>
          <w:spacing w:val="-1"/>
          <w:lang w:val="hu-HU"/>
        </w:rPr>
        <w:t>Tanács</w:t>
      </w:r>
      <w:r w:rsidRPr="00675DD0">
        <w:rPr>
          <w:spacing w:val="79"/>
          <w:lang w:val="hu-HU"/>
        </w:rPr>
        <w:t xml:space="preserve"> </w:t>
      </w:r>
      <w:r w:rsidRPr="00675DD0">
        <w:rPr>
          <w:spacing w:val="-1"/>
          <w:lang w:val="hu-HU"/>
        </w:rPr>
        <w:t>hatáskörébe</w:t>
      </w:r>
      <w:r w:rsidRPr="00675DD0">
        <w:rPr>
          <w:spacing w:val="5"/>
          <w:lang w:val="hu-HU"/>
        </w:rPr>
        <w:t xml:space="preserve"> </w:t>
      </w:r>
      <w:r w:rsidRPr="00675DD0">
        <w:rPr>
          <w:spacing w:val="-1"/>
          <w:lang w:val="hu-HU"/>
        </w:rPr>
        <w:t>tartozik.</w:t>
      </w:r>
      <w:r w:rsidRPr="00675DD0">
        <w:rPr>
          <w:spacing w:val="5"/>
          <w:lang w:val="hu-HU"/>
        </w:rPr>
        <w:t xml:space="preserve"> </w:t>
      </w:r>
      <w:r w:rsidRPr="00675DD0">
        <w:rPr>
          <w:spacing w:val="-1"/>
          <w:lang w:val="hu-HU"/>
        </w:rPr>
        <w:t>Ebben</w:t>
      </w:r>
      <w:r w:rsidRPr="00675DD0">
        <w:rPr>
          <w:spacing w:val="5"/>
          <w:lang w:val="hu-HU"/>
        </w:rPr>
        <w:t xml:space="preserve"> </w:t>
      </w:r>
      <w:r w:rsidRPr="00675DD0">
        <w:rPr>
          <w:lang w:val="hu-HU"/>
        </w:rPr>
        <w:t>az</w:t>
      </w:r>
      <w:r w:rsidRPr="00675DD0">
        <w:rPr>
          <w:spacing w:val="5"/>
          <w:lang w:val="hu-HU"/>
        </w:rPr>
        <w:t xml:space="preserve"> </w:t>
      </w:r>
      <w:r w:rsidRPr="00675DD0">
        <w:rPr>
          <w:lang w:val="hu-HU"/>
        </w:rPr>
        <w:t>esetben</w:t>
      </w:r>
      <w:r w:rsidRPr="00675DD0">
        <w:rPr>
          <w:spacing w:val="5"/>
          <w:lang w:val="hu-HU"/>
        </w:rPr>
        <w:t xml:space="preserve"> </w:t>
      </w:r>
      <w:r w:rsidRPr="00675DD0">
        <w:rPr>
          <w:lang w:val="hu-HU"/>
        </w:rPr>
        <w:t>a</w:t>
      </w:r>
      <w:r w:rsidRPr="00675DD0">
        <w:rPr>
          <w:spacing w:val="5"/>
          <w:lang w:val="hu-HU"/>
        </w:rPr>
        <w:t xml:space="preserve"> </w:t>
      </w:r>
      <w:r w:rsidRPr="00675DD0">
        <w:rPr>
          <w:spacing w:val="-1"/>
          <w:lang w:val="hu-HU"/>
        </w:rPr>
        <w:t>bírálóbizottság</w:t>
      </w:r>
      <w:r w:rsidRPr="00675DD0">
        <w:rPr>
          <w:spacing w:val="5"/>
          <w:lang w:val="hu-HU"/>
        </w:rPr>
        <w:t xml:space="preserve"> </w:t>
      </w:r>
      <w:r w:rsidRPr="00675DD0">
        <w:rPr>
          <w:lang w:val="hu-HU"/>
        </w:rPr>
        <w:t>által</w:t>
      </w:r>
      <w:r w:rsidRPr="00675DD0">
        <w:rPr>
          <w:spacing w:val="5"/>
          <w:lang w:val="hu-HU"/>
        </w:rPr>
        <w:t xml:space="preserve"> </w:t>
      </w:r>
      <w:r w:rsidRPr="00675DD0">
        <w:rPr>
          <w:lang w:val="hu-HU"/>
        </w:rPr>
        <w:t>elkészített</w:t>
      </w:r>
      <w:r w:rsidRPr="00675DD0">
        <w:rPr>
          <w:spacing w:val="4"/>
          <w:lang w:val="hu-HU"/>
        </w:rPr>
        <w:t xml:space="preserve"> </w:t>
      </w:r>
      <w:r w:rsidRPr="00675DD0">
        <w:rPr>
          <w:spacing w:val="-1"/>
          <w:lang w:val="hu-HU"/>
        </w:rPr>
        <w:t>szakvéleményt</w:t>
      </w:r>
      <w:r w:rsidRPr="00675DD0">
        <w:rPr>
          <w:spacing w:val="4"/>
          <w:lang w:val="hu-HU"/>
        </w:rPr>
        <w:t xml:space="preserve"> </w:t>
      </w:r>
      <w:r w:rsidRPr="00675DD0">
        <w:rPr>
          <w:lang w:val="hu-HU"/>
        </w:rPr>
        <w:t>és</w:t>
      </w:r>
      <w:r w:rsidRPr="00675DD0">
        <w:rPr>
          <w:spacing w:val="89"/>
          <w:lang w:val="hu-HU"/>
        </w:rPr>
        <w:t xml:space="preserve"> </w:t>
      </w:r>
      <w:r w:rsidRPr="00675DD0">
        <w:rPr>
          <w:spacing w:val="-1"/>
          <w:lang w:val="hu-HU"/>
        </w:rPr>
        <w:t>döntési javaslatot</w:t>
      </w:r>
      <w:r w:rsidRPr="00675DD0">
        <w:rPr>
          <w:spacing w:val="-2"/>
          <w:lang w:val="hu-HU"/>
        </w:rPr>
        <w:t xml:space="preserve"> </w:t>
      </w:r>
      <w:r w:rsidRPr="00675DD0">
        <w:rPr>
          <w:lang w:val="hu-HU"/>
        </w:rPr>
        <w:t>a</w:t>
      </w:r>
      <w:r w:rsidRPr="00675DD0">
        <w:rPr>
          <w:spacing w:val="1"/>
          <w:lang w:val="hu-HU"/>
        </w:rPr>
        <w:t xml:space="preserve"> </w:t>
      </w:r>
      <w:r w:rsidR="008C4ECE" w:rsidRPr="00675DD0">
        <w:rPr>
          <w:spacing w:val="-1"/>
          <w:lang w:val="hu-HU"/>
        </w:rPr>
        <w:t>Társulás Elnöke</w:t>
      </w:r>
      <w:r w:rsidRPr="00675DD0">
        <w:rPr>
          <w:lang w:val="hu-HU"/>
        </w:rPr>
        <w:t xml:space="preserve"> </w:t>
      </w:r>
      <w:r w:rsidRPr="00675DD0">
        <w:rPr>
          <w:spacing w:val="-1"/>
          <w:lang w:val="hu-HU"/>
        </w:rPr>
        <w:t xml:space="preserve">terjeszti </w:t>
      </w:r>
      <w:r w:rsidRPr="00675DD0">
        <w:rPr>
          <w:lang w:val="hu-HU"/>
        </w:rPr>
        <w:t>a</w:t>
      </w:r>
      <w:r w:rsidRPr="00675DD0">
        <w:rPr>
          <w:spacing w:val="1"/>
          <w:lang w:val="hu-HU"/>
        </w:rPr>
        <w:t xml:space="preserve"> </w:t>
      </w:r>
      <w:r w:rsidR="002B65FD" w:rsidRPr="00675DD0">
        <w:rPr>
          <w:spacing w:val="1"/>
          <w:lang w:val="hu-HU"/>
        </w:rPr>
        <w:t xml:space="preserve">Társulási </w:t>
      </w:r>
      <w:r w:rsidRPr="00675DD0">
        <w:rPr>
          <w:spacing w:val="-1"/>
          <w:lang w:val="hu-HU"/>
        </w:rPr>
        <w:t xml:space="preserve">Tanács </w:t>
      </w:r>
      <w:r w:rsidRPr="00675DD0">
        <w:rPr>
          <w:lang w:val="hu-HU"/>
        </w:rPr>
        <w:t>elé.</w:t>
      </w:r>
    </w:p>
    <w:p w14:paraId="34EC483C" w14:textId="052F06FA" w:rsidR="006B46A0" w:rsidRPr="00675DD0" w:rsidRDefault="00162C6A">
      <w:pPr>
        <w:pStyle w:val="Szvegtrzs"/>
        <w:numPr>
          <w:ilvl w:val="1"/>
          <w:numId w:val="20"/>
        </w:numPr>
        <w:tabs>
          <w:tab w:val="left" w:pos="827"/>
        </w:tabs>
        <w:spacing w:before="121"/>
        <w:ind w:right="1413" w:hanging="360"/>
        <w:jc w:val="both"/>
        <w:rPr>
          <w:lang w:val="hu-HU"/>
        </w:rPr>
      </w:pPr>
      <w:r w:rsidRPr="00675DD0">
        <w:rPr>
          <w:rFonts w:cs="Garamond"/>
          <w:lang w:val="hu-HU"/>
        </w:rPr>
        <w:t>A</w:t>
      </w:r>
      <w:r w:rsidRPr="00675DD0">
        <w:rPr>
          <w:rFonts w:cs="Garamond"/>
          <w:spacing w:val="7"/>
          <w:lang w:val="hu-HU"/>
        </w:rPr>
        <w:t xml:space="preserve"> </w:t>
      </w:r>
      <w:r w:rsidRPr="00675DD0">
        <w:rPr>
          <w:spacing w:val="-1"/>
          <w:lang w:val="hu-HU"/>
        </w:rPr>
        <w:t>Társulási</w:t>
      </w:r>
      <w:r w:rsidRPr="00675DD0">
        <w:rPr>
          <w:spacing w:val="7"/>
          <w:lang w:val="hu-HU"/>
        </w:rPr>
        <w:t xml:space="preserve"> </w:t>
      </w:r>
      <w:r w:rsidRPr="00675DD0">
        <w:rPr>
          <w:spacing w:val="-1"/>
          <w:lang w:val="hu-HU"/>
        </w:rPr>
        <w:t>Tanács</w:t>
      </w:r>
      <w:r w:rsidRPr="00675DD0">
        <w:rPr>
          <w:spacing w:val="6"/>
          <w:lang w:val="hu-HU"/>
        </w:rPr>
        <w:t xml:space="preserve"> </w:t>
      </w:r>
      <w:r w:rsidRPr="00675DD0">
        <w:rPr>
          <w:spacing w:val="-1"/>
          <w:lang w:val="hu-HU"/>
        </w:rPr>
        <w:t>Elnökének</w:t>
      </w:r>
      <w:r w:rsidRPr="00675DD0">
        <w:rPr>
          <w:spacing w:val="9"/>
          <w:lang w:val="hu-HU"/>
        </w:rPr>
        <w:t xml:space="preserve"> </w:t>
      </w:r>
      <w:r w:rsidRPr="00675DD0">
        <w:rPr>
          <w:spacing w:val="-1"/>
          <w:lang w:val="hu-HU"/>
        </w:rPr>
        <w:t>döntését</w:t>
      </w:r>
      <w:r w:rsidRPr="00675DD0">
        <w:rPr>
          <w:spacing w:val="7"/>
          <w:lang w:val="hu-HU"/>
        </w:rPr>
        <w:t xml:space="preserve"> </w:t>
      </w:r>
      <w:r w:rsidRPr="00675DD0">
        <w:rPr>
          <w:spacing w:val="-1"/>
          <w:lang w:val="hu-HU"/>
        </w:rPr>
        <w:t>követően</w:t>
      </w:r>
      <w:r w:rsidRPr="00675DD0">
        <w:rPr>
          <w:spacing w:val="4"/>
          <w:lang w:val="hu-HU"/>
        </w:rPr>
        <w:t xml:space="preserve"> </w:t>
      </w:r>
      <w:r w:rsidRPr="00675DD0">
        <w:rPr>
          <w:lang w:val="hu-HU"/>
        </w:rPr>
        <w:t>a</w:t>
      </w:r>
      <w:r w:rsidRPr="00675DD0">
        <w:rPr>
          <w:spacing w:val="5"/>
          <w:lang w:val="hu-HU"/>
        </w:rPr>
        <w:t xml:space="preserve"> </w:t>
      </w:r>
      <w:r w:rsidRPr="00675DD0">
        <w:rPr>
          <w:spacing w:val="-1"/>
          <w:lang w:val="hu-HU"/>
        </w:rPr>
        <w:t>közbeszerzési</w:t>
      </w:r>
      <w:r w:rsidRPr="00675DD0">
        <w:rPr>
          <w:spacing w:val="6"/>
          <w:lang w:val="hu-HU"/>
        </w:rPr>
        <w:t xml:space="preserve"> </w:t>
      </w:r>
      <w:r w:rsidR="0018629A" w:rsidRPr="00675DD0">
        <w:rPr>
          <w:spacing w:val="-1"/>
          <w:lang w:val="hu-HU"/>
        </w:rPr>
        <w:t>referens</w:t>
      </w:r>
      <w:r w:rsidR="0018629A" w:rsidRPr="00675DD0">
        <w:rPr>
          <w:spacing w:val="6"/>
          <w:lang w:val="hu-HU"/>
        </w:rPr>
        <w:t xml:space="preserve"> </w:t>
      </w:r>
      <w:r w:rsidRPr="00675DD0">
        <w:rPr>
          <w:spacing w:val="-1"/>
          <w:lang w:val="hu-HU"/>
        </w:rPr>
        <w:t>haladéktalanul</w:t>
      </w:r>
      <w:r w:rsidRPr="00675DD0">
        <w:rPr>
          <w:spacing w:val="105"/>
          <w:lang w:val="hu-HU"/>
        </w:rPr>
        <w:t xml:space="preserve"> </w:t>
      </w:r>
      <w:r w:rsidRPr="00675DD0">
        <w:rPr>
          <w:lang w:val="hu-HU"/>
        </w:rPr>
        <w:t>intézkedik</w:t>
      </w:r>
      <w:r w:rsidRPr="00675DD0">
        <w:rPr>
          <w:spacing w:val="43"/>
          <w:lang w:val="hu-HU"/>
        </w:rPr>
        <w:t xml:space="preserve"> </w:t>
      </w:r>
      <w:r w:rsidRPr="00675DD0">
        <w:rPr>
          <w:lang w:val="hu-HU"/>
        </w:rPr>
        <w:t>a</w:t>
      </w:r>
      <w:r w:rsidRPr="00675DD0">
        <w:rPr>
          <w:spacing w:val="44"/>
          <w:lang w:val="hu-HU"/>
        </w:rPr>
        <w:t xml:space="preserve"> </w:t>
      </w:r>
      <w:r w:rsidRPr="00675DD0">
        <w:rPr>
          <w:lang w:val="hu-HU"/>
        </w:rPr>
        <w:t>–</w:t>
      </w:r>
      <w:r w:rsidRPr="00675DD0">
        <w:rPr>
          <w:spacing w:val="43"/>
          <w:lang w:val="hu-HU"/>
        </w:rPr>
        <w:t xml:space="preserve"> </w:t>
      </w:r>
      <w:r w:rsidRPr="00675DD0">
        <w:rPr>
          <w:lang w:val="hu-HU"/>
        </w:rPr>
        <w:t>külön</w:t>
      </w:r>
      <w:r w:rsidRPr="00675DD0">
        <w:rPr>
          <w:spacing w:val="43"/>
          <w:lang w:val="hu-HU"/>
        </w:rPr>
        <w:t xml:space="preserve"> </w:t>
      </w:r>
      <w:r w:rsidRPr="00675DD0">
        <w:rPr>
          <w:spacing w:val="-1"/>
          <w:lang w:val="hu-HU"/>
        </w:rPr>
        <w:t>jogszabályban</w:t>
      </w:r>
      <w:r w:rsidRPr="00675DD0">
        <w:rPr>
          <w:spacing w:val="42"/>
          <w:lang w:val="hu-HU"/>
        </w:rPr>
        <w:t xml:space="preserve"> </w:t>
      </w:r>
      <w:r w:rsidRPr="00675DD0">
        <w:rPr>
          <w:spacing w:val="-1"/>
          <w:lang w:val="hu-HU"/>
        </w:rPr>
        <w:t>meghatározott</w:t>
      </w:r>
      <w:r w:rsidRPr="00675DD0">
        <w:rPr>
          <w:spacing w:val="42"/>
          <w:lang w:val="hu-HU"/>
        </w:rPr>
        <w:t xml:space="preserve"> </w:t>
      </w:r>
      <w:r w:rsidRPr="00675DD0">
        <w:rPr>
          <w:lang w:val="hu-HU"/>
        </w:rPr>
        <w:t>minta</w:t>
      </w:r>
      <w:r w:rsidRPr="00675DD0">
        <w:rPr>
          <w:spacing w:val="43"/>
          <w:lang w:val="hu-HU"/>
        </w:rPr>
        <w:t xml:space="preserve"> </w:t>
      </w:r>
      <w:r w:rsidRPr="00675DD0">
        <w:rPr>
          <w:lang w:val="hu-HU"/>
        </w:rPr>
        <w:t>szerint</w:t>
      </w:r>
      <w:r w:rsidRPr="00675DD0">
        <w:rPr>
          <w:rFonts w:cs="Garamond"/>
          <w:lang w:val="hu-HU"/>
        </w:rPr>
        <w:t>i</w:t>
      </w:r>
      <w:r w:rsidRPr="00675DD0">
        <w:rPr>
          <w:rFonts w:cs="Garamond"/>
          <w:spacing w:val="45"/>
          <w:lang w:val="hu-HU"/>
        </w:rPr>
        <w:t xml:space="preserve"> </w:t>
      </w:r>
      <w:r w:rsidRPr="00675DD0">
        <w:rPr>
          <w:lang w:val="hu-HU"/>
        </w:rPr>
        <w:t>–</w:t>
      </w:r>
      <w:r w:rsidR="00532AEB" w:rsidRPr="00675DD0">
        <w:rPr>
          <w:lang w:val="hu-HU"/>
        </w:rPr>
        <w:t xml:space="preserve"> </w:t>
      </w:r>
      <w:r w:rsidRPr="00675DD0">
        <w:rPr>
          <w:spacing w:val="-1"/>
          <w:lang w:val="hu-HU"/>
        </w:rPr>
        <w:t>összegezés</w:t>
      </w:r>
      <w:r w:rsidRPr="00675DD0">
        <w:rPr>
          <w:spacing w:val="59"/>
          <w:lang w:val="hu-HU"/>
        </w:rPr>
        <w:t xml:space="preserve"> </w:t>
      </w:r>
      <w:r w:rsidRPr="00675DD0">
        <w:rPr>
          <w:spacing w:val="-1"/>
          <w:lang w:val="hu-HU"/>
        </w:rPr>
        <w:t>elkészítéséről</w:t>
      </w:r>
      <w:r w:rsidR="00E507B3" w:rsidRPr="00675DD0">
        <w:rPr>
          <w:spacing w:val="-1"/>
          <w:lang w:val="hu-HU"/>
        </w:rPr>
        <w:t xml:space="preserve"> és megküldéséről</w:t>
      </w:r>
      <w:r w:rsidRPr="00675DD0">
        <w:rPr>
          <w:spacing w:val="-1"/>
          <w:lang w:val="hu-HU"/>
        </w:rPr>
        <w:t>.</w:t>
      </w:r>
    </w:p>
    <w:p w14:paraId="384BBEED" w14:textId="6920037C" w:rsidR="006B46A0" w:rsidRPr="00675DD0" w:rsidRDefault="00162C6A" w:rsidP="007C2596">
      <w:pPr>
        <w:pStyle w:val="Szvegtrzs"/>
        <w:numPr>
          <w:ilvl w:val="1"/>
          <w:numId w:val="20"/>
        </w:numPr>
        <w:tabs>
          <w:tab w:val="left" w:pos="827"/>
        </w:tabs>
        <w:spacing w:before="119"/>
        <w:ind w:right="1410" w:hanging="360"/>
        <w:jc w:val="both"/>
        <w:rPr>
          <w:lang w:val="hu-HU"/>
        </w:rPr>
      </w:pPr>
      <w:r w:rsidRPr="00675DD0">
        <w:rPr>
          <w:lang w:val="hu-HU"/>
        </w:rPr>
        <w:t>A</w:t>
      </w:r>
      <w:r w:rsidRPr="00675DD0">
        <w:rPr>
          <w:spacing w:val="19"/>
          <w:lang w:val="hu-HU"/>
        </w:rPr>
        <w:t xml:space="preserve"> </w:t>
      </w:r>
      <w:r w:rsidRPr="00675DD0">
        <w:rPr>
          <w:spacing w:val="-1"/>
          <w:lang w:val="hu-HU"/>
        </w:rPr>
        <w:t>közbeszerzési</w:t>
      </w:r>
      <w:r w:rsidRPr="00675DD0">
        <w:rPr>
          <w:spacing w:val="18"/>
          <w:lang w:val="hu-HU"/>
        </w:rPr>
        <w:t xml:space="preserve"> </w:t>
      </w:r>
      <w:r w:rsidR="007C2596" w:rsidRPr="00675DD0">
        <w:rPr>
          <w:lang w:val="hu-HU"/>
        </w:rPr>
        <w:t xml:space="preserve">eljárás eredményeként megkötendő szerződést – a közbeszerzési dokumentumok részét képező szerződéstervezet, a benyújtott ajánlat, valamint tárgyalásos eljárás esetén a tárgyalásokon elhangzottak alapján – a közbeszerzési referens készíti el, kivéve, ha a közbeszerzési dokumentumokban szereplő szerződéstervezetet más (külső) jogi szakértő készítette. </w:t>
      </w:r>
    </w:p>
    <w:p w14:paraId="083D80EB" w14:textId="3CC0DAEB" w:rsidR="00D11C89" w:rsidRPr="00675DD0" w:rsidRDefault="00162C6A"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w:t>
      </w:r>
      <w:r w:rsidRPr="00675DD0">
        <w:rPr>
          <w:rFonts w:ascii="Garamond" w:hAnsi="Garamond"/>
          <w:spacing w:val="7"/>
          <w:sz w:val="24"/>
          <w:szCs w:val="24"/>
          <w:lang w:val="hu-HU"/>
        </w:rPr>
        <w:t xml:space="preserve"> </w:t>
      </w:r>
      <w:r w:rsidRPr="00675DD0">
        <w:rPr>
          <w:rFonts w:ascii="Garamond" w:hAnsi="Garamond"/>
          <w:spacing w:val="-1"/>
          <w:sz w:val="24"/>
          <w:szCs w:val="24"/>
          <w:lang w:val="hu-HU"/>
        </w:rPr>
        <w:t>közbeszerzési</w:t>
      </w:r>
      <w:r w:rsidRPr="00675DD0">
        <w:rPr>
          <w:rFonts w:ascii="Garamond" w:hAnsi="Garamond"/>
          <w:spacing w:val="6"/>
          <w:sz w:val="24"/>
          <w:szCs w:val="24"/>
          <w:lang w:val="hu-HU"/>
        </w:rPr>
        <w:t xml:space="preserve"> </w:t>
      </w:r>
      <w:r w:rsidR="00D11C89" w:rsidRPr="00675DD0">
        <w:rPr>
          <w:rFonts w:ascii="Garamond" w:hAnsi="Garamond"/>
          <w:sz w:val="24"/>
          <w:szCs w:val="24"/>
          <w:lang w:val="hu-HU"/>
        </w:rPr>
        <w:t>referens köteles gondoskodni a szerződés határidőben történő aláíratásáról. Az aláírt szerződésből egy példányt át kell adni az ajánlattevőként szerződő félnek (annak kérése esetén több példányt), egy példányt a Hivatal pénzügyi irodájának, egy példányt a közbeszerzési iratokhoz kell csatolni, valamint - ha a beszerzést részben vagy egészben pályázati forrásból fedezik -, egy példányt a pályázatért felelős munkatársnak kell átadni.</w:t>
      </w:r>
    </w:p>
    <w:p w14:paraId="3A877184" w14:textId="7EA0D536" w:rsidR="00D11C89" w:rsidRDefault="00D11C89"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lastRenderedPageBreak/>
        <w:t>A közbeszerzési referens az aláírást követően haladéktalanul</w:t>
      </w:r>
      <w:r w:rsidRPr="00675DD0">
        <w:rPr>
          <w:rFonts w:ascii="Garamond" w:hAnsi="Garamond"/>
          <w:b/>
          <w:sz w:val="24"/>
          <w:szCs w:val="24"/>
          <w:lang w:val="hu-HU"/>
        </w:rPr>
        <w:t xml:space="preserve"> </w:t>
      </w:r>
      <w:r w:rsidRPr="00675DD0">
        <w:rPr>
          <w:rFonts w:ascii="Garamond" w:hAnsi="Garamond"/>
          <w:sz w:val="24"/>
          <w:szCs w:val="24"/>
          <w:lang w:val="hu-HU"/>
        </w:rPr>
        <w:t>gondoskodik az aláírt szerződésnek a</w:t>
      </w:r>
      <w:r w:rsidR="00945488" w:rsidRPr="00675DD0">
        <w:rPr>
          <w:rFonts w:ascii="Garamond" w:hAnsi="Garamond"/>
          <w:sz w:val="24"/>
          <w:szCs w:val="24"/>
          <w:lang w:val="hu-HU"/>
        </w:rPr>
        <w:t xml:space="preserve"> Társulás</w:t>
      </w:r>
      <w:r w:rsidRPr="00675DD0">
        <w:rPr>
          <w:rFonts w:ascii="Garamond" w:hAnsi="Garamond"/>
          <w:sz w:val="24"/>
          <w:szCs w:val="24"/>
          <w:lang w:val="hu-HU"/>
        </w:rPr>
        <w:t xml:space="preserve"> honlapján, illetőleg a</w:t>
      </w:r>
      <w:r w:rsidR="00C23F88" w:rsidRPr="00675DD0">
        <w:rPr>
          <w:rFonts w:ascii="Garamond" w:hAnsi="Garamond"/>
          <w:sz w:val="24"/>
          <w:szCs w:val="24"/>
          <w:lang w:val="hu-HU"/>
        </w:rPr>
        <w:t>z EKR-en keresztül a</w:t>
      </w:r>
      <w:r w:rsidRPr="00675DD0">
        <w:rPr>
          <w:rFonts w:ascii="Garamond" w:hAnsi="Garamond"/>
          <w:sz w:val="24"/>
          <w:szCs w:val="24"/>
          <w:lang w:val="hu-HU"/>
        </w:rPr>
        <w:t xml:space="preserve"> Közbeszerzési Hatóság által működtetett nyilvános elektronikus szerződéstárban (</w:t>
      </w:r>
      <w:proofErr w:type="spellStart"/>
      <w:r w:rsidRPr="00675DD0">
        <w:rPr>
          <w:rFonts w:ascii="Garamond" w:hAnsi="Garamond"/>
          <w:sz w:val="24"/>
          <w:szCs w:val="24"/>
          <w:lang w:val="hu-HU"/>
        </w:rPr>
        <w:t>C</w:t>
      </w:r>
      <w:del w:id="1065" w:author="Trombitásné Dr. Domján Bernadett" w:date="2025-12-10T14:52:00Z" w16du:dateUtc="2025-12-10T13:52:00Z">
        <w:r w:rsidRPr="00675DD0" w:rsidDel="0044301F">
          <w:rPr>
            <w:rFonts w:ascii="Garamond" w:hAnsi="Garamond"/>
            <w:sz w:val="24"/>
            <w:szCs w:val="24"/>
            <w:lang w:val="hu-HU"/>
          </w:rPr>
          <w:delText>O</w:delText>
        </w:r>
      </w:del>
      <w:ins w:id="1066" w:author="Trombitásné Dr. Domján Bernadett" w:date="2025-12-10T14:52:00Z" w16du:dateUtc="2025-12-10T13:52:00Z">
        <w:r w:rsidR="0044301F">
          <w:rPr>
            <w:rFonts w:ascii="Garamond" w:hAnsi="Garamond"/>
            <w:sz w:val="24"/>
            <w:szCs w:val="24"/>
            <w:lang w:val="hu-HU"/>
          </w:rPr>
          <w:t>o</w:t>
        </w:r>
      </w:ins>
      <w:r w:rsidRPr="00675DD0">
        <w:rPr>
          <w:rFonts w:ascii="Garamond" w:hAnsi="Garamond"/>
          <w:sz w:val="24"/>
          <w:szCs w:val="24"/>
          <w:lang w:val="hu-HU"/>
        </w:rPr>
        <w:t>R</w:t>
      </w:r>
      <w:del w:id="1067" w:author="Trombitásné Dr. Domján Bernadett" w:date="2025-12-10T14:52:00Z" w16du:dateUtc="2025-12-10T13:52:00Z">
        <w:r w:rsidRPr="00675DD0" w:rsidDel="0044301F">
          <w:rPr>
            <w:rFonts w:ascii="Garamond" w:hAnsi="Garamond"/>
            <w:sz w:val="24"/>
            <w:szCs w:val="24"/>
            <w:lang w:val="hu-HU"/>
          </w:rPr>
          <w:delText>E</w:delText>
        </w:r>
      </w:del>
      <w:ins w:id="1068" w:author="Trombitásné Dr. Domján Bernadett" w:date="2025-12-10T14:52:00Z" w16du:dateUtc="2025-12-10T13:52:00Z">
        <w:r w:rsidR="0044301F">
          <w:rPr>
            <w:rFonts w:ascii="Garamond" w:hAnsi="Garamond"/>
            <w:sz w:val="24"/>
            <w:szCs w:val="24"/>
            <w:lang w:val="hu-HU"/>
          </w:rPr>
          <w:t>e</w:t>
        </w:r>
      </w:ins>
      <w:proofErr w:type="spellEnd"/>
      <w:r w:rsidRPr="00675DD0">
        <w:rPr>
          <w:rFonts w:ascii="Garamond" w:hAnsi="Garamond"/>
          <w:sz w:val="24"/>
          <w:szCs w:val="24"/>
          <w:lang w:val="hu-HU"/>
        </w:rPr>
        <w:t>), illetve az EKR-ben történő elektronikus közzétételéről, szükség esetén az informatikai feladatokért felelős személy közreműködésével.</w:t>
      </w:r>
    </w:p>
    <w:p w14:paraId="791AACFE" w14:textId="3A1FA8EF" w:rsidR="00D11C89" w:rsidRPr="00675DD0" w:rsidRDefault="00D11C89"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 xml:space="preserve">A közbeszerzési referens az eljárás eredményéről szóló tájékoztatót legkésőbb </w:t>
      </w:r>
      <w:ins w:id="1069" w:author="Trombitásné Dr. Domján Bernadett" w:date="2025-12-10T15:23:00Z" w16du:dateUtc="2025-12-10T14:23:00Z">
        <w:r w:rsidR="0063744C" w:rsidRPr="007E0DEA">
          <w:rPr>
            <w:rFonts w:ascii="Garamond" w:hAnsi="Garamond"/>
          </w:rPr>
          <w:t xml:space="preserve">a </w:t>
        </w:r>
        <w:proofErr w:type="spellStart"/>
        <w:r w:rsidR="0063744C">
          <w:rPr>
            <w:rFonts w:ascii="Garamond" w:hAnsi="Garamond"/>
          </w:rPr>
          <w:t>Kbt</w:t>
        </w:r>
        <w:proofErr w:type="spellEnd"/>
        <w:r w:rsidR="0063744C">
          <w:rPr>
            <w:rFonts w:ascii="Garamond" w:hAnsi="Garamond"/>
          </w:rPr>
          <w:t xml:space="preserve">. 37. § (2) </w:t>
        </w:r>
        <w:proofErr w:type="spellStart"/>
        <w:r w:rsidR="0063744C">
          <w:rPr>
            <w:rFonts w:ascii="Garamond" w:hAnsi="Garamond"/>
          </w:rPr>
          <w:t>bekezdésében</w:t>
        </w:r>
        <w:proofErr w:type="spellEnd"/>
        <w:r w:rsidR="0063744C">
          <w:rPr>
            <w:rFonts w:ascii="Garamond" w:hAnsi="Garamond"/>
          </w:rPr>
          <w:t xml:space="preserve"> </w:t>
        </w:r>
        <w:proofErr w:type="spellStart"/>
        <w:r w:rsidR="0063744C">
          <w:rPr>
            <w:rFonts w:ascii="Garamond" w:hAnsi="Garamond"/>
          </w:rPr>
          <w:t>foglalt</w:t>
        </w:r>
        <w:proofErr w:type="spellEnd"/>
        <w:r w:rsidR="0063744C">
          <w:rPr>
            <w:rFonts w:ascii="Garamond" w:hAnsi="Garamond"/>
          </w:rPr>
          <w:t xml:space="preserve"> </w:t>
        </w:r>
        <w:proofErr w:type="spellStart"/>
        <w:r w:rsidR="0063744C">
          <w:rPr>
            <w:rFonts w:ascii="Garamond" w:hAnsi="Garamond"/>
          </w:rPr>
          <w:t>határidőben</w:t>
        </w:r>
        <w:proofErr w:type="spellEnd"/>
        <w:r w:rsidR="0063744C">
          <w:rPr>
            <w:rFonts w:ascii="Garamond" w:hAnsi="Garamond"/>
          </w:rPr>
          <w:t xml:space="preserve"> </w:t>
        </w:r>
        <w:proofErr w:type="spellStart"/>
        <w:r w:rsidR="0063744C" w:rsidRPr="007E0DEA">
          <w:rPr>
            <w:rFonts w:ascii="Garamond" w:hAnsi="Garamond"/>
          </w:rPr>
          <w:t>köteles</w:t>
        </w:r>
        <w:proofErr w:type="spellEnd"/>
        <w:r w:rsidR="0063744C" w:rsidRPr="007E0DEA">
          <w:rPr>
            <w:rFonts w:ascii="Garamond" w:hAnsi="Garamond"/>
          </w:rPr>
          <w:t xml:space="preserve"> </w:t>
        </w:r>
        <w:proofErr w:type="spellStart"/>
        <w:r w:rsidR="0063744C" w:rsidRPr="007E0DEA">
          <w:rPr>
            <w:rFonts w:ascii="Garamond" w:hAnsi="Garamond"/>
          </w:rPr>
          <w:t>megküldeni</w:t>
        </w:r>
        <w:proofErr w:type="spellEnd"/>
        <w:r w:rsidR="0063744C" w:rsidRPr="007E0DEA">
          <w:rPr>
            <w:rFonts w:ascii="Garamond" w:hAnsi="Garamond"/>
          </w:rPr>
          <w:t xml:space="preserve"> </w:t>
        </w:r>
        <w:proofErr w:type="spellStart"/>
        <w:r w:rsidR="0063744C" w:rsidRPr="007E0DEA">
          <w:rPr>
            <w:rFonts w:ascii="Garamond" w:hAnsi="Garamond"/>
          </w:rPr>
          <w:t>közzétételre</w:t>
        </w:r>
        <w:proofErr w:type="spellEnd"/>
        <w:r w:rsidR="0063744C" w:rsidRPr="007E0DEA">
          <w:rPr>
            <w:rFonts w:ascii="Garamond" w:hAnsi="Garamond"/>
          </w:rPr>
          <w:t xml:space="preserve">. A </w:t>
        </w:r>
        <w:proofErr w:type="spellStart"/>
        <w:r w:rsidR="0063744C" w:rsidRPr="007E0DEA">
          <w:rPr>
            <w:rFonts w:ascii="Garamond" w:hAnsi="Garamond"/>
          </w:rPr>
          <w:t>közbeszerzési</w:t>
        </w:r>
        <w:proofErr w:type="spellEnd"/>
        <w:r w:rsidR="0063744C" w:rsidRPr="007E0DEA">
          <w:rPr>
            <w:rFonts w:ascii="Garamond" w:hAnsi="Garamond"/>
          </w:rPr>
          <w:t xml:space="preserve"> </w:t>
        </w:r>
        <w:proofErr w:type="spellStart"/>
        <w:r w:rsidR="0063744C" w:rsidRPr="007E0DEA">
          <w:rPr>
            <w:rFonts w:ascii="Garamond" w:hAnsi="Garamond"/>
          </w:rPr>
          <w:t>eljárás</w:t>
        </w:r>
        <w:proofErr w:type="spellEnd"/>
        <w:r w:rsidR="0063744C" w:rsidRPr="007E0DEA">
          <w:rPr>
            <w:rFonts w:ascii="Garamond" w:hAnsi="Garamond"/>
          </w:rPr>
          <w:t xml:space="preserve"> e </w:t>
        </w:r>
        <w:proofErr w:type="spellStart"/>
        <w:r w:rsidR="0063744C" w:rsidRPr="007E0DEA">
          <w:rPr>
            <w:rFonts w:ascii="Garamond" w:hAnsi="Garamond"/>
          </w:rPr>
          <w:t>hirdetmény</w:t>
        </w:r>
        <w:proofErr w:type="spellEnd"/>
        <w:r w:rsidR="0063744C" w:rsidRPr="007E0DEA">
          <w:rPr>
            <w:rFonts w:ascii="Garamond" w:hAnsi="Garamond"/>
          </w:rPr>
          <w:t xml:space="preserve"> </w:t>
        </w:r>
        <w:proofErr w:type="spellStart"/>
        <w:r w:rsidR="0063744C" w:rsidRPr="007E0DEA">
          <w:rPr>
            <w:rFonts w:ascii="Garamond" w:hAnsi="Garamond"/>
          </w:rPr>
          <w:t>közzétételével</w:t>
        </w:r>
        <w:proofErr w:type="spellEnd"/>
        <w:r w:rsidR="0063744C" w:rsidRPr="007E0DEA">
          <w:rPr>
            <w:rFonts w:ascii="Garamond" w:hAnsi="Garamond"/>
          </w:rPr>
          <w:t xml:space="preserve"> </w:t>
        </w:r>
        <w:proofErr w:type="spellStart"/>
        <w:r w:rsidR="0063744C" w:rsidRPr="007E0DEA">
          <w:rPr>
            <w:rFonts w:ascii="Garamond" w:hAnsi="Garamond"/>
          </w:rPr>
          <w:t>zárul</w:t>
        </w:r>
        <w:proofErr w:type="spellEnd"/>
        <w:r w:rsidR="0063744C" w:rsidRPr="007E0DEA">
          <w:rPr>
            <w:rFonts w:ascii="Garamond" w:hAnsi="Garamond"/>
          </w:rPr>
          <w:t xml:space="preserve"> le.</w:t>
        </w:r>
      </w:ins>
      <w:del w:id="1070" w:author="Trombitásné Dr. Domján Bernadett" w:date="2025-12-10T15:23:00Z" w16du:dateUtc="2025-12-10T14:23:00Z">
        <w:r w:rsidRPr="00675DD0" w:rsidDel="0063744C">
          <w:rPr>
            <w:rFonts w:ascii="Garamond" w:hAnsi="Garamond"/>
            <w:sz w:val="24"/>
            <w:szCs w:val="24"/>
            <w:lang w:val="hu-HU"/>
          </w:rPr>
          <w:delText xml:space="preserve">a szerződéskötést, ennek hiányában az eljárás eredménytelenné nyilvánításáról vagy a szerződés megkötésének megtagadásáról szóló ajánlatkérői döntést követő </w:delText>
        </w:r>
        <w:r w:rsidR="007079E1" w:rsidRPr="00675DD0" w:rsidDel="0063744C">
          <w:rPr>
            <w:rFonts w:ascii="Garamond" w:hAnsi="Garamond"/>
            <w:sz w:val="24"/>
            <w:szCs w:val="24"/>
            <w:lang w:val="hu-HU"/>
          </w:rPr>
          <w:delText>három</w:delText>
        </w:r>
        <w:r w:rsidRPr="00675DD0" w:rsidDel="0063744C">
          <w:rPr>
            <w:rFonts w:ascii="Garamond" w:hAnsi="Garamond"/>
            <w:sz w:val="24"/>
            <w:szCs w:val="24"/>
            <w:lang w:val="hu-HU"/>
          </w:rPr>
          <w:delText xml:space="preserve"> munkanapon belül köteles megküldeni közzétételre. A közbeszerzési eljárás e hirdetmény közzétételével zárul le.</w:delText>
        </w:r>
      </w:del>
    </w:p>
    <w:p w14:paraId="085B6D5C" w14:textId="77777777" w:rsidR="006B46A0" w:rsidRPr="00675DD0" w:rsidRDefault="006B46A0">
      <w:pPr>
        <w:spacing w:before="2"/>
        <w:rPr>
          <w:rFonts w:ascii="Garamond" w:eastAsia="Garamond" w:hAnsi="Garamond" w:cs="Garamond"/>
          <w:sz w:val="24"/>
          <w:szCs w:val="24"/>
          <w:lang w:val="hu-HU"/>
        </w:rPr>
      </w:pPr>
    </w:p>
    <w:p w14:paraId="367F0ACF" w14:textId="77777777" w:rsidR="006B46A0" w:rsidRPr="00675DD0" w:rsidRDefault="00162C6A">
      <w:pPr>
        <w:pStyle w:val="Cmsor2"/>
        <w:ind w:left="1386"/>
        <w:rPr>
          <w:i w:val="0"/>
          <w:sz w:val="24"/>
          <w:szCs w:val="24"/>
          <w:lang w:val="hu-HU"/>
        </w:rPr>
      </w:pPr>
      <w:bookmarkStart w:id="1071" w:name="_bookmark11"/>
      <w:bookmarkEnd w:id="1071"/>
      <w:r w:rsidRPr="00675DD0">
        <w:rPr>
          <w:sz w:val="24"/>
          <w:szCs w:val="24"/>
          <w:lang w:val="hu-HU"/>
        </w:rPr>
        <w:t>A</w:t>
      </w:r>
      <w:r w:rsidRPr="00675DD0">
        <w:rPr>
          <w:spacing w:val="-10"/>
          <w:sz w:val="24"/>
          <w:szCs w:val="24"/>
          <w:lang w:val="hu-HU"/>
        </w:rPr>
        <w:t xml:space="preserve"> </w:t>
      </w:r>
      <w:r w:rsidRPr="00675DD0">
        <w:rPr>
          <w:spacing w:val="-1"/>
          <w:sz w:val="24"/>
          <w:szCs w:val="24"/>
          <w:lang w:val="hu-HU"/>
        </w:rPr>
        <w:t>szerződés</w:t>
      </w:r>
      <w:r w:rsidRPr="00675DD0">
        <w:rPr>
          <w:spacing w:val="-11"/>
          <w:sz w:val="24"/>
          <w:szCs w:val="24"/>
          <w:lang w:val="hu-HU"/>
        </w:rPr>
        <w:t xml:space="preserve"> </w:t>
      </w:r>
      <w:r w:rsidRPr="00675DD0">
        <w:rPr>
          <w:spacing w:val="-1"/>
          <w:sz w:val="24"/>
          <w:szCs w:val="24"/>
          <w:lang w:val="hu-HU"/>
        </w:rPr>
        <w:t>teljesítése,</w:t>
      </w:r>
      <w:r w:rsidRPr="00675DD0">
        <w:rPr>
          <w:spacing w:val="-8"/>
          <w:sz w:val="24"/>
          <w:szCs w:val="24"/>
          <w:lang w:val="hu-HU"/>
        </w:rPr>
        <w:t xml:space="preserve"> </w:t>
      </w:r>
      <w:r w:rsidRPr="00675DD0">
        <w:rPr>
          <w:spacing w:val="-1"/>
          <w:sz w:val="24"/>
          <w:szCs w:val="24"/>
          <w:lang w:val="hu-HU"/>
        </w:rPr>
        <w:t>módosítása,</w:t>
      </w:r>
      <w:r w:rsidRPr="00675DD0">
        <w:rPr>
          <w:spacing w:val="-9"/>
          <w:sz w:val="24"/>
          <w:szCs w:val="24"/>
          <w:lang w:val="hu-HU"/>
        </w:rPr>
        <w:t xml:space="preserve"> </w:t>
      </w:r>
      <w:r w:rsidRPr="00675DD0">
        <w:rPr>
          <w:sz w:val="24"/>
          <w:szCs w:val="24"/>
          <w:lang w:val="hu-HU"/>
        </w:rPr>
        <w:t>a</w:t>
      </w:r>
      <w:r w:rsidRPr="00675DD0">
        <w:rPr>
          <w:spacing w:val="-7"/>
          <w:sz w:val="24"/>
          <w:szCs w:val="24"/>
          <w:lang w:val="hu-HU"/>
        </w:rPr>
        <w:t xml:space="preserve"> </w:t>
      </w:r>
      <w:r w:rsidRPr="00675DD0">
        <w:rPr>
          <w:spacing w:val="-1"/>
          <w:sz w:val="24"/>
          <w:szCs w:val="24"/>
          <w:lang w:val="hu-HU"/>
        </w:rPr>
        <w:t>szerződések</w:t>
      </w:r>
      <w:r w:rsidRPr="00675DD0">
        <w:rPr>
          <w:spacing w:val="-10"/>
          <w:sz w:val="24"/>
          <w:szCs w:val="24"/>
          <w:lang w:val="hu-HU"/>
        </w:rPr>
        <w:t xml:space="preserve"> </w:t>
      </w:r>
      <w:r w:rsidRPr="00675DD0">
        <w:rPr>
          <w:spacing w:val="-1"/>
          <w:sz w:val="24"/>
          <w:szCs w:val="24"/>
          <w:lang w:val="hu-HU"/>
        </w:rPr>
        <w:t>nyilvántartása,</w:t>
      </w:r>
      <w:r w:rsidRPr="00675DD0">
        <w:rPr>
          <w:spacing w:val="-8"/>
          <w:sz w:val="24"/>
          <w:szCs w:val="24"/>
          <w:lang w:val="hu-HU"/>
        </w:rPr>
        <w:t xml:space="preserve"> </w:t>
      </w:r>
      <w:r w:rsidRPr="00675DD0">
        <w:rPr>
          <w:spacing w:val="-1"/>
          <w:sz w:val="24"/>
          <w:szCs w:val="24"/>
          <w:lang w:val="hu-HU"/>
        </w:rPr>
        <w:t>jogorvoslat</w:t>
      </w:r>
    </w:p>
    <w:p w14:paraId="14E7D2A0" w14:textId="412C4BDC" w:rsidR="009F159B" w:rsidRPr="00675DD0" w:rsidRDefault="00162C6A"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cs="Garamond"/>
          <w:sz w:val="24"/>
          <w:szCs w:val="24"/>
          <w:lang w:val="hu-HU"/>
        </w:rPr>
        <w:t>A</w:t>
      </w:r>
      <w:r w:rsidRPr="00675DD0">
        <w:rPr>
          <w:rFonts w:ascii="Garamond" w:hAnsi="Garamond" w:cs="Garamond"/>
          <w:spacing w:val="22"/>
          <w:sz w:val="24"/>
          <w:szCs w:val="24"/>
          <w:lang w:val="hu-HU"/>
        </w:rPr>
        <w:t xml:space="preserve"> </w:t>
      </w:r>
      <w:r w:rsidRPr="00675DD0">
        <w:rPr>
          <w:rFonts w:ascii="Garamond" w:hAnsi="Garamond"/>
          <w:spacing w:val="-1"/>
          <w:sz w:val="24"/>
          <w:szCs w:val="24"/>
          <w:lang w:val="hu-HU"/>
        </w:rPr>
        <w:t>közbeszerzési</w:t>
      </w:r>
      <w:r w:rsidRPr="00675DD0">
        <w:rPr>
          <w:rFonts w:ascii="Garamond" w:hAnsi="Garamond"/>
          <w:spacing w:val="21"/>
          <w:sz w:val="24"/>
          <w:szCs w:val="24"/>
          <w:lang w:val="hu-HU"/>
        </w:rPr>
        <w:t xml:space="preserve"> </w:t>
      </w:r>
      <w:r w:rsidR="009F159B" w:rsidRPr="00675DD0">
        <w:rPr>
          <w:rFonts w:ascii="Garamond" w:hAnsi="Garamond"/>
          <w:sz w:val="24"/>
          <w:szCs w:val="24"/>
          <w:lang w:val="hu-HU"/>
        </w:rPr>
        <w:t xml:space="preserve">referens köteles figyelemmel kísérni a közbeszerzési eljárás eredményeképpen megkötött szerződés teljesülését és részt venni a szerződésszerű teljesítés ellenőrzésében, továbbá gondoskodik a szerződés teljesítésére vonatkozó adatok közzétételéről. </w:t>
      </w:r>
    </w:p>
    <w:p w14:paraId="1C87FCB3" w14:textId="35CC10E1" w:rsidR="009F159B" w:rsidRPr="00675DD0" w:rsidRDefault="009F159B" w:rsidP="00F63D61">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 megkötött szerződések módosítására a Kbt. 141. §-</w:t>
      </w:r>
      <w:proofErr w:type="spellStart"/>
      <w:r w:rsidRPr="00675DD0">
        <w:rPr>
          <w:rFonts w:ascii="Garamond" w:hAnsi="Garamond"/>
          <w:sz w:val="24"/>
          <w:szCs w:val="24"/>
          <w:lang w:val="hu-HU"/>
        </w:rPr>
        <w:t>ában</w:t>
      </w:r>
      <w:proofErr w:type="spellEnd"/>
      <w:r w:rsidRPr="00675DD0">
        <w:rPr>
          <w:rFonts w:ascii="Garamond" w:hAnsi="Garamond"/>
          <w:sz w:val="24"/>
          <w:szCs w:val="24"/>
          <w:lang w:val="hu-HU"/>
        </w:rPr>
        <w:t xml:space="preserve"> meghatározott feltételek fennállása esetén kerülhet sor, a közbeszerzési referens tájékoztatása és felügyelete mellett. A közbeszerzési referens felelőssége – beleértve az esetleges jogorvoslati eljárás során történő marasztalás és az egyéb, más módon és címen érvényesíthető jogkövetkezményeket – a szerződésmódosítás </w:t>
      </w:r>
      <w:r w:rsidR="007079E1" w:rsidRPr="00675DD0">
        <w:rPr>
          <w:rFonts w:ascii="Garamond" w:hAnsi="Garamond"/>
          <w:sz w:val="24"/>
          <w:szCs w:val="24"/>
          <w:lang w:val="hu-HU"/>
        </w:rPr>
        <w:t xml:space="preserve">jogalapjának </w:t>
      </w:r>
      <w:r w:rsidRPr="00675DD0">
        <w:rPr>
          <w:rFonts w:ascii="Garamond" w:hAnsi="Garamond"/>
          <w:sz w:val="24"/>
          <w:szCs w:val="24"/>
          <w:lang w:val="hu-HU"/>
        </w:rPr>
        <w:t xml:space="preserve">Kbt. szabályainak megfelelő meghatározása. Amennyiben szabálytalanságot észlel, köteles azt írásban jelezni a </w:t>
      </w:r>
      <w:r w:rsidR="006B5550" w:rsidRPr="00675DD0">
        <w:rPr>
          <w:rFonts w:ascii="Garamond" w:hAnsi="Garamond"/>
          <w:sz w:val="24"/>
          <w:szCs w:val="24"/>
          <w:lang w:val="hu-HU"/>
        </w:rPr>
        <w:t>Társulás Elnöke</w:t>
      </w:r>
      <w:r w:rsidRPr="00675DD0">
        <w:rPr>
          <w:rFonts w:ascii="Garamond" w:hAnsi="Garamond"/>
          <w:sz w:val="24"/>
          <w:szCs w:val="24"/>
          <w:lang w:val="hu-HU"/>
        </w:rPr>
        <w:t xml:space="preserve"> felé. A közbeszerzési referens köteles továbbá határidőben elkészíteni és közzétenni a szerződésmódosításról szóló Kbt. 37. § (1) bekezdés j) pontjában meghatározott tájékoztatót, valamint köteles gondoskodni a </w:t>
      </w:r>
      <w:r w:rsidR="00B506FF" w:rsidRPr="00675DD0">
        <w:rPr>
          <w:rFonts w:ascii="Garamond" w:hAnsi="Garamond"/>
          <w:sz w:val="24"/>
          <w:szCs w:val="24"/>
          <w:lang w:val="hu-HU"/>
        </w:rPr>
        <w:t>módosított szerződésnek</w:t>
      </w:r>
      <w:r w:rsidRPr="00675DD0">
        <w:rPr>
          <w:rFonts w:ascii="Garamond" w:hAnsi="Garamond"/>
          <w:sz w:val="24"/>
          <w:szCs w:val="24"/>
          <w:lang w:val="hu-HU"/>
        </w:rPr>
        <w:t xml:space="preserve"> </w:t>
      </w:r>
      <w:r w:rsidR="00D0617A" w:rsidRPr="00675DD0">
        <w:rPr>
          <w:rFonts w:ascii="Garamond" w:hAnsi="Garamond"/>
          <w:sz w:val="24"/>
          <w:szCs w:val="24"/>
          <w:lang w:val="hu-HU"/>
        </w:rPr>
        <w:t>a Társulás</w:t>
      </w:r>
      <w:r w:rsidRPr="00675DD0">
        <w:rPr>
          <w:rFonts w:ascii="Garamond" w:hAnsi="Garamond"/>
          <w:sz w:val="24"/>
          <w:szCs w:val="24"/>
          <w:lang w:val="hu-HU"/>
        </w:rPr>
        <w:t xml:space="preserve"> honlapján, illetőleg egyéb, jogszabály által előírt helyen történő közzététele iránt – szükség esetén az informatikai feladatokért felelős személy közreműködésével.</w:t>
      </w:r>
    </w:p>
    <w:p w14:paraId="0C3A2346" w14:textId="722396E2" w:rsidR="00612773" w:rsidRPr="00675DD0" w:rsidRDefault="00612773"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 közbeszerzési eljárásokkal kapcsolatban kezdeményezett jogorvoslati eljárásokban, illetőleg az előzetes vitarendezés során a jogi képviselet ellátó személlyel, vagy anélkül, a közbeszerzési szakértelemmel rendelkező személy – ill. szükség esetén a bírálóbizottsági tag – közvetlenül, személyesen köteles közreműködni.</w:t>
      </w:r>
    </w:p>
    <w:p w14:paraId="25F89ADB" w14:textId="77777777" w:rsidR="00AD260F" w:rsidRPr="00675DD0" w:rsidRDefault="00AD260F">
      <w:pPr>
        <w:spacing w:before="6"/>
        <w:rPr>
          <w:rFonts w:ascii="Garamond" w:eastAsia="Garamond" w:hAnsi="Garamond" w:cs="Garamond"/>
          <w:sz w:val="24"/>
          <w:szCs w:val="24"/>
          <w:lang w:val="hu-HU"/>
        </w:rPr>
      </w:pPr>
    </w:p>
    <w:p w14:paraId="19700323" w14:textId="77777777" w:rsidR="006B46A0" w:rsidRPr="00675DD0" w:rsidRDefault="00162C6A">
      <w:pPr>
        <w:pStyle w:val="Cmsor2"/>
        <w:spacing w:before="74"/>
        <w:ind w:right="1301"/>
        <w:jc w:val="center"/>
        <w:rPr>
          <w:i w:val="0"/>
          <w:sz w:val="24"/>
          <w:szCs w:val="24"/>
          <w:lang w:val="hu-HU"/>
        </w:rPr>
      </w:pPr>
      <w:bookmarkStart w:id="1072" w:name="_bookmark12"/>
      <w:bookmarkEnd w:id="1072"/>
      <w:r w:rsidRPr="00675DD0">
        <w:rPr>
          <w:spacing w:val="-1"/>
          <w:sz w:val="24"/>
          <w:szCs w:val="24"/>
          <w:lang w:val="hu-HU"/>
        </w:rPr>
        <w:t>Vegyes</w:t>
      </w:r>
      <w:r w:rsidRPr="00675DD0">
        <w:rPr>
          <w:spacing w:val="-20"/>
          <w:sz w:val="24"/>
          <w:szCs w:val="24"/>
          <w:lang w:val="hu-HU"/>
        </w:rPr>
        <w:t xml:space="preserve"> </w:t>
      </w:r>
      <w:r w:rsidRPr="00675DD0">
        <w:rPr>
          <w:spacing w:val="-1"/>
          <w:sz w:val="24"/>
          <w:szCs w:val="24"/>
          <w:lang w:val="hu-HU"/>
        </w:rPr>
        <w:t>rendelkezések</w:t>
      </w:r>
    </w:p>
    <w:p w14:paraId="28CAED43" w14:textId="4F6E4697" w:rsidR="009C23EC" w:rsidRPr="00675DD0" w:rsidRDefault="00162C6A"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Amennyiben</w:t>
      </w:r>
      <w:r w:rsidRPr="00675DD0">
        <w:rPr>
          <w:rFonts w:ascii="Garamond" w:hAnsi="Garamond"/>
          <w:spacing w:val="25"/>
          <w:sz w:val="24"/>
          <w:szCs w:val="24"/>
          <w:lang w:val="hu-HU"/>
        </w:rPr>
        <w:t xml:space="preserve"> </w:t>
      </w:r>
      <w:r w:rsidR="009C23EC" w:rsidRPr="00675DD0">
        <w:rPr>
          <w:rFonts w:ascii="Garamond" w:hAnsi="Garamond"/>
          <w:sz w:val="24"/>
          <w:szCs w:val="24"/>
          <w:lang w:val="hu-HU"/>
        </w:rPr>
        <w:t>a közbeszerzési referens, vagy a Marcali Közös Önkormányzati Hivatal bármely köztisztviselője közbeszerzési eljárás indokolatlan mellőzéséről szerez tudomást, köteles azt a Társulás Elnöke felé haladéktalanul írásban bejelenteni.</w:t>
      </w:r>
    </w:p>
    <w:p w14:paraId="0BFCEF8C" w14:textId="77777777" w:rsidR="009C23EC" w:rsidRPr="00675DD0" w:rsidRDefault="009C23EC"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Ahol jelen szabályzat ajánlattevőt ír, azon a Kbt. által meghatározott esetben részvételre jelentkezőt kell érteni.</w:t>
      </w:r>
    </w:p>
    <w:p w14:paraId="017E76ED" w14:textId="77777777" w:rsidR="009C23EC" w:rsidRPr="00675DD0" w:rsidRDefault="009C23EC"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 xml:space="preserve">Szabálytalanság észlelése esetén a </w:t>
      </w:r>
      <w:r w:rsidRPr="00675DD0">
        <w:rPr>
          <w:rFonts w:ascii="Garamond" w:hAnsi="Garamond"/>
          <w:i/>
          <w:sz w:val="24"/>
          <w:szCs w:val="24"/>
          <w:lang w:val="hu-HU"/>
        </w:rPr>
        <w:t xml:space="preserve">Szervezeti integritást sértő események kezelésének eljárásrendjéről szóló szabályzatot </w:t>
      </w:r>
      <w:r w:rsidRPr="00675DD0">
        <w:rPr>
          <w:rFonts w:ascii="Garamond" w:hAnsi="Garamond"/>
          <w:sz w:val="24"/>
          <w:szCs w:val="24"/>
          <w:lang w:val="hu-HU"/>
        </w:rPr>
        <w:t xml:space="preserve">kell alkalmazni. </w:t>
      </w:r>
    </w:p>
    <w:p w14:paraId="6BA503E3" w14:textId="14CDDF68" w:rsidR="009C23EC" w:rsidRPr="00675DD0" w:rsidRDefault="009C23EC" w:rsidP="00EB18B8">
      <w:pPr>
        <w:pStyle w:val="Listaszerbekezds"/>
        <w:widowControl/>
        <w:numPr>
          <w:ilvl w:val="1"/>
          <w:numId w:val="20"/>
        </w:numPr>
        <w:spacing w:before="120"/>
        <w:ind w:right="1396"/>
        <w:jc w:val="both"/>
        <w:rPr>
          <w:rFonts w:ascii="Garamond" w:hAnsi="Garamond"/>
          <w:sz w:val="24"/>
          <w:szCs w:val="24"/>
          <w:lang w:val="hu-HU"/>
        </w:rPr>
      </w:pPr>
      <w:r w:rsidRPr="00675DD0">
        <w:rPr>
          <w:rFonts w:ascii="Garamond" w:hAnsi="Garamond"/>
          <w:sz w:val="24"/>
          <w:szCs w:val="24"/>
          <w:lang w:val="hu-HU"/>
        </w:rPr>
        <w:t xml:space="preserve">Amennyiben jogorvoslati eljárás során a Közbeszerzési Döntőbizottság jogsértést állapít meg és esetlegesen bírságot szab ki, az eljárást meg kell indítani a felelősök, felelősségek megállapítása végett. Amennyiben jogorvoslati eljárásban a Közbeszerzési Döntőbizottság vagy az illetékes bíróság által jogerősen jogsértés kerül megállapításra az adott eljárásban részt vevő, de a jogsértésért nem felelős személy a </w:t>
      </w:r>
      <w:r w:rsidR="005604B0" w:rsidRPr="00675DD0">
        <w:rPr>
          <w:rFonts w:ascii="Garamond" w:hAnsi="Garamond"/>
          <w:sz w:val="24"/>
          <w:szCs w:val="24"/>
          <w:lang w:val="hu-HU"/>
        </w:rPr>
        <w:t>Társulás Elnökétő</w:t>
      </w:r>
      <w:r w:rsidRPr="00675DD0">
        <w:rPr>
          <w:rFonts w:ascii="Garamond" w:hAnsi="Garamond"/>
          <w:sz w:val="24"/>
          <w:szCs w:val="24"/>
          <w:lang w:val="hu-HU"/>
        </w:rPr>
        <w:t xml:space="preserve">l igazolást kérhet arról, hogy az eljárásban nem az ő tevékenysége vezetett a jogsértésre. </w:t>
      </w:r>
    </w:p>
    <w:p w14:paraId="0A2371A3" w14:textId="6CAC0578" w:rsidR="009C23EC" w:rsidRPr="00675DD0" w:rsidRDefault="009C23EC" w:rsidP="00EB18B8">
      <w:pPr>
        <w:pStyle w:val="Listaszerbekezds"/>
        <w:widowControl/>
        <w:numPr>
          <w:ilvl w:val="1"/>
          <w:numId w:val="20"/>
        </w:numPr>
        <w:spacing w:before="120"/>
        <w:jc w:val="both"/>
        <w:rPr>
          <w:rFonts w:ascii="Garamond" w:hAnsi="Garamond"/>
          <w:sz w:val="24"/>
          <w:szCs w:val="24"/>
          <w:lang w:val="hu-HU"/>
        </w:rPr>
      </w:pPr>
      <w:r w:rsidRPr="00675DD0">
        <w:rPr>
          <w:rFonts w:ascii="Garamond" w:hAnsi="Garamond"/>
          <w:sz w:val="24"/>
          <w:szCs w:val="24"/>
          <w:lang w:val="hu-HU"/>
        </w:rPr>
        <w:t>Jelen módosított szabályzatot 20</w:t>
      </w:r>
      <w:r w:rsidR="00603D6B" w:rsidRPr="00675DD0">
        <w:rPr>
          <w:rFonts w:ascii="Garamond" w:hAnsi="Garamond"/>
          <w:sz w:val="24"/>
          <w:szCs w:val="24"/>
          <w:lang w:val="hu-HU"/>
        </w:rPr>
        <w:t>2</w:t>
      </w:r>
      <w:del w:id="1073" w:author="Trombitásné Dr. Domján Bernadett" w:date="2025-12-10T14:54:00Z" w16du:dateUtc="2025-12-10T13:54:00Z">
        <w:r w:rsidR="00603D6B" w:rsidRPr="00675DD0" w:rsidDel="00750736">
          <w:rPr>
            <w:rFonts w:ascii="Garamond" w:hAnsi="Garamond"/>
            <w:sz w:val="24"/>
            <w:szCs w:val="24"/>
            <w:lang w:val="hu-HU"/>
          </w:rPr>
          <w:delText>2</w:delText>
        </w:r>
      </w:del>
      <w:ins w:id="1074" w:author="Trombitásné Dr. Domján Bernadett" w:date="2025-12-10T14:54:00Z" w16du:dateUtc="2025-12-10T13:54:00Z">
        <w:r w:rsidR="00750736">
          <w:rPr>
            <w:rFonts w:ascii="Garamond" w:hAnsi="Garamond"/>
            <w:sz w:val="24"/>
            <w:szCs w:val="24"/>
            <w:lang w:val="hu-HU"/>
          </w:rPr>
          <w:t>5</w:t>
        </w:r>
      </w:ins>
      <w:r w:rsidRPr="00675DD0">
        <w:rPr>
          <w:rFonts w:ascii="Garamond" w:hAnsi="Garamond"/>
          <w:sz w:val="24"/>
          <w:szCs w:val="24"/>
          <w:lang w:val="hu-HU"/>
        </w:rPr>
        <w:t xml:space="preserve">. </w:t>
      </w:r>
      <w:ins w:id="1075" w:author="Trombitásné Dr. Domján Bernadett" w:date="2025-12-10T14:54:00Z" w16du:dateUtc="2025-12-10T13:54:00Z">
        <w:r w:rsidR="00750736">
          <w:rPr>
            <w:rFonts w:ascii="Garamond" w:hAnsi="Garamond"/>
            <w:sz w:val="24"/>
            <w:szCs w:val="24"/>
            <w:lang w:val="hu-HU"/>
          </w:rPr>
          <w:t>decem</w:t>
        </w:r>
      </w:ins>
      <w:del w:id="1076" w:author="Trombitásné Dr. Domján Bernadett" w:date="2025-12-10T14:54:00Z" w16du:dateUtc="2025-12-10T13:54:00Z">
        <w:r w:rsidR="00603D6B" w:rsidRPr="00675DD0" w:rsidDel="00750736">
          <w:rPr>
            <w:rFonts w:ascii="Garamond" w:hAnsi="Garamond"/>
            <w:sz w:val="24"/>
            <w:szCs w:val="24"/>
            <w:lang w:val="hu-HU"/>
          </w:rPr>
          <w:delText>októ</w:delText>
        </w:r>
      </w:del>
      <w:r w:rsidR="00603D6B" w:rsidRPr="00675DD0">
        <w:rPr>
          <w:rFonts w:ascii="Garamond" w:hAnsi="Garamond"/>
          <w:sz w:val="24"/>
          <w:szCs w:val="24"/>
          <w:lang w:val="hu-HU"/>
        </w:rPr>
        <w:t xml:space="preserve">ber </w:t>
      </w:r>
      <w:del w:id="1077" w:author="Trombitásné Dr. Domján Bernadett" w:date="2025-12-10T14:54:00Z" w16du:dateUtc="2025-12-10T13:54:00Z">
        <w:r w:rsidR="00603D6B" w:rsidRPr="00675DD0" w:rsidDel="00750736">
          <w:rPr>
            <w:rFonts w:ascii="Garamond" w:hAnsi="Garamond"/>
            <w:sz w:val="24"/>
            <w:szCs w:val="24"/>
            <w:lang w:val="hu-HU"/>
          </w:rPr>
          <w:delText>2</w:delText>
        </w:r>
        <w:r w:rsidR="00995663" w:rsidDel="00750736">
          <w:rPr>
            <w:rFonts w:ascii="Garamond" w:hAnsi="Garamond"/>
            <w:sz w:val="24"/>
            <w:szCs w:val="24"/>
            <w:lang w:val="hu-HU"/>
          </w:rPr>
          <w:delText>7</w:delText>
        </w:r>
      </w:del>
      <w:ins w:id="1078" w:author="Trombitásné Dr. Domján Bernadett" w:date="2025-12-10T14:54:00Z" w16du:dateUtc="2025-12-10T13:54:00Z">
        <w:r w:rsidR="00750736">
          <w:rPr>
            <w:rFonts w:ascii="Garamond" w:hAnsi="Garamond"/>
            <w:sz w:val="24"/>
            <w:szCs w:val="24"/>
            <w:lang w:val="hu-HU"/>
          </w:rPr>
          <w:t>15</w:t>
        </w:r>
      </w:ins>
      <w:r w:rsidRPr="00675DD0">
        <w:rPr>
          <w:rFonts w:ascii="Garamond" w:hAnsi="Garamond"/>
          <w:sz w:val="24"/>
          <w:szCs w:val="24"/>
          <w:lang w:val="hu-HU"/>
        </w:rPr>
        <w:t>. napjától kell alkalmazni.</w:t>
      </w:r>
    </w:p>
    <w:p w14:paraId="0222CF01" w14:textId="4D598D70" w:rsidR="005604B0" w:rsidRDefault="005604B0" w:rsidP="00B9780F">
      <w:pPr>
        <w:pStyle w:val="Szvegtrzs"/>
        <w:tabs>
          <w:tab w:val="left" w:pos="827"/>
        </w:tabs>
        <w:ind w:left="839" w:right="1418" w:firstLine="0"/>
        <w:jc w:val="both"/>
        <w:rPr>
          <w:lang w:val="hu-HU"/>
        </w:rPr>
      </w:pPr>
    </w:p>
    <w:p w14:paraId="283B2586" w14:textId="0B0EBAC6" w:rsidR="005604B0" w:rsidRDefault="00E7092B" w:rsidP="00B9780F">
      <w:pPr>
        <w:pStyle w:val="Szvegtrzs"/>
        <w:tabs>
          <w:tab w:val="left" w:pos="827"/>
        </w:tabs>
        <w:ind w:left="839" w:right="1418" w:firstLine="0"/>
        <w:jc w:val="both"/>
        <w:rPr>
          <w:lang w:val="hu-HU"/>
        </w:rPr>
      </w:pPr>
      <w:r w:rsidRPr="00675DD0">
        <w:rPr>
          <w:lang w:val="hu-HU"/>
        </w:rPr>
        <w:t xml:space="preserve">Marcali, </w:t>
      </w:r>
      <w:r w:rsidR="009F07E5" w:rsidRPr="00675DD0">
        <w:rPr>
          <w:lang w:val="hu-HU"/>
        </w:rPr>
        <w:t>202</w:t>
      </w:r>
      <w:del w:id="1079" w:author="Trombitásné Dr. Domján Bernadett" w:date="2025-12-10T14:54:00Z" w16du:dateUtc="2025-12-10T13:54:00Z">
        <w:r w:rsidR="009F07E5" w:rsidRPr="00675DD0" w:rsidDel="00750736">
          <w:rPr>
            <w:lang w:val="hu-HU"/>
          </w:rPr>
          <w:delText>2</w:delText>
        </w:r>
      </w:del>
      <w:ins w:id="1080" w:author="Trombitásné Dr. Domján Bernadett" w:date="2025-12-10T14:54:00Z" w16du:dateUtc="2025-12-10T13:54:00Z">
        <w:r w:rsidR="00750736">
          <w:rPr>
            <w:lang w:val="hu-HU"/>
          </w:rPr>
          <w:t>5</w:t>
        </w:r>
      </w:ins>
      <w:r w:rsidR="009F07E5" w:rsidRPr="00675DD0">
        <w:rPr>
          <w:lang w:val="hu-HU"/>
        </w:rPr>
        <w:t xml:space="preserve">. </w:t>
      </w:r>
      <w:ins w:id="1081" w:author="Trombitásné Dr. Domján Bernadett" w:date="2025-12-10T14:54:00Z" w16du:dateUtc="2025-12-10T13:54:00Z">
        <w:r w:rsidR="00750736">
          <w:rPr>
            <w:lang w:val="hu-HU"/>
          </w:rPr>
          <w:t>decem</w:t>
        </w:r>
      </w:ins>
      <w:del w:id="1082" w:author="Trombitásné Dr. Domján Bernadett" w:date="2025-12-10T14:54:00Z" w16du:dateUtc="2025-12-10T13:54:00Z">
        <w:r w:rsidR="009F07E5" w:rsidRPr="00675DD0" w:rsidDel="00750736">
          <w:rPr>
            <w:lang w:val="hu-HU"/>
          </w:rPr>
          <w:delText>októ</w:delText>
        </w:r>
      </w:del>
      <w:r w:rsidR="009F07E5" w:rsidRPr="00675DD0">
        <w:rPr>
          <w:lang w:val="hu-HU"/>
        </w:rPr>
        <w:t xml:space="preserve">ber </w:t>
      </w:r>
      <w:ins w:id="1083" w:author="Trombitásné Dr. Domján Bernadett" w:date="2025-12-10T14:54:00Z" w16du:dateUtc="2025-12-10T13:54:00Z">
        <w:r w:rsidR="00750736">
          <w:rPr>
            <w:lang w:val="hu-HU"/>
          </w:rPr>
          <w:t>15</w:t>
        </w:r>
      </w:ins>
      <w:del w:id="1084" w:author="Trombitásné Dr. Domján Bernadett" w:date="2025-12-10T14:54:00Z" w16du:dateUtc="2025-12-10T13:54:00Z">
        <w:r w:rsidR="009F07E5" w:rsidRPr="00675DD0" w:rsidDel="00750736">
          <w:rPr>
            <w:lang w:val="hu-HU"/>
          </w:rPr>
          <w:delText>2</w:delText>
        </w:r>
        <w:r w:rsidR="00995663" w:rsidDel="00750736">
          <w:rPr>
            <w:lang w:val="hu-HU"/>
          </w:rPr>
          <w:delText>7</w:delText>
        </w:r>
      </w:del>
      <w:r w:rsidR="009F07E5" w:rsidRPr="00675DD0">
        <w:rPr>
          <w:lang w:val="hu-HU"/>
        </w:rPr>
        <w:t>.</w:t>
      </w:r>
    </w:p>
    <w:p w14:paraId="31913087" w14:textId="17148150" w:rsidR="005604B0" w:rsidRPr="00675DD0" w:rsidRDefault="005604B0" w:rsidP="00B9780F">
      <w:pPr>
        <w:pStyle w:val="Szvegtrzs"/>
        <w:tabs>
          <w:tab w:val="left" w:pos="827"/>
        </w:tabs>
        <w:ind w:left="839" w:right="1418" w:firstLine="0"/>
        <w:jc w:val="both"/>
        <w:rPr>
          <w:lang w:val="hu-HU"/>
        </w:rPr>
      </w:pPr>
      <w:r w:rsidRPr="00675DD0">
        <w:rPr>
          <w:lang w:val="hu-HU"/>
        </w:rPr>
        <w:t xml:space="preserve">                                                                              …………………………….</w:t>
      </w:r>
    </w:p>
    <w:p w14:paraId="08B186E0" w14:textId="52E3C940" w:rsidR="005604B0" w:rsidRPr="00675DD0" w:rsidRDefault="00B9780F" w:rsidP="00B9780F">
      <w:pPr>
        <w:pStyle w:val="Szvegtrzs"/>
        <w:tabs>
          <w:tab w:val="left" w:pos="827"/>
        </w:tabs>
        <w:ind w:left="839" w:right="1418" w:firstLine="0"/>
        <w:jc w:val="both"/>
        <w:rPr>
          <w:lang w:val="hu-HU"/>
        </w:rPr>
      </w:pPr>
      <w:r w:rsidRPr="00675DD0">
        <w:rPr>
          <w:lang w:val="hu-HU"/>
        </w:rPr>
        <w:t xml:space="preserve">                                                                                 </w:t>
      </w:r>
      <w:ins w:id="1085" w:author="Trombitásné Dr. Domján Bernadett" w:date="2025-12-10T14:55:00Z" w16du:dateUtc="2025-12-10T13:55:00Z">
        <w:r w:rsidR="00750736">
          <w:rPr>
            <w:lang w:val="hu-HU"/>
          </w:rPr>
          <w:t>Bereczk Balázs</w:t>
        </w:r>
      </w:ins>
      <w:del w:id="1086" w:author="Trombitásné Dr. Domján Bernadett" w:date="2025-12-10T14:55:00Z" w16du:dateUtc="2025-12-10T13:55:00Z">
        <w:r w:rsidRPr="00675DD0" w:rsidDel="00750736">
          <w:rPr>
            <w:lang w:val="hu-HU"/>
          </w:rPr>
          <w:delText xml:space="preserve">       </w:delText>
        </w:r>
        <w:r w:rsidR="005604B0" w:rsidRPr="00675DD0" w:rsidDel="00750736">
          <w:rPr>
            <w:lang w:val="hu-HU"/>
          </w:rPr>
          <w:delText>Dr. Sütő László</w:delText>
        </w:r>
      </w:del>
    </w:p>
    <w:p w14:paraId="4C7E48C4" w14:textId="2E1586F4" w:rsidR="005604B0" w:rsidRPr="00675DD0" w:rsidDel="00317B75" w:rsidRDefault="00B9780F" w:rsidP="00B9780F">
      <w:pPr>
        <w:pStyle w:val="Szvegtrzs"/>
        <w:tabs>
          <w:tab w:val="left" w:pos="827"/>
        </w:tabs>
        <w:ind w:left="839" w:right="1418" w:firstLine="0"/>
        <w:jc w:val="both"/>
        <w:rPr>
          <w:del w:id="1087" w:author="Trombitásné Dr. Domján Bernadett" w:date="2025-12-10T14:55:00Z" w16du:dateUtc="2025-12-10T13:55:00Z"/>
          <w:lang w:val="hu-HU"/>
        </w:rPr>
      </w:pPr>
      <w:r w:rsidRPr="00675DD0">
        <w:rPr>
          <w:lang w:val="hu-HU"/>
        </w:rPr>
        <w:t xml:space="preserve">                                                                                        </w:t>
      </w:r>
      <w:r w:rsidR="005604B0" w:rsidRPr="00675DD0">
        <w:rPr>
          <w:lang w:val="hu-HU"/>
        </w:rPr>
        <w:t>Társulás Elnöke</w:t>
      </w:r>
    </w:p>
    <w:p w14:paraId="305D5140" w14:textId="59D07452" w:rsidR="005604B0" w:rsidRPr="00675DD0" w:rsidDel="00317B75" w:rsidRDefault="005604B0" w:rsidP="00AA49DA">
      <w:pPr>
        <w:rPr>
          <w:del w:id="1088" w:author="Trombitásné Dr. Domján Bernadett" w:date="2025-12-10T14:55:00Z" w16du:dateUtc="2025-12-10T13:55:00Z"/>
          <w:rFonts w:ascii="Garamond" w:eastAsia="Garamond" w:hAnsi="Garamond" w:cs="Garamond"/>
          <w:sz w:val="24"/>
          <w:szCs w:val="24"/>
          <w:lang w:val="hu-HU"/>
        </w:rPr>
        <w:sectPr w:rsidR="005604B0" w:rsidRPr="00675DD0" w:rsidDel="00317B75">
          <w:headerReference w:type="default" r:id="rId10"/>
          <w:pgSz w:w="11910" w:h="16840"/>
          <w:pgMar w:top="1060" w:right="0" w:bottom="280" w:left="1300" w:header="726" w:footer="0" w:gutter="0"/>
          <w:cols w:space="708"/>
        </w:sectPr>
      </w:pPr>
    </w:p>
    <w:p w14:paraId="0702C930" w14:textId="77777777" w:rsidR="006B46A0" w:rsidRPr="00675DD0" w:rsidRDefault="00162C6A" w:rsidP="00AA49DA">
      <w:pPr>
        <w:spacing w:before="168"/>
        <w:ind w:right="151"/>
        <w:jc w:val="right"/>
        <w:rPr>
          <w:rFonts w:ascii="Garamond" w:eastAsia="Garamond" w:hAnsi="Garamond" w:cs="Garamond"/>
          <w:sz w:val="24"/>
          <w:szCs w:val="24"/>
          <w:lang w:val="hu-HU"/>
        </w:rPr>
      </w:pPr>
      <w:r w:rsidRPr="00675DD0">
        <w:rPr>
          <w:rFonts w:ascii="Garamond" w:hAnsi="Garamond"/>
          <w:i/>
          <w:sz w:val="24"/>
          <w:szCs w:val="24"/>
          <w:u w:val="single" w:color="000000"/>
          <w:lang w:val="hu-HU"/>
        </w:rPr>
        <w:lastRenderedPageBreak/>
        <w:t>1.</w:t>
      </w:r>
      <w:r w:rsidRPr="00675DD0">
        <w:rPr>
          <w:rFonts w:ascii="Garamond" w:hAnsi="Garamond"/>
          <w:i/>
          <w:spacing w:val="-1"/>
          <w:sz w:val="24"/>
          <w:szCs w:val="24"/>
          <w:u w:val="single" w:color="000000"/>
          <w:lang w:val="hu-HU"/>
        </w:rPr>
        <w:t xml:space="preserve"> </w:t>
      </w:r>
      <w:r w:rsidRPr="00675DD0">
        <w:rPr>
          <w:rFonts w:ascii="Garamond" w:hAnsi="Garamond"/>
          <w:i/>
          <w:sz w:val="24"/>
          <w:szCs w:val="24"/>
          <w:u w:val="single" w:color="000000"/>
          <w:lang w:val="hu-HU"/>
        </w:rPr>
        <w:t>szá</w:t>
      </w:r>
      <w:r w:rsidRPr="00675DD0">
        <w:rPr>
          <w:rFonts w:ascii="Garamond" w:hAnsi="Garamond"/>
          <w:i/>
          <w:spacing w:val="-1"/>
          <w:sz w:val="24"/>
          <w:szCs w:val="24"/>
          <w:u w:val="single" w:color="000000"/>
          <w:lang w:val="hu-HU"/>
        </w:rPr>
        <w:t xml:space="preserve">mú </w:t>
      </w:r>
      <w:r w:rsidRPr="00675DD0">
        <w:rPr>
          <w:rFonts w:ascii="Garamond" w:hAnsi="Garamond"/>
          <w:i/>
          <w:sz w:val="24"/>
          <w:szCs w:val="24"/>
          <w:u w:val="single" w:color="000000"/>
          <w:lang w:val="hu-HU"/>
        </w:rPr>
        <w:t>m</w:t>
      </w:r>
      <w:r w:rsidRPr="00675DD0">
        <w:rPr>
          <w:rFonts w:ascii="Garamond" w:hAnsi="Garamond"/>
          <w:i/>
          <w:spacing w:val="-59"/>
          <w:sz w:val="24"/>
          <w:szCs w:val="24"/>
          <w:u w:val="single" w:color="000000"/>
          <w:lang w:val="hu-HU"/>
        </w:rPr>
        <w:t xml:space="preserve"> </w:t>
      </w:r>
      <w:proofErr w:type="spellStart"/>
      <w:r w:rsidRPr="00675DD0">
        <w:rPr>
          <w:rFonts w:ascii="Garamond" w:hAnsi="Garamond"/>
          <w:i/>
          <w:sz w:val="24"/>
          <w:szCs w:val="24"/>
          <w:u w:val="single" w:color="000000"/>
          <w:lang w:val="hu-HU"/>
        </w:rPr>
        <w:t>elléklet</w:t>
      </w:r>
      <w:proofErr w:type="spellEnd"/>
    </w:p>
    <w:p w14:paraId="10ECF99D" w14:textId="77777777" w:rsidR="006B46A0" w:rsidRPr="00675DD0" w:rsidRDefault="00162C6A" w:rsidP="00AD260F">
      <w:pPr>
        <w:spacing w:before="1"/>
        <w:ind w:right="99"/>
        <w:jc w:val="right"/>
        <w:rPr>
          <w:rFonts w:ascii="Garamond" w:eastAsia="Times New Roman" w:hAnsi="Garamond" w:cs="Times New Roman"/>
          <w:sz w:val="24"/>
          <w:szCs w:val="24"/>
          <w:lang w:val="hu-HU"/>
        </w:rPr>
      </w:pPr>
      <w:r w:rsidRPr="00675DD0">
        <w:rPr>
          <w:rFonts w:ascii="Garamond" w:hAnsi="Garamond"/>
          <w:spacing w:val="-60"/>
          <w:sz w:val="24"/>
          <w:szCs w:val="24"/>
          <w:u w:val="single" w:color="000000"/>
          <w:lang w:val="hu-HU"/>
        </w:rPr>
        <w:t xml:space="preserve"> </w:t>
      </w:r>
      <w:r w:rsidRPr="00675DD0">
        <w:rPr>
          <w:rFonts w:ascii="Garamond" w:hAnsi="Garamond"/>
          <w:i/>
          <w:spacing w:val="-1"/>
          <w:sz w:val="24"/>
          <w:szCs w:val="24"/>
          <w:u w:val="single" w:color="000000"/>
          <w:lang w:val="hu-HU"/>
        </w:rPr>
        <w:t>Ma</w:t>
      </w:r>
      <w:r w:rsidRPr="00675DD0">
        <w:rPr>
          <w:rFonts w:ascii="Garamond" w:hAnsi="Garamond"/>
          <w:i/>
          <w:sz w:val="24"/>
          <w:szCs w:val="24"/>
          <w:u w:val="single" w:color="000000"/>
          <w:lang w:val="hu-HU"/>
        </w:rPr>
        <w:t xml:space="preserve">rcali </w:t>
      </w:r>
      <w:r w:rsidRPr="00675DD0">
        <w:rPr>
          <w:rFonts w:ascii="Garamond" w:hAnsi="Garamond"/>
          <w:i/>
          <w:spacing w:val="-1"/>
          <w:sz w:val="24"/>
          <w:szCs w:val="24"/>
          <w:u w:val="single" w:color="000000"/>
          <w:lang w:val="hu-HU"/>
        </w:rPr>
        <w:t>Kistérségi</w:t>
      </w:r>
      <w:r w:rsidRPr="00675DD0">
        <w:rPr>
          <w:rFonts w:ascii="Garamond" w:hAnsi="Garamond"/>
          <w:i/>
          <w:sz w:val="24"/>
          <w:szCs w:val="24"/>
          <w:u w:val="single" w:color="000000"/>
          <w:lang w:val="hu-HU"/>
        </w:rPr>
        <w:t xml:space="preserve"> T</w:t>
      </w:r>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öb</w:t>
      </w:r>
      <w:r w:rsidRPr="00675DD0">
        <w:rPr>
          <w:rFonts w:ascii="Garamond" w:hAnsi="Garamond"/>
          <w:i/>
          <w:sz w:val="24"/>
          <w:szCs w:val="24"/>
          <w:u w:val="single" w:color="000000"/>
          <w:lang w:val="hu-HU"/>
        </w:rPr>
        <w:t>bcélú</w:t>
      </w:r>
      <w:proofErr w:type="spellEnd"/>
      <w:r w:rsidRPr="00675DD0">
        <w:rPr>
          <w:rFonts w:ascii="Garamond" w:hAnsi="Garamond"/>
          <w:i/>
          <w:sz w:val="24"/>
          <w:szCs w:val="24"/>
          <w:u w:val="single" w:color="000000"/>
          <w:lang w:val="hu-HU"/>
        </w:rPr>
        <w:t xml:space="preserve"> </w:t>
      </w:r>
      <w:proofErr w:type="spellStart"/>
      <w:r w:rsidRPr="00675DD0">
        <w:rPr>
          <w:rFonts w:ascii="Garamond" w:hAnsi="Garamond"/>
          <w:i/>
          <w:sz w:val="24"/>
          <w:szCs w:val="24"/>
          <w:u w:val="single" w:color="000000"/>
          <w:lang w:val="hu-HU"/>
        </w:rPr>
        <w:t>Társulá</w:t>
      </w:r>
      <w:proofErr w:type="spellEnd"/>
      <w:r w:rsidRPr="00675DD0">
        <w:rPr>
          <w:rFonts w:ascii="Garamond" w:hAnsi="Garamond"/>
          <w:i/>
          <w:spacing w:val="-59"/>
          <w:sz w:val="24"/>
          <w:szCs w:val="24"/>
          <w:u w:val="single" w:color="000000"/>
          <w:lang w:val="hu-HU"/>
        </w:rPr>
        <w:t xml:space="preserve"> </w:t>
      </w:r>
      <w:r w:rsidRPr="00675DD0">
        <w:rPr>
          <w:rFonts w:ascii="Garamond" w:hAnsi="Garamond"/>
          <w:i/>
          <w:sz w:val="24"/>
          <w:szCs w:val="24"/>
          <w:u w:val="single" w:color="000000"/>
          <w:lang w:val="hu-HU"/>
        </w:rPr>
        <w:t>s</w:t>
      </w:r>
      <w:r w:rsidRPr="00675DD0">
        <w:rPr>
          <w:rFonts w:ascii="Garamond" w:hAnsi="Garamond"/>
          <w:i/>
          <w:spacing w:val="1"/>
          <w:sz w:val="24"/>
          <w:szCs w:val="24"/>
          <w:u w:val="single" w:color="000000"/>
          <w:lang w:val="hu-HU"/>
        </w:rPr>
        <w:t xml:space="preserve"> </w:t>
      </w:r>
      <w:proofErr w:type="spellStart"/>
      <w:r w:rsidRPr="00675DD0">
        <w:rPr>
          <w:rFonts w:ascii="Garamond" w:hAnsi="Garamond"/>
          <w:i/>
          <w:spacing w:val="-1"/>
          <w:sz w:val="24"/>
          <w:szCs w:val="24"/>
          <w:u w:val="single" w:color="000000"/>
          <w:lang w:val="hu-HU"/>
        </w:rPr>
        <w:t>Közb</w:t>
      </w:r>
      <w:proofErr w:type="spellEnd"/>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eszerzési</w:t>
      </w:r>
      <w:proofErr w:type="spellEnd"/>
      <w:r w:rsidRPr="00675DD0">
        <w:rPr>
          <w:rFonts w:ascii="Garamond" w:hAnsi="Garamond"/>
          <w:i/>
          <w:sz w:val="24"/>
          <w:szCs w:val="24"/>
          <w:u w:val="single" w:color="000000"/>
          <w:lang w:val="hu-HU"/>
        </w:rPr>
        <w:t xml:space="preserve"> </w:t>
      </w:r>
      <w:proofErr w:type="spellStart"/>
      <w:r w:rsidRPr="00675DD0">
        <w:rPr>
          <w:rFonts w:ascii="Garamond" w:hAnsi="Garamond"/>
          <w:i/>
          <w:sz w:val="24"/>
          <w:szCs w:val="24"/>
          <w:u w:val="single" w:color="000000"/>
          <w:lang w:val="hu-HU"/>
        </w:rPr>
        <w:t>Sza</w:t>
      </w:r>
      <w:proofErr w:type="spellEnd"/>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bályza</w:t>
      </w:r>
      <w:proofErr w:type="spellEnd"/>
      <w:r w:rsidRPr="00675DD0">
        <w:rPr>
          <w:rFonts w:ascii="Garamond" w:hAnsi="Garamond"/>
          <w:i/>
          <w:spacing w:val="-59"/>
          <w:sz w:val="24"/>
          <w:szCs w:val="24"/>
          <w:u w:val="single" w:color="000000"/>
          <w:lang w:val="hu-HU"/>
        </w:rPr>
        <w:t xml:space="preserve"> </w:t>
      </w:r>
      <w:r w:rsidRPr="00675DD0">
        <w:rPr>
          <w:rFonts w:ascii="Garamond" w:hAnsi="Garamond"/>
          <w:i/>
          <w:sz w:val="24"/>
          <w:szCs w:val="24"/>
          <w:u w:val="single" w:color="000000"/>
          <w:lang w:val="hu-HU"/>
        </w:rPr>
        <w:t>tához</w:t>
      </w:r>
      <w:r w:rsidRPr="00675DD0">
        <w:rPr>
          <w:rFonts w:ascii="Garamond" w:hAnsi="Garamond"/>
          <w:spacing w:val="-6"/>
          <w:sz w:val="24"/>
          <w:szCs w:val="24"/>
          <w:u w:val="single" w:color="000000"/>
          <w:lang w:val="hu-HU"/>
        </w:rPr>
        <w:t xml:space="preserve"> </w:t>
      </w:r>
    </w:p>
    <w:p w14:paraId="6E30BC95" w14:textId="77777777" w:rsidR="006B46A0" w:rsidRPr="00675DD0" w:rsidRDefault="006B46A0" w:rsidP="00AD260F">
      <w:pPr>
        <w:spacing w:before="11"/>
        <w:rPr>
          <w:rFonts w:ascii="Garamond" w:eastAsia="Times New Roman" w:hAnsi="Garamond" w:cs="Times New Roman"/>
          <w:sz w:val="24"/>
          <w:szCs w:val="24"/>
          <w:lang w:val="hu-HU"/>
        </w:rPr>
      </w:pPr>
    </w:p>
    <w:p w14:paraId="5EBF9FB1" w14:textId="77777777" w:rsidR="006B46A0" w:rsidRPr="00675DD0" w:rsidRDefault="00162C6A" w:rsidP="00AD260F">
      <w:pPr>
        <w:pStyle w:val="Cmsor1"/>
        <w:ind w:left="416"/>
        <w:rPr>
          <w:b w:val="0"/>
          <w:bCs w:val="0"/>
          <w:i w:val="0"/>
          <w:sz w:val="24"/>
          <w:szCs w:val="24"/>
          <w:lang w:val="hu-HU"/>
        </w:rPr>
      </w:pPr>
      <w:bookmarkStart w:id="1107" w:name="_bookmark13"/>
      <w:bookmarkEnd w:id="1107"/>
      <w:r w:rsidRPr="00675DD0">
        <w:rPr>
          <w:spacing w:val="-1"/>
          <w:w w:val="95"/>
          <w:sz w:val="24"/>
          <w:szCs w:val="24"/>
          <w:lang w:val="hu-HU"/>
        </w:rPr>
        <w:t>TITOKTARTÁSI</w:t>
      </w:r>
      <w:r w:rsidRPr="00675DD0">
        <w:rPr>
          <w:spacing w:val="28"/>
          <w:w w:val="95"/>
          <w:sz w:val="24"/>
          <w:szCs w:val="24"/>
          <w:lang w:val="hu-HU"/>
        </w:rPr>
        <w:t xml:space="preserve"> </w:t>
      </w:r>
      <w:r w:rsidRPr="00675DD0">
        <w:rPr>
          <w:spacing w:val="-1"/>
          <w:w w:val="95"/>
          <w:sz w:val="24"/>
          <w:szCs w:val="24"/>
          <w:lang w:val="hu-HU"/>
        </w:rPr>
        <w:t>ÉS</w:t>
      </w:r>
      <w:r w:rsidRPr="00675DD0">
        <w:rPr>
          <w:spacing w:val="29"/>
          <w:w w:val="95"/>
          <w:sz w:val="24"/>
          <w:szCs w:val="24"/>
          <w:lang w:val="hu-HU"/>
        </w:rPr>
        <w:t xml:space="preserve"> </w:t>
      </w:r>
      <w:r w:rsidRPr="00675DD0">
        <w:rPr>
          <w:spacing w:val="-1"/>
          <w:w w:val="95"/>
          <w:sz w:val="24"/>
          <w:szCs w:val="24"/>
          <w:lang w:val="hu-HU"/>
        </w:rPr>
        <w:t>ÖSSZEFÉRHETETLENSÉGI</w:t>
      </w:r>
      <w:r w:rsidRPr="00675DD0">
        <w:rPr>
          <w:spacing w:val="28"/>
          <w:w w:val="95"/>
          <w:sz w:val="24"/>
          <w:szCs w:val="24"/>
          <w:lang w:val="hu-HU"/>
        </w:rPr>
        <w:t xml:space="preserve"> </w:t>
      </w:r>
      <w:r w:rsidRPr="00675DD0">
        <w:rPr>
          <w:spacing w:val="-1"/>
          <w:w w:val="95"/>
          <w:sz w:val="24"/>
          <w:szCs w:val="24"/>
          <w:lang w:val="hu-HU"/>
        </w:rPr>
        <w:t>NYILATKOZAT</w:t>
      </w:r>
    </w:p>
    <w:p w14:paraId="5A87F9E3" w14:textId="77777777" w:rsidR="000C4410" w:rsidRPr="00344BE7" w:rsidRDefault="000C4410" w:rsidP="000C4410">
      <w:pPr>
        <w:autoSpaceDE w:val="0"/>
        <w:autoSpaceDN w:val="0"/>
        <w:adjustRightInd w:val="0"/>
        <w:spacing w:before="120"/>
        <w:jc w:val="center"/>
        <w:rPr>
          <w:ins w:id="1108" w:author="Trombitásné Dr. Domján Bernadett" w:date="2025-12-10T15:12:00Z" w16du:dateUtc="2025-12-10T14:12:00Z"/>
          <w:rFonts w:ascii="Garamond" w:hAnsi="Garamond"/>
          <w:b/>
          <w:bCs/>
          <w:szCs w:val="20"/>
          <w:lang w:eastAsia="hu-HU"/>
        </w:rPr>
      </w:pPr>
      <w:proofErr w:type="spellStart"/>
      <w:ins w:id="1109" w:author="Trombitásné Dr. Domján Bernadett" w:date="2025-12-10T15:12:00Z" w16du:dateUtc="2025-12-10T14:12:00Z">
        <w:r w:rsidRPr="00344BE7">
          <w:rPr>
            <w:rFonts w:ascii="Garamond" w:hAnsi="Garamond"/>
            <w:b/>
            <w:bCs/>
            <w:szCs w:val="20"/>
            <w:lang w:eastAsia="hu-HU"/>
          </w:rPr>
          <w:t>közbeszerzési</w:t>
        </w:r>
        <w:proofErr w:type="spellEnd"/>
        <w:r w:rsidRPr="00344BE7">
          <w:rPr>
            <w:rFonts w:ascii="Garamond" w:hAnsi="Garamond"/>
            <w:b/>
            <w:bCs/>
            <w:szCs w:val="20"/>
            <w:lang w:eastAsia="hu-HU"/>
          </w:rPr>
          <w:t xml:space="preserve"> </w:t>
        </w:r>
        <w:proofErr w:type="spellStart"/>
        <w:r w:rsidRPr="00344BE7">
          <w:rPr>
            <w:rFonts w:ascii="Garamond" w:hAnsi="Garamond"/>
            <w:b/>
            <w:bCs/>
            <w:szCs w:val="20"/>
            <w:lang w:eastAsia="hu-HU"/>
          </w:rPr>
          <w:t>eljárás</w:t>
        </w:r>
        <w:proofErr w:type="spellEnd"/>
        <w:r w:rsidRPr="00344BE7">
          <w:rPr>
            <w:rFonts w:ascii="Garamond" w:hAnsi="Garamond"/>
            <w:b/>
            <w:bCs/>
            <w:szCs w:val="20"/>
            <w:lang w:eastAsia="hu-HU"/>
          </w:rPr>
          <w:t xml:space="preserve"> </w:t>
        </w:r>
        <w:proofErr w:type="spellStart"/>
        <w:r w:rsidRPr="00344BE7">
          <w:rPr>
            <w:rFonts w:ascii="Garamond" w:hAnsi="Garamond"/>
            <w:b/>
            <w:bCs/>
            <w:szCs w:val="20"/>
            <w:lang w:eastAsia="hu-HU"/>
          </w:rPr>
          <w:t>előkészítése</w:t>
        </w:r>
        <w:proofErr w:type="spellEnd"/>
        <w:r w:rsidRPr="00344BE7">
          <w:rPr>
            <w:rFonts w:ascii="Garamond" w:hAnsi="Garamond"/>
            <w:b/>
            <w:bCs/>
            <w:szCs w:val="20"/>
            <w:lang w:eastAsia="hu-HU"/>
          </w:rPr>
          <w:t>/</w:t>
        </w:r>
        <w:proofErr w:type="spellStart"/>
        <w:r w:rsidRPr="00344BE7">
          <w:rPr>
            <w:rFonts w:ascii="Garamond" w:hAnsi="Garamond"/>
            <w:b/>
            <w:bCs/>
            <w:szCs w:val="20"/>
            <w:lang w:eastAsia="hu-HU"/>
          </w:rPr>
          <w:t>bírálata</w:t>
        </w:r>
        <w:proofErr w:type="spellEnd"/>
        <w:r w:rsidRPr="00344BE7">
          <w:rPr>
            <w:rFonts w:ascii="Garamond" w:hAnsi="Garamond"/>
            <w:b/>
            <w:bCs/>
            <w:szCs w:val="20"/>
            <w:lang w:eastAsia="hu-HU"/>
          </w:rPr>
          <w:t>/</w:t>
        </w:r>
        <w:proofErr w:type="spellStart"/>
        <w:r w:rsidRPr="00344BE7">
          <w:rPr>
            <w:rFonts w:ascii="Garamond" w:hAnsi="Garamond"/>
            <w:b/>
            <w:bCs/>
            <w:szCs w:val="20"/>
            <w:lang w:eastAsia="hu-HU"/>
          </w:rPr>
          <w:t>eljárást</w:t>
        </w:r>
        <w:proofErr w:type="spellEnd"/>
        <w:r w:rsidRPr="00344BE7">
          <w:rPr>
            <w:rFonts w:ascii="Garamond" w:hAnsi="Garamond"/>
            <w:b/>
            <w:bCs/>
            <w:szCs w:val="20"/>
            <w:lang w:eastAsia="hu-HU"/>
          </w:rPr>
          <w:t xml:space="preserve"> </w:t>
        </w:r>
        <w:proofErr w:type="spellStart"/>
        <w:r w:rsidRPr="00344BE7">
          <w:rPr>
            <w:rFonts w:ascii="Garamond" w:hAnsi="Garamond"/>
            <w:b/>
            <w:bCs/>
            <w:szCs w:val="20"/>
            <w:lang w:eastAsia="hu-HU"/>
          </w:rPr>
          <w:t>lezáró</w:t>
        </w:r>
        <w:proofErr w:type="spellEnd"/>
        <w:r w:rsidRPr="00344BE7">
          <w:rPr>
            <w:rFonts w:ascii="Garamond" w:hAnsi="Garamond"/>
            <w:b/>
            <w:bCs/>
            <w:szCs w:val="20"/>
            <w:lang w:eastAsia="hu-HU"/>
          </w:rPr>
          <w:t xml:space="preserve"> </w:t>
        </w:r>
        <w:proofErr w:type="spellStart"/>
        <w:r w:rsidRPr="00344BE7">
          <w:rPr>
            <w:rFonts w:ascii="Garamond" w:hAnsi="Garamond"/>
            <w:b/>
            <w:bCs/>
            <w:szCs w:val="20"/>
            <w:lang w:eastAsia="hu-HU"/>
          </w:rPr>
          <w:t>döntése</w:t>
        </w:r>
        <w:proofErr w:type="spellEnd"/>
        <w:r>
          <w:rPr>
            <w:rStyle w:val="Lbjegyzet-hivatkozs"/>
            <w:rFonts w:ascii="Garamond" w:hAnsi="Garamond"/>
            <w:b/>
            <w:bCs/>
            <w:szCs w:val="20"/>
            <w:lang w:eastAsia="hu-HU"/>
          </w:rPr>
          <w:footnoteReference w:id="1"/>
        </w:r>
        <w:r w:rsidRPr="00344BE7">
          <w:rPr>
            <w:rFonts w:ascii="Garamond" w:hAnsi="Garamond"/>
            <w:b/>
            <w:bCs/>
            <w:szCs w:val="20"/>
            <w:lang w:eastAsia="hu-HU"/>
          </w:rPr>
          <w:t xml:space="preserve"> </w:t>
        </w:r>
        <w:proofErr w:type="spellStart"/>
        <w:r w:rsidRPr="00344BE7">
          <w:rPr>
            <w:rFonts w:ascii="Garamond" w:hAnsi="Garamond"/>
            <w:b/>
            <w:bCs/>
            <w:szCs w:val="20"/>
            <w:lang w:eastAsia="hu-HU"/>
          </w:rPr>
          <w:t>tekintetében</w:t>
        </w:r>
        <w:proofErr w:type="spellEnd"/>
      </w:ins>
    </w:p>
    <w:p w14:paraId="2D8A6EBB" w14:textId="77777777" w:rsidR="000C4410" w:rsidRDefault="000C4410" w:rsidP="000C4410">
      <w:pPr>
        <w:autoSpaceDE w:val="0"/>
        <w:autoSpaceDN w:val="0"/>
        <w:adjustRightInd w:val="0"/>
        <w:spacing w:after="120"/>
        <w:jc w:val="both"/>
        <w:rPr>
          <w:ins w:id="1112" w:author="Trombitásné Dr. Domján Bernadett" w:date="2025-12-10T15:12:00Z" w16du:dateUtc="2025-12-10T14:12:00Z"/>
          <w:rFonts w:ascii="Garamond" w:hAnsi="Garamond"/>
          <w:b/>
          <w:bCs/>
          <w:szCs w:val="20"/>
          <w:lang w:eastAsia="hu-HU"/>
        </w:rPr>
      </w:pPr>
    </w:p>
    <w:p w14:paraId="32C6B9AD" w14:textId="77777777" w:rsidR="000C4410" w:rsidRPr="003B7812" w:rsidRDefault="000C4410" w:rsidP="000C4410">
      <w:pPr>
        <w:autoSpaceDE w:val="0"/>
        <w:autoSpaceDN w:val="0"/>
        <w:adjustRightInd w:val="0"/>
        <w:spacing w:after="120"/>
        <w:jc w:val="both"/>
        <w:rPr>
          <w:ins w:id="1113" w:author="Trombitásné Dr. Domján Bernadett" w:date="2025-12-10T15:12:00Z" w16du:dateUtc="2025-12-10T14:12:00Z"/>
          <w:rFonts w:ascii="Garamond" w:hAnsi="Garamond"/>
          <w:szCs w:val="20"/>
          <w:lang w:eastAsia="hu-HU"/>
        </w:rPr>
      </w:pPr>
      <w:proofErr w:type="spellStart"/>
      <w:ins w:id="1114" w:author="Trombitásné Dr. Domján Bernadett" w:date="2025-12-10T15:12:00Z" w16du:dateUtc="2025-12-10T14:12:00Z">
        <w:r w:rsidRPr="003B7812">
          <w:rPr>
            <w:rFonts w:ascii="Garamond" w:hAnsi="Garamond"/>
            <w:szCs w:val="20"/>
            <w:lang w:eastAsia="hu-HU"/>
          </w:rPr>
          <w:t>Ajánlatkérő</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megnevezése</w:t>
        </w:r>
        <w:proofErr w:type="spellEnd"/>
        <w:r w:rsidRPr="003B7812">
          <w:rPr>
            <w:rFonts w:ascii="Garamond" w:hAnsi="Garamond"/>
            <w:szCs w:val="20"/>
            <w:lang w:eastAsia="hu-HU"/>
          </w:rPr>
          <w:t xml:space="preserve">: ……………………………………………………………. </w:t>
        </w:r>
      </w:ins>
    </w:p>
    <w:p w14:paraId="0CCDEF1A" w14:textId="77777777" w:rsidR="000C4410" w:rsidRPr="003B7812" w:rsidRDefault="000C4410" w:rsidP="000C4410">
      <w:pPr>
        <w:autoSpaceDE w:val="0"/>
        <w:autoSpaceDN w:val="0"/>
        <w:adjustRightInd w:val="0"/>
        <w:spacing w:after="120"/>
        <w:jc w:val="both"/>
        <w:rPr>
          <w:ins w:id="1115" w:author="Trombitásné Dr. Domján Bernadett" w:date="2025-12-10T15:12:00Z" w16du:dateUtc="2025-12-10T14:12:00Z"/>
          <w:rFonts w:ascii="Garamond" w:hAnsi="Garamond"/>
          <w:szCs w:val="20"/>
          <w:lang w:eastAsia="hu-HU"/>
        </w:rPr>
      </w:pPr>
      <w:proofErr w:type="spellStart"/>
      <w:ins w:id="1116" w:author="Trombitásné Dr. Domján Bernadett" w:date="2025-12-10T15:12:00Z" w16du:dateUtc="2025-12-10T14:12:00Z">
        <w:r w:rsidRPr="003B7812">
          <w:rPr>
            <w:rFonts w:ascii="Garamond" w:hAnsi="Garamond"/>
            <w:szCs w:val="20"/>
            <w:lang w:eastAsia="hu-HU"/>
          </w:rPr>
          <w:t>Közbeszerzési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eljárás</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megnevezése</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tárgya</w:t>
        </w:r>
        <w:proofErr w:type="spellEnd"/>
        <w:r w:rsidRPr="003B7812">
          <w:rPr>
            <w:rFonts w:ascii="Garamond" w:hAnsi="Garamond"/>
            <w:szCs w:val="20"/>
            <w:lang w:eastAsia="hu-HU"/>
          </w:rPr>
          <w:t xml:space="preserve">: ………………………………………… </w:t>
        </w:r>
      </w:ins>
    </w:p>
    <w:p w14:paraId="535A7656" w14:textId="77777777" w:rsidR="000C4410" w:rsidRPr="003B7812" w:rsidRDefault="000C4410" w:rsidP="000C4410">
      <w:pPr>
        <w:autoSpaceDE w:val="0"/>
        <w:autoSpaceDN w:val="0"/>
        <w:adjustRightInd w:val="0"/>
        <w:spacing w:after="120"/>
        <w:jc w:val="both"/>
        <w:rPr>
          <w:ins w:id="1117" w:author="Trombitásné Dr. Domján Bernadett" w:date="2025-12-10T15:12:00Z" w16du:dateUtc="2025-12-10T14:12:00Z"/>
          <w:rFonts w:ascii="Garamond" w:hAnsi="Garamond"/>
          <w:szCs w:val="20"/>
          <w:lang w:eastAsia="hu-HU"/>
        </w:rPr>
      </w:pPr>
      <w:proofErr w:type="spellStart"/>
      <w:ins w:id="1118" w:author="Trombitásné Dr. Domján Bernadett" w:date="2025-12-10T15:12:00Z" w16du:dateUtc="2025-12-10T14:12:00Z">
        <w:r w:rsidRPr="003B7812">
          <w:rPr>
            <w:rFonts w:ascii="Garamond" w:hAnsi="Garamond"/>
            <w:szCs w:val="20"/>
            <w:lang w:eastAsia="hu-HU"/>
          </w:rPr>
          <w:t>Közbeszerzési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eljárás</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típusa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eljárási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rendje</w:t>
        </w:r>
        <w:proofErr w:type="spellEnd"/>
        <w:r w:rsidRPr="003B7812">
          <w:rPr>
            <w:rFonts w:ascii="Garamond" w:hAnsi="Garamond"/>
            <w:szCs w:val="20"/>
            <w:lang w:eastAsia="hu-HU"/>
          </w:rPr>
          <w:t xml:space="preserve">: …………………………………………. </w:t>
        </w:r>
      </w:ins>
    </w:p>
    <w:p w14:paraId="507A9C6E" w14:textId="77777777" w:rsidR="000C4410" w:rsidRPr="003B7812" w:rsidRDefault="000C4410" w:rsidP="000C4410">
      <w:pPr>
        <w:autoSpaceDE w:val="0"/>
        <w:autoSpaceDN w:val="0"/>
        <w:adjustRightInd w:val="0"/>
        <w:spacing w:after="120"/>
        <w:jc w:val="both"/>
        <w:rPr>
          <w:ins w:id="1119" w:author="Trombitásné Dr. Domján Bernadett" w:date="2025-12-10T15:12:00Z" w16du:dateUtc="2025-12-10T14:12:00Z"/>
          <w:rFonts w:ascii="Garamond" w:hAnsi="Garamond"/>
          <w:szCs w:val="20"/>
          <w:lang w:eastAsia="hu-HU"/>
        </w:rPr>
      </w:pPr>
    </w:p>
    <w:p w14:paraId="0AD003FA" w14:textId="77777777" w:rsidR="000C4410" w:rsidRPr="003B7812" w:rsidRDefault="000C4410" w:rsidP="000C4410">
      <w:pPr>
        <w:autoSpaceDE w:val="0"/>
        <w:autoSpaceDN w:val="0"/>
        <w:adjustRightInd w:val="0"/>
        <w:spacing w:after="120"/>
        <w:jc w:val="both"/>
        <w:rPr>
          <w:ins w:id="1120" w:author="Trombitásné Dr. Domján Bernadett" w:date="2025-12-10T15:12:00Z" w16du:dateUtc="2025-12-10T14:12:00Z"/>
          <w:rFonts w:ascii="Garamond" w:hAnsi="Garamond"/>
          <w:szCs w:val="20"/>
          <w:lang w:eastAsia="hu-HU"/>
        </w:rPr>
      </w:pPr>
      <w:proofErr w:type="spellStart"/>
      <w:ins w:id="1121" w:author="Trombitásné Dr. Domján Bernadett" w:date="2025-12-10T15:12:00Z" w16du:dateUtc="2025-12-10T14:12:00Z">
        <w:r w:rsidRPr="003B7812">
          <w:rPr>
            <w:rFonts w:ascii="Garamond" w:hAnsi="Garamond"/>
            <w:szCs w:val="20"/>
            <w:lang w:eastAsia="hu-HU"/>
          </w:rPr>
          <w:t>Nyilatkozó</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személy</w:t>
        </w:r>
        <w:proofErr w:type="spellEnd"/>
        <w:r w:rsidRPr="003B7812">
          <w:rPr>
            <w:rFonts w:ascii="Garamond" w:hAnsi="Garamond"/>
            <w:szCs w:val="20"/>
            <w:lang w:eastAsia="hu-HU"/>
          </w:rPr>
          <w:t xml:space="preserve"> </w:t>
        </w:r>
      </w:ins>
    </w:p>
    <w:p w14:paraId="69354364" w14:textId="77777777" w:rsidR="000C4410" w:rsidRPr="003B7812" w:rsidRDefault="000C4410" w:rsidP="000C4410">
      <w:pPr>
        <w:autoSpaceDE w:val="0"/>
        <w:autoSpaceDN w:val="0"/>
        <w:adjustRightInd w:val="0"/>
        <w:spacing w:after="120"/>
        <w:jc w:val="both"/>
        <w:rPr>
          <w:ins w:id="1122" w:author="Trombitásné Dr. Domján Bernadett" w:date="2025-12-10T15:12:00Z" w16du:dateUtc="2025-12-10T14:12:00Z"/>
          <w:rFonts w:ascii="Garamond" w:hAnsi="Garamond"/>
          <w:szCs w:val="20"/>
          <w:lang w:eastAsia="hu-HU"/>
        </w:rPr>
      </w:pPr>
      <w:proofErr w:type="spellStart"/>
      <w:ins w:id="1123" w:author="Trombitásné Dr. Domján Bernadett" w:date="2025-12-10T15:12:00Z" w16du:dateUtc="2025-12-10T14:12:00Z">
        <w:r w:rsidRPr="003B7812">
          <w:rPr>
            <w:rFonts w:ascii="Garamond" w:hAnsi="Garamond"/>
            <w:szCs w:val="20"/>
            <w:lang w:eastAsia="hu-HU"/>
          </w:rPr>
          <w:t>családi</w:t>
        </w:r>
        <w:proofErr w:type="spellEnd"/>
        <w:r w:rsidRPr="003B7812">
          <w:rPr>
            <w:rFonts w:ascii="Garamond" w:hAnsi="Garamond"/>
            <w:szCs w:val="20"/>
            <w:lang w:eastAsia="hu-HU"/>
          </w:rPr>
          <w:t xml:space="preserve"> és </w:t>
        </w:r>
        <w:proofErr w:type="spellStart"/>
        <w:r w:rsidRPr="003B7812">
          <w:rPr>
            <w:rFonts w:ascii="Garamond" w:hAnsi="Garamond"/>
            <w:szCs w:val="20"/>
            <w:lang w:eastAsia="hu-HU"/>
          </w:rPr>
          <w:t>utóneve</w:t>
        </w:r>
        <w:proofErr w:type="spellEnd"/>
        <w:r w:rsidRPr="003B7812">
          <w:rPr>
            <w:rFonts w:ascii="Garamond" w:hAnsi="Garamond"/>
            <w:szCs w:val="20"/>
            <w:lang w:eastAsia="hu-HU"/>
          </w:rPr>
          <w:t xml:space="preserve">: …………………………………………………………….. </w:t>
        </w:r>
      </w:ins>
    </w:p>
    <w:p w14:paraId="3B674EA9" w14:textId="77777777" w:rsidR="000C4410" w:rsidRPr="003B7812" w:rsidRDefault="000C4410" w:rsidP="000C4410">
      <w:pPr>
        <w:autoSpaceDE w:val="0"/>
        <w:autoSpaceDN w:val="0"/>
        <w:adjustRightInd w:val="0"/>
        <w:spacing w:after="120"/>
        <w:jc w:val="both"/>
        <w:rPr>
          <w:ins w:id="1124" w:author="Trombitásné Dr. Domján Bernadett" w:date="2025-12-10T15:12:00Z" w16du:dateUtc="2025-12-10T14:12:00Z"/>
          <w:rFonts w:ascii="Garamond" w:hAnsi="Garamond"/>
          <w:szCs w:val="20"/>
          <w:lang w:eastAsia="hu-HU"/>
        </w:rPr>
      </w:pPr>
      <w:proofErr w:type="spellStart"/>
      <w:ins w:id="1125" w:author="Trombitásné Dr. Domján Bernadett" w:date="2025-12-10T15:12:00Z" w16du:dateUtc="2025-12-10T14:12:00Z">
        <w:r w:rsidRPr="003B7812">
          <w:rPr>
            <w:rFonts w:ascii="Garamond" w:hAnsi="Garamond"/>
            <w:szCs w:val="20"/>
            <w:lang w:eastAsia="hu-HU"/>
          </w:rPr>
          <w:t>születési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dátuma</w:t>
        </w:r>
        <w:proofErr w:type="spellEnd"/>
        <w:r w:rsidRPr="003B7812">
          <w:rPr>
            <w:rFonts w:ascii="Garamond" w:hAnsi="Garamond"/>
            <w:szCs w:val="20"/>
            <w:lang w:eastAsia="hu-HU"/>
          </w:rPr>
          <w:t xml:space="preserve">: ………………………………………………………………. </w:t>
        </w:r>
      </w:ins>
    </w:p>
    <w:p w14:paraId="0541827D" w14:textId="77777777" w:rsidR="000C4410" w:rsidRPr="003B7812" w:rsidRDefault="000C4410" w:rsidP="000C4410">
      <w:pPr>
        <w:autoSpaceDE w:val="0"/>
        <w:autoSpaceDN w:val="0"/>
        <w:adjustRightInd w:val="0"/>
        <w:spacing w:after="120"/>
        <w:jc w:val="both"/>
        <w:rPr>
          <w:ins w:id="1126" w:author="Trombitásné Dr. Domján Bernadett" w:date="2025-12-10T15:12:00Z" w16du:dateUtc="2025-12-10T14:12:00Z"/>
          <w:rFonts w:ascii="Garamond" w:hAnsi="Garamond"/>
          <w:szCs w:val="20"/>
          <w:lang w:eastAsia="hu-HU"/>
        </w:rPr>
      </w:pPr>
      <w:proofErr w:type="spellStart"/>
      <w:ins w:id="1127" w:author="Trombitásné Dr. Domján Bernadett" w:date="2025-12-10T15:12:00Z" w16du:dateUtc="2025-12-10T14:12:00Z">
        <w:r w:rsidRPr="003B7812">
          <w:rPr>
            <w:rFonts w:ascii="Garamond" w:hAnsi="Garamond"/>
            <w:szCs w:val="20"/>
            <w:lang w:eastAsia="hu-HU"/>
          </w:rPr>
          <w:t>Ajánlatkérő</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szervezetben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betöltött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szerepe</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beosztása</w:t>
        </w:r>
        <w:proofErr w:type="spellEnd"/>
        <w:r w:rsidRPr="003B7812">
          <w:rPr>
            <w:rFonts w:ascii="Garamond" w:hAnsi="Garamond"/>
            <w:szCs w:val="20"/>
            <w:lang w:eastAsia="hu-HU"/>
          </w:rPr>
          <w:t xml:space="preserve">: …………………………………… </w:t>
        </w:r>
      </w:ins>
    </w:p>
    <w:p w14:paraId="3D37A7C3" w14:textId="77777777" w:rsidR="000C4410" w:rsidRPr="003B7812" w:rsidRDefault="000C4410" w:rsidP="000C4410">
      <w:pPr>
        <w:autoSpaceDE w:val="0"/>
        <w:autoSpaceDN w:val="0"/>
        <w:adjustRightInd w:val="0"/>
        <w:spacing w:after="120"/>
        <w:jc w:val="both"/>
        <w:rPr>
          <w:ins w:id="1128" w:author="Trombitásné Dr. Domján Bernadett" w:date="2025-12-10T15:12:00Z" w16du:dateUtc="2025-12-10T14:12:00Z"/>
          <w:rFonts w:ascii="Garamond" w:hAnsi="Garamond"/>
          <w:szCs w:val="20"/>
          <w:lang w:eastAsia="hu-HU"/>
        </w:rPr>
      </w:pPr>
      <w:proofErr w:type="spellStart"/>
      <w:ins w:id="1129" w:author="Trombitásné Dr. Domján Bernadett" w:date="2025-12-10T15:12:00Z" w16du:dateUtc="2025-12-10T14:12:00Z">
        <w:r w:rsidRPr="003B7812">
          <w:rPr>
            <w:rFonts w:ascii="Garamond" w:hAnsi="Garamond"/>
            <w:szCs w:val="20"/>
            <w:lang w:eastAsia="hu-HU"/>
          </w:rPr>
          <w:t>közbeszerzési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eljárásban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betöltött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szerepe</w:t>
        </w:r>
        <w:proofErr w:type="spellEnd"/>
        <w:r w:rsidRPr="003B7812">
          <w:rPr>
            <w:rFonts w:ascii="Garamond" w:hAnsi="Garamond"/>
            <w:szCs w:val="20"/>
            <w:lang w:eastAsia="hu-HU"/>
          </w:rPr>
          <w:t>:</w:t>
        </w:r>
        <w:r w:rsidRPr="003B7812">
          <w:rPr>
            <w:rStyle w:val="Lbjegyzet-hivatkozs"/>
            <w:rFonts w:ascii="Garamond" w:hAnsi="Garamond"/>
            <w:szCs w:val="20"/>
            <w:lang w:eastAsia="hu-HU"/>
          </w:rPr>
          <w:footnoteReference w:id="2"/>
        </w:r>
        <w:r w:rsidRPr="003B7812">
          <w:rPr>
            <w:rFonts w:ascii="Garamond" w:hAnsi="Garamond"/>
            <w:szCs w:val="20"/>
            <w:lang w:eastAsia="hu-HU"/>
          </w:rPr>
          <w:t xml:space="preserve"> …………………………………… </w:t>
        </w:r>
      </w:ins>
    </w:p>
    <w:p w14:paraId="1B2BC014" w14:textId="77777777" w:rsidR="000C4410" w:rsidRPr="003B7812" w:rsidRDefault="000C4410" w:rsidP="000C4410">
      <w:pPr>
        <w:autoSpaceDE w:val="0"/>
        <w:autoSpaceDN w:val="0"/>
        <w:adjustRightInd w:val="0"/>
        <w:spacing w:after="120"/>
        <w:jc w:val="both"/>
        <w:rPr>
          <w:ins w:id="1132" w:author="Trombitásné Dr. Domján Bernadett" w:date="2025-12-10T15:12:00Z" w16du:dateUtc="2025-12-10T14:12:00Z"/>
          <w:rFonts w:ascii="Garamond" w:hAnsi="Garamond"/>
          <w:szCs w:val="20"/>
          <w:lang w:eastAsia="hu-HU"/>
        </w:rPr>
      </w:pPr>
    </w:p>
    <w:p w14:paraId="787489BE" w14:textId="77777777" w:rsidR="000C4410" w:rsidRPr="003B7812" w:rsidRDefault="000C4410" w:rsidP="000C4410">
      <w:pPr>
        <w:autoSpaceDE w:val="0"/>
        <w:autoSpaceDN w:val="0"/>
        <w:adjustRightInd w:val="0"/>
        <w:spacing w:after="120"/>
        <w:jc w:val="both"/>
        <w:rPr>
          <w:ins w:id="1133" w:author="Trombitásné Dr. Domján Bernadett" w:date="2025-12-10T15:12:00Z" w16du:dateUtc="2025-12-10T14:12:00Z"/>
          <w:rFonts w:ascii="Garamond" w:hAnsi="Garamond"/>
          <w:szCs w:val="20"/>
          <w:lang w:eastAsia="hu-HU"/>
        </w:rPr>
      </w:pPr>
      <w:proofErr w:type="spellStart"/>
      <w:ins w:id="1134" w:author="Trombitásné Dr. Domján Bernadett" w:date="2025-12-10T15:12:00Z" w16du:dateUtc="2025-12-10T14:12:00Z">
        <w:r w:rsidRPr="003B7812">
          <w:rPr>
            <w:rFonts w:ascii="Garamond" w:hAnsi="Garamond"/>
            <w:szCs w:val="20"/>
            <w:lang w:eastAsia="hu-HU"/>
          </w:rPr>
          <w:t>Alulírott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nyilatkozom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hogy</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közbeszerzésekről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szóló</w:t>
        </w:r>
        <w:proofErr w:type="spellEnd"/>
        <w:r w:rsidRPr="003B7812">
          <w:rPr>
            <w:rFonts w:ascii="Garamond" w:hAnsi="Garamond"/>
            <w:szCs w:val="20"/>
            <w:lang w:eastAsia="hu-HU"/>
          </w:rPr>
          <w:t xml:space="preserve"> 2015. </w:t>
        </w:r>
        <w:proofErr w:type="spellStart"/>
        <w:r w:rsidRPr="003B7812">
          <w:rPr>
            <w:rFonts w:ascii="Garamond" w:hAnsi="Garamond"/>
            <w:szCs w:val="20"/>
            <w:lang w:eastAsia="hu-HU"/>
          </w:rPr>
          <w:t>évi</w:t>
        </w:r>
        <w:proofErr w:type="spellEnd"/>
        <w:r w:rsidRPr="003B7812">
          <w:rPr>
            <w:rFonts w:ascii="Garamond" w:hAnsi="Garamond"/>
            <w:szCs w:val="20"/>
            <w:lang w:eastAsia="hu-HU"/>
          </w:rPr>
          <w:t xml:space="preserve"> CXLIII. </w:t>
        </w:r>
        <w:proofErr w:type="spellStart"/>
        <w:r w:rsidRPr="003B7812">
          <w:rPr>
            <w:rFonts w:ascii="Garamond" w:hAnsi="Garamond"/>
            <w:szCs w:val="20"/>
            <w:lang w:eastAsia="hu-HU"/>
          </w:rPr>
          <w:t>törvény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továbbiakban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Kbt</w:t>
        </w:r>
        <w:proofErr w:type="spellEnd"/>
        <w:r w:rsidRPr="003B7812">
          <w:rPr>
            <w:rFonts w:ascii="Garamond" w:hAnsi="Garamond"/>
            <w:szCs w:val="20"/>
            <w:lang w:eastAsia="hu-HU"/>
          </w:rPr>
          <w:t xml:space="preserve">.) 25. § </w:t>
        </w:r>
        <w:proofErr w:type="spellStart"/>
        <w:r w:rsidRPr="003B7812">
          <w:rPr>
            <w:rFonts w:ascii="Garamond" w:hAnsi="Garamond"/>
            <w:szCs w:val="20"/>
            <w:lang w:eastAsia="hu-HU"/>
          </w:rPr>
          <w:t>szerinti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összeférhetetlenségi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szabályokat</w:t>
        </w:r>
        <w:proofErr w:type="spellEnd"/>
        <w:r w:rsidRPr="003B7812">
          <w:rPr>
            <w:rStyle w:val="Lbjegyzet-hivatkozs"/>
            <w:rFonts w:ascii="Garamond" w:hAnsi="Garamond"/>
            <w:szCs w:val="20"/>
            <w:lang w:eastAsia="hu-HU"/>
          </w:rPr>
          <w:footnoteReference w:id="3"/>
        </w:r>
        <w:r w:rsidRPr="003B7812">
          <w:rPr>
            <w:rFonts w:ascii="Garamond" w:hAnsi="Garamond"/>
            <w:szCs w:val="20"/>
            <w:lang w:eastAsia="hu-HU"/>
          </w:rPr>
          <w:t xml:space="preserve"> </w:t>
        </w:r>
        <w:proofErr w:type="spellStart"/>
        <w:r w:rsidRPr="003B7812">
          <w:rPr>
            <w:rFonts w:ascii="Garamond" w:hAnsi="Garamond"/>
            <w:szCs w:val="20"/>
            <w:lang w:eastAsia="hu-HU"/>
          </w:rPr>
          <w:t>megismertem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ajánlatkérő</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erre</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vonatkozó</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írásbeli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tájékoztatását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megkaptam</w:t>
        </w:r>
        <w:proofErr w:type="spellEnd"/>
        <w:r w:rsidRPr="003B7812">
          <w:rPr>
            <w:rFonts w:ascii="Garamond" w:hAnsi="Garamond"/>
            <w:szCs w:val="20"/>
            <w:lang w:eastAsia="hu-HU"/>
          </w:rPr>
          <w:t xml:space="preserve"> és </w:t>
        </w:r>
        <w:proofErr w:type="spellStart"/>
        <w:r w:rsidRPr="003B7812">
          <w:rPr>
            <w:rFonts w:ascii="Garamond" w:hAnsi="Garamond"/>
            <w:szCs w:val="20"/>
            <w:lang w:eastAsia="hu-HU"/>
          </w:rPr>
          <w:t>megismertem</w:t>
        </w:r>
        <w:proofErr w:type="spellEnd"/>
        <w:r w:rsidRPr="003B7812">
          <w:rPr>
            <w:rFonts w:ascii="Garamond" w:hAnsi="Garamond"/>
            <w:szCs w:val="20"/>
            <w:lang w:eastAsia="hu-HU"/>
          </w:rPr>
          <w:t xml:space="preserve">, és </w:t>
        </w:r>
        <w:proofErr w:type="spellStart"/>
        <w:r w:rsidRPr="003B7812">
          <w:rPr>
            <w:rFonts w:ascii="Garamond" w:hAnsi="Garamond"/>
            <w:szCs w:val="20"/>
            <w:lang w:eastAsia="hu-HU"/>
          </w:rPr>
          <w:t>ennek</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tudatában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teszem</w:t>
        </w:r>
        <w:proofErr w:type="spellEnd"/>
        <w:r w:rsidRPr="003B7812">
          <w:rPr>
            <w:rFonts w:ascii="Garamond" w:hAnsi="Garamond"/>
            <w:szCs w:val="20"/>
            <w:lang w:eastAsia="hu-HU"/>
          </w:rPr>
          <w:t xml:space="preserve"> meg </w:t>
        </w:r>
        <w:proofErr w:type="spellStart"/>
        <w:r w:rsidRPr="003B7812">
          <w:rPr>
            <w:rFonts w:ascii="Garamond" w:hAnsi="Garamond"/>
            <w:szCs w:val="20"/>
            <w:lang w:eastAsia="hu-HU"/>
          </w:rPr>
          <w:t>jelen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nyilatkozatot</w:t>
        </w:r>
        <w:proofErr w:type="spellEnd"/>
        <w:r w:rsidRPr="003B7812">
          <w:rPr>
            <w:rFonts w:ascii="Garamond" w:hAnsi="Garamond"/>
            <w:szCs w:val="20"/>
            <w:lang w:eastAsia="hu-HU"/>
          </w:rPr>
          <w:t xml:space="preserve">. </w:t>
        </w:r>
      </w:ins>
    </w:p>
    <w:p w14:paraId="29D52CFE" w14:textId="77777777" w:rsidR="000C4410" w:rsidRPr="003B7812" w:rsidRDefault="000C4410" w:rsidP="000C4410">
      <w:pPr>
        <w:autoSpaceDE w:val="0"/>
        <w:autoSpaceDN w:val="0"/>
        <w:adjustRightInd w:val="0"/>
        <w:spacing w:after="120"/>
        <w:jc w:val="both"/>
        <w:rPr>
          <w:ins w:id="1149" w:author="Trombitásné Dr. Domján Bernadett" w:date="2025-12-10T15:12:00Z" w16du:dateUtc="2025-12-10T14:12:00Z"/>
          <w:rFonts w:ascii="Garamond" w:hAnsi="Garamond"/>
          <w:szCs w:val="20"/>
          <w:lang w:eastAsia="hu-HU"/>
        </w:rPr>
      </w:pPr>
      <w:proofErr w:type="spellStart"/>
      <w:ins w:id="1150" w:author="Trombitásné Dr. Domján Bernadett" w:date="2025-12-10T15:12:00Z" w16du:dateUtc="2025-12-10T14:12:00Z">
        <w:r w:rsidRPr="003B7812">
          <w:rPr>
            <w:rFonts w:ascii="Garamond" w:hAnsi="Garamond"/>
            <w:szCs w:val="20"/>
            <w:lang w:eastAsia="hu-HU"/>
          </w:rPr>
          <w:t>Tudomásom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szerint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velem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szemben</w:t>
        </w:r>
        <w:proofErr w:type="spellEnd"/>
        <w:r w:rsidRPr="003B7812">
          <w:rPr>
            <w:rFonts w:ascii="Garamond" w:hAnsi="Garamond"/>
            <w:szCs w:val="20"/>
            <w:lang w:eastAsia="hu-HU"/>
          </w:rPr>
          <w:t xml:space="preserve"> </w:t>
        </w:r>
      </w:ins>
    </w:p>
    <w:p w14:paraId="722BE68F" w14:textId="77777777" w:rsidR="000C4410" w:rsidRPr="003B7812" w:rsidRDefault="000C4410" w:rsidP="000C4410">
      <w:pPr>
        <w:autoSpaceDE w:val="0"/>
        <w:autoSpaceDN w:val="0"/>
        <w:adjustRightInd w:val="0"/>
        <w:spacing w:after="120"/>
        <w:jc w:val="both"/>
        <w:rPr>
          <w:ins w:id="1151" w:author="Trombitásné Dr. Domján Bernadett" w:date="2025-12-10T15:12:00Z" w16du:dateUtc="2025-12-10T14:12:00Z"/>
          <w:rFonts w:ascii="Garamond" w:hAnsi="Garamond"/>
          <w:szCs w:val="20"/>
          <w:lang w:eastAsia="hu-HU"/>
        </w:rPr>
      </w:pPr>
      <w:ins w:id="1152" w:author="Trombitásné Dr. Domján Bernadett" w:date="2025-12-10T15:12:00Z" w16du:dateUtc="2025-12-10T14:12:00Z">
        <w:r w:rsidRPr="003B7812">
          <w:rPr>
            <w:rFonts w:ascii="Garamond" w:hAnsi="Garamond"/>
            <w:szCs w:val="20"/>
            <w:lang w:eastAsia="hu-HU"/>
          </w:rPr>
          <w:t xml:space="preserve">- a </w:t>
        </w:r>
        <w:proofErr w:type="spellStart"/>
        <w:r w:rsidRPr="003B7812">
          <w:rPr>
            <w:rFonts w:ascii="Garamond" w:hAnsi="Garamond"/>
            <w:szCs w:val="20"/>
            <w:lang w:eastAsia="hu-HU"/>
          </w:rPr>
          <w:t>Kbt</w:t>
        </w:r>
        <w:proofErr w:type="spellEnd"/>
        <w:r w:rsidRPr="003B7812">
          <w:rPr>
            <w:rFonts w:ascii="Garamond" w:hAnsi="Garamond"/>
            <w:szCs w:val="20"/>
            <w:lang w:eastAsia="hu-HU"/>
          </w:rPr>
          <w:t xml:space="preserve">. 25. § </w:t>
        </w:r>
        <w:proofErr w:type="spellStart"/>
        <w:r w:rsidRPr="003B7812">
          <w:rPr>
            <w:rFonts w:ascii="Garamond" w:hAnsi="Garamond"/>
            <w:szCs w:val="20"/>
            <w:lang w:eastAsia="hu-HU"/>
          </w:rPr>
          <w:t>szerinti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valamely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összeférhetetlenség</w:t>
        </w:r>
        <w:proofErr w:type="spellEnd"/>
        <w:r>
          <w:rPr>
            <w:rFonts w:ascii="Garamond" w:hAnsi="Garamond"/>
            <w:szCs w:val="20"/>
            <w:lang w:eastAsia="hu-HU"/>
          </w:rPr>
          <w:t xml:space="preserve"> </w:t>
        </w:r>
        <w:proofErr w:type="spellStart"/>
        <w:r>
          <w:rPr>
            <w:rFonts w:ascii="Garamond" w:hAnsi="Garamond"/>
            <w:szCs w:val="20"/>
            <w:lang w:eastAsia="hu-HU"/>
          </w:rPr>
          <w:t>vagy</w:t>
        </w:r>
        <w:proofErr w:type="spellEnd"/>
        <w:r>
          <w:rPr>
            <w:rFonts w:ascii="Garamond" w:hAnsi="Garamond"/>
            <w:szCs w:val="20"/>
            <w:lang w:eastAsia="hu-HU"/>
          </w:rPr>
          <w:t xml:space="preserve"> </w:t>
        </w:r>
        <w:proofErr w:type="spellStart"/>
        <w:r>
          <w:rPr>
            <w:rFonts w:ascii="Garamond" w:hAnsi="Garamond"/>
            <w:szCs w:val="20"/>
            <w:lang w:eastAsia="hu-HU"/>
          </w:rPr>
          <w:t>annak</w:t>
        </w:r>
        <w:proofErr w:type="spellEnd"/>
        <w:r>
          <w:rPr>
            <w:rFonts w:ascii="Garamond" w:hAnsi="Garamond"/>
            <w:szCs w:val="20"/>
            <w:lang w:eastAsia="hu-HU"/>
          </w:rPr>
          <w:t xml:space="preserve"> </w:t>
        </w:r>
        <w:proofErr w:type="spellStart"/>
        <w:r>
          <w:rPr>
            <w:rFonts w:ascii="Garamond" w:hAnsi="Garamond"/>
            <w:szCs w:val="20"/>
            <w:lang w:eastAsia="hu-HU"/>
          </w:rPr>
          <w:t>kockázata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fennáll</w:t>
        </w:r>
        <w:proofErr w:type="spellEnd"/>
        <w:r w:rsidRPr="003B7812">
          <w:rPr>
            <w:rFonts w:ascii="Garamond" w:hAnsi="Garamond"/>
            <w:szCs w:val="20"/>
            <w:lang w:eastAsia="hu-HU"/>
          </w:rPr>
          <w:t>/</w:t>
        </w:r>
        <w:proofErr w:type="spellStart"/>
        <w:r w:rsidRPr="003B7812">
          <w:rPr>
            <w:rFonts w:ascii="Garamond" w:hAnsi="Garamond"/>
            <w:szCs w:val="20"/>
            <w:lang w:eastAsia="hu-HU"/>
          </w:rPr>
          <w:t>nem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áll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fenn</w:t>
        </w:r>
        <w:proofErr w:type="spellEnd"/>
        <w:r w:rsidRPr="003B7812">
          <w:rPr>
            <w:rStyle w:val="Lbjegyzet-hivatkozs"/>
            <w:rFonts w:ascii="Garamond" w:hAnsi="Garamond"/>
            <w:szCs w:val="20"/>
            <w:lang w:eastAsia="hu-HU"/>
          </w:rPr>
          <w:footnoteReference w:id="4"/>
        </w:r>
        <w:r w:rsidRPr="003B7812">
          <w:rPr>
            <w:rFonts w:ascii="Garamond" w:hAnsi="Garamond"/>
            <w:szCs w:val="20"/>
            <w:lang w:eastAsia="hu-HU"/>
          </w:rPr>
          <w:t xml:space="preserve"> </w:t>
        </w:r>
      </w:ins>
    </w:p>
    <w:p w14:paraId="1938F76F" w14:textId="77777777" w:rsidR="000C4410" w:rsidRDefault="000C4410" w:rsidP="000C4410">
      <w:pPr>
        <w:autoSpaceDE w:val="0"/>
        <w:autoSpaceDN w:val="0"/>
        <w:adjustRightInd w:val="0"/>
        <w:spacing w:after="120"/>
        <w:jc w:val="both"/>
        <w:rPr>
          <w:ins w:id="1155" w:author="Trombitásné Dr. Domján Bernadett" w:date="2025-12-10T15:12:00Z" w16du:dateUtc="2025-12-10T14:12:00Z"/>
          <w:rFonts w:ascii="Garamond" w:hAnsi="Garamond"/>
          <w:b/>
          <w:bCs/>
          <w:szCs w:val="20"/>
          <w:lang w:eastAsia="hu-HU"/>
        </w:rPr>
      </w:pPr>
    </w:p>
    <w:p w14:paraId="39791DFD" w14:textId="77777777" w:rsidR="000C4410" w:rsidRPr="003B7812" w:rsidRDefault="000C4410" w:rsidP="000C4410">
      <w:pPr>
        <w:autoSpaceDE w:val="0"/>
        <w:autoSpaceDN w:val="0"/>
        <w:adjustRightInd w:val="0"/>
        <w:spacing w:after="120"/>
        <w:jc w:val="both"/>
        <w:rPr>
          <w:ins w:id="1156" w:author="Trombitásné Dr. Domján Bernadett" w:date="2025-12-10T15:12:00Z" w16du:dateUtc="2025-12-10T14:12:00Z"/>
          <w:rFonts w:ascii="Garamond" w:hAnsi="Garamond"/>
          <w:szCs w:val="20"/>
          <w:lang w:eastAsia="hu-HU"/>
        </w:rPr>
      </w:pPr>
      <w:proofErr w:type="spellStart"/>
      <w:ins w:id="1157" w:author="Trombitásné Dr. Domján Bernadett" w:date="2025-12-10T15:12:00Z" w16du:dateUtc="2025-12-10T14:12:00Z">
        <w:r w:rsidRPr="003B7812">
          <w:rPr>
            <w:rFonts w:ascii="Garamond" w:hAnsi="Garamond"/>
            <w:szCs w:val="20"/>
            <w:lang w:eastAsia="hu-HU"/>
          </w:rPr>
          <w:t>Amennyiben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összeférhetetlenség</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vagy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annak</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kockázata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fennáll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annak</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oka</w:t>
        </w:r>
        <w:proofErr w:type="spellEnd"/>
        <w:r w:rsidRPr="003B7812">
          <w:rPr>
            <w:rFonts w:ascii="Garamond" w:hAnsi="Garamond"/>
            <w:szCs w:val="20"/>
            <w:lang w:eastAsia="hu-HU"/>
          </w:rPr>
          <w:t xml:space="preserve">: ……………………………………………………………………………………………..……. </w:t>
        </w:r>
      </w:ins>
    </w:p>
    <w:p w14:paraId="76804361" w14:textId="77777777" w:rsidR="000C4410" w:rsidRPr="003B7812" w:rsidRDefault="000C4410" w:rsidP="000C4410">
      <w:pPr>
        <w:autoSpaceDE w:val="0"/>
        <w:autoSpaceDN w:val="0"/>
        <w:adjustRightInd w:val="0"/>
        <w:spacing w:after="120"/>
        <w:jc w:val="both"/>
        <w:rPr>
          <w:ins w:id="1158" w:author="Trombitásné Dr. Domján Bernadett" w:date="2025-12-10T15:12:00Z" w16du:dateUtc="2025-12-10T14:12:00Z"/>
          <w:rFonts w:ascii="Garamond" w:hAnsi="Garamond"/>
          <w:szCs w:val="20"/>
          <w:lang w:eastAsia="hu-HU"/>
        </w:rPr>
      </w:pPr>
      <w:ins w:id="1159" w:author="Trombitásné Dr. Domján Bernadett" w:date="2025-12-10T15:12:00Z" w16du:dateUtc="2025-12-10T14:12:00Z">
        <w:r w:rsidRPr="003B7812">
          <w:rPr>
            <w:rFonts w:ascii="Garamond" w:hAnsi="Garamond"/>
            <w:szCs w:val="20"/>
            <w:lang w:eastAsia="hu-HU"/>
          </w:rPr>
          <w:lastRenderedPageBreak/>
          <w:t>…………………………………………………………………………………………………..</w:t>
        </w:r>
      </w:ins>
    </w:p>
    <w:p w14:paraId="31A5E397" w14:textId="77777777" w:rsidR="000C4410" w:rsidRPr="003B7812" w:rsidRDefault="000C4410" w:rsidP="000C4410">
      <w:pPr>
        <w:autoSpaceDE w:val="0"/>
        <w:autoSpaceDN w:val="0"/>
        <w:adjustRightInd w:val="0"/>
        <w:spacing w:after="120"/>
        <w:jc w:val="both"/>
        <w:rPr>
          <w:ins w:id="1160" w:author="Trombitásné Dr. Domján Bernadett" w:date="2025-12-10T15:12:00Z" w16du:dateUtc="2025-12-10T14:12:00Z"/>
          <w:rFonts w:ascii="Garamond" w:hAnsi="Garamond"/>
          <w:szCs w:val="20"/>
          <w:lang w:eastAsia="hu-HU"/>
        </w:rPr>
      </w:pPr>
      <w:proofErr w:type="spellStart"/>
      <w:ins w:id="1161" w:author="Trombitásné Dr. Domján Bernadett" w:date="2025-12-10T15:12:00Z" w16du:dateUtc="2025-12-10T14:12:00Z">
        <w:r w:rsidRPr="003B7812">
          <w:rPr>
            <w:rFonts w:ascii="Garamond" w:hAnsi="Garamond"/>
            <w:szCs w:val="20"/>
            <w:lang w:eastAsia="hu-HU"/>
          </w:rPr>
          <w:t>Kijelentem</w:t>
        </w:r>
        <w:proofErr w:type="spellEnd"/>
        <w:r w:rsidRPr="003B7812">
          <w:rPr>
            <w:rFonts w:ascii="Garamond" w:hAnsi="Garamond"/>
            <w:szCs w:val="20"/>
            <w:lang w:eastAsia="hu-HU"/>
          </w:rPr>
          <w:t xml:space="preserve"> és </w:t>
        </w:r>
        <w:proofErr w:type="spellStart"/>
        <w:r w:rsidRPr="003B7812">
          <w:rPr>
            <w:rFonts w:ascii="Garamond" w:hAnsi="Garamond"/>
            <w:szCs w:val="20"/>
            <w:lang w:eastAsia="hu-HU"/>
          </w:rPr>
          <w:t>vállalom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hogy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amennyiben</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Kbt</w:t>
        </w:r>
        <w:proofErr w:type="spellEnd"/>
        <w:r w:rsidRPr="003B7812">
          <w:rPr>
            <w:rFonts w:ascii="Garamond" w:hAnsi="Garamond"/>
            <w:szCs w:val="20"/>
            <w:lang w:eastAsia="hu-HU"/>
          </w:rPr>
          <w:t xml:space="preserve">. 25. § </w:t>
        </w:r>
        <w:proofErr w:type="spellStart"/>
        <w:r w:rsidRPr="003B7812">
          <w:rPr>
            <w:rFonts w:ascii="Garamond" w:hAnsi="Garamond"/>
            <w:szCs w:val="20"/>
            <w:lang w:eastAsia="hu-HU"/>
          </w:rPr>
          <w:t>szerinti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összeférhetetlenségi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helyzet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vagy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annak</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kockázata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velem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szemben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jelen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nyilatkozat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megtételét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követően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felmerül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összeférhetetlenségi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helyzet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felmerülését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követően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haladéktalanul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jelezni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fogom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írásban</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közbeszerzési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szabályzat</w:t>
        </w:r>
        <w:proofErr w:type="spellEnd"/>
        <w:r w:rsidRPr="003B7812">
          <w:rPr>
            <w:rFonts w:ascii="Garamond" w:hAnsi="Garamond"/>
            <w:szCs w:val="20"/>
            <w:lang w:eastAsia="hu-HU"/>
          </w:rPr>
          <w:t xml:space="preserve"> 22.G. </w:t>
        </w:r>
        <w:proofErr w:type="spellStart"/>
        <w:r w:rsidRPr="003B7812">
          <w:rPr>
            <w:rFonts w:ascii="Garamond" w:hAnsi="Garamond"/>
            <w:szCs w:val="20"/>
            <w:lang w:eastAsia="hu-HU"/>
          </w:rPr>
          <w:t>pontjában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foglalt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előírások</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szerint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Továbbá</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vállalom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hogy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összeférhetetlenségi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helyzet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feltárásában</w:t>
        </w:r>
        <w:proofErr w:type="spellEnd"/>
        <w:r w:rsidRPr="003B7812">
          <w:rPr>
            <w:rFonts w:ascii="Garamond" w:hAnsi="Garamond"/>
            <w:szCs w:val="20"/>
            <w:lang w:eastAsia="hu-HU"/>
          </w:rPr>
          <w:t xml:space="preserve"> és </w:t>
        </w:r>
        <w:proofErr w:type="spellStart"/>
        <w:r w:rsidRPr="003B7812">
          <w:rPr>
            <w:rFonts w:ascii="Garamond" w:hAnsi="Garamond"/>
            <w:szCs w:val="20"/>
            <w:lang w:eastAsia="hu-HU"/>
          </w:rPr>
          <w:t>orvoslásában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ajánlatkérővel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együttműködöm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vele</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minden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szükséges</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információt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megosztok</w:t>
        </w:r>
        <w:proofErr w:type="spellEnd"/>
        <w:r w:rsidRPr="003B7812">
          <w:rPr>
            <w:rFonts w:ascii="Garamond" w:hAnsi="Garamond"/>
            <w:szCs w:val="20"/>
            <w:lang w:eastAsia="hu-HU"/>
          </w:rPr>
          <w:t xml:space="preserve">. </w:t>
        </w:r>
      </w:ins>
    </w:p>
    <w:p w14:paraId="4418DB5E" w14:textId="62A35A4A" w:rsidR="000C4410" w:rsidRDefault="000C4410" w:rsidP="000C4410">
      <w:pPr>
        <w:autoSpaceDE w:val="0"/>
        <w:autoSpaceDN w:val="0"/>
        <w:adjustRightInd w:val="0"/>
        <w:ind w:firstLine="204"/>
        <w:jc w:val="both"/>
        <w:rPr>
          <w:ins w:id="1162" w:author="Trombitásné Dr. Domján Bernadett" w:date="2025-12-10T15:12:00Z" w16du:dateUtc="2025-12-10T14:12:00Z"/>
          <w:rFonts w:ascii="Garamond" w:hAnsi="Garamond"/>
          <w:szCs w:val="20"/>
          <w:lang w:eastAsia="hu-HU"/>
        </w:rPr>
      </w:pPr>
      <w:proofErr w:type="spellStart"/>
      <w:ins w:id="1163" w:author="Trombitásné Dr. Domján Bernadett" w:date="2025-12-10T15:12:00Z" w16du:dateUtc="2025-12-10T14:12:00Z">
        <w:r w:rsidRPr="003B7812">
          <w:rPr>
            <w:rFonts w:ascii="Garamond" w:hAnsi="Garamond"/>
            <w:szCs w:val="20"/>
            <w:lang w:eastAsia="hu-HU"/>
          </w:rPr>
          <w:t>Kijelentem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továbbá</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hogy</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tudomásomra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jutott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információkat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adatokat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különösen</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Kbt</w:t>
        </w:r>
        <w:proofErr w:type="spellEnd"/>
        <w:r w:rsidRPr="003B7812">
          <w:rPr>
            <w:rFonts w:ascii="Garamond" w:hAnsi="Garamond"/>
            <w:szCs w:val="20"/>
            <w:lang w:eastAsia="hu-HU"/>
          </w:rPr>
          <w:t xml:space="preserve">. 44. § </w:t>
        </w:r>
        <w:proofErr w:type="spellStart"/>
        <w:r w:rsidRPr="003B7812">
          <w:rPr>
            <w:rFonts w:ascii="Garamond" w:hAnsi="Garamond"/>
            <w:szCs w:val="20"/>
            <w:lang w:eastAsia="hu-HU"/>
          </w:rPr>
          <w:t>szerinti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üzleti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titokkal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érintett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iratokat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bizalmasan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kezelem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azokat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sem</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közbeszerzési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eljárás</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befejezése</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előtt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követően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jogosulatlan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személy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tudomására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nem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hozom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Tudomásul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veszem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hogy</w:t>
        </w:r>
        <w:proofErr w:type="spellEnd"/>
        <w:r w:rsidRPr="003B7812">
          <w:rPr>
            <w:rFonts w:ascii="Garamond" w:hAnsi="Garamond"/>
            <w:szCs w:val="20"/>
            <w:lang w:eastAsia="hu-HU"/>
          </w:rPr>
          <w:t xml:space="preserve"> mint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ajánlatkérő</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által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az</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eljárásba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bevont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személy</w:t>
        </w:r>
        <w:proofErr w:type="spellEnd"/>
        <w:r w:rsidRPr="003B7812">
          <w:rPr>
            <w:rFonts w:ascii="Garamond" w:hAnsi="Garamond"/>
            <w:szCs w:val="20"/>
            <w:lang w:eastAsia="hu-HU"/>
          </w:rPr>
          <w:t xml:space="preserve">, a </w:t>
        </w:r>
        <w:proofErr w:type="spellStart"/>
        <w:r w:rsidRPr="003B7812">
          <w:rPr>
            <w:rFonts w:ascii="Garamond" w:hAnsi="Garamond"/>
            <w:szCs w:val="20"/>
            <w:lang w:eastAsia="hu-HU"/>
          </w:rPr>
          <w:t>közbeszerzési</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dokumentumokkal</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kapcsolatosan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tájékoztatást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arra</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nem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jogosult</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személynek</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írásban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telefonon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vagy</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szóban</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sem</w:t>
        </w:r>
        <w:proofErr w:type="spellEnd"/>
        <w:r w:rsidRPr="003B7812">
          <w:rPr>
            <w:rFonts w:ascii="Garamond" w:hAnsi="Garamond"/>
            <w:szCs w:val="20"/>
            <w:lang w:eastAsia="hu-HU"/>
          </w:rPr>
          <w:t xml:space="preserve"> </w:t>
        </w:r>
        <w:proofErr w:type="spellStart"/>
        <w:r w:rsidRPr="003B7812">
          <w:rPr>
            <w:rFonts w:ascii="Garamond" w:hAnsi="Garamond"/>
            <w:szCs w:val="20"/>
            <w:lang w:eastAsia="hu-HU"/>
          </w:rPr>
          <w:t>adhatok</w:t>
        </w:r>
        <w:proofErr w:type="spellEnd"/>
        <w:r w:rsidRPr="003B7812">
          <w:rPr>
            <w:rFonts w:ascii="Garamond" w:hAnsi="Garamond"/>
            <w:szCs w:val="20"/>
            <w:lang w:eastAsia="hu-HU"/>
          </w:rPr>
          <w:t xml:space="preserve">. </w:t>
        </w:r>
        <w:proofErr w:type="spellStart"/>
        <w:r w:rsidRPr="007E0DEA">
          <w:rPr>
            <w:rFonts w:ascii="Garamond" w:hAnsi="Garamond"/>
            <w:szCs w:val="20"/>
            <w:lang w:eastAsia="hu-HU"/>
          </w:rPr>
          <w:t>Tudomásul</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veszem</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hogy</w:t>
        </w:r>
        <w:proofErr w:type="spellEnd"/>
        <w:r w:rsidRPr="007E0DEA">
          <w:rPr>
            <w:rFonts w:ascii="Garamond" w:hAnsi="Garamond"/>
            <w:szCs w:val="20"/>
            <w:lang w:eastAsia="hu-HU"/>
          </w:rPr>
          <w:t xml:space="preserve"> a </w:t>
        </w:r>
        <w:proofErr w:type="spellStart"/>
        <w:r w:rsidRPr="007E0DEA">
          <w:rPr>
            <w:rFonts w:ascii="Garamond" w:hAnsi="Garamond"/>
            <w:szCs w:val="20"/>
            <w:lang w:eastAsia="hu-HU"/>
          </w:rPr>
          <w:t>sajtó</w:t>
        </w:r>
        <w:proofErr w:type="spellEnd"/>
        <w:r w:rsidRPr="007E0DEA">
          <w:rPr>
            <w:rFonts w:ascii="Garamond" w:hAnsi="Garamond"/>
            <w:szCs w:val="20"/>
            <w:lang w:eastAsia="hu-HU"/>
          </w:rPr>
          <w:t xml:space="preserve"> és </w:t>
        </w:r>
        <w:proofErr w:type="spellStart"/>
        <w:r w:rsidRPr="007E0DEA">
          <w:rPr>
            <w:rFonts w:ascii="Garamond" w:hAnsi="Garamond"/>
            <w:szCs w:val="20"/>
            <w:lang w:eastAsia="hu-HU"/>
          </w:rPr>
          <w:t>az</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egyéb</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érdekeltek</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tájékoztatására</w:t>
        </w:r>
        <w:proofErr w:type="spellEnd"/>
        <w:r w:rsidRPr="007E0DEA">
          <w:rPr>
            <w:rFonts w:ascii="Garamond" w:hAnsi="Garamond"/>
            <w:szCs w:val="20"/>
            <w:lang w:eastAsia="hu-HU"/>
          </w:rPr>
          <w:t xml:space="preserve"> a </w:t>
        </w:r>
      </w:ins>
      <w:proofErr w:type="spellStart"/>
      <w:ins w:id="1164" w:author="Trombitásné Dr. Domján Bernadett" w:date="2025-12-10T15:13:00Z" w16du:dateUtc="2025-12-10T14:13:00Z">
        <w:r>
          <w:rPr>
            <w:rFonts w:ascii="Garamond" w:hAnsi="Garamond"/>
          </w:rPr>
          <w:t>Társulás</w:t>
        </w:r>
        <w:proofErr w:type="spellEnd"/>
        <w:r>
          <w:rPr>
            <w:rFonts w:ascii="Garamond" w:hAnsi="Garamond"/>
          </w:rPr>
          <w:t xml:space="preserve"> </w:t>
        </w:r>
        <w:proofErr w:type="spellStart"/>
        <w:r>
          <w:rPr>
            <w:rFonts w:ascii="Garamond" w:hAnsi="Garamond"/>
          </w:rPr>
          <w:t>elnöké</w:t>
        </w:r>
      </w:ins>
      <w:ins w:id="1165" w:author="Trombitásné Dr. Domján Bernadett" w:date="2025-12-10T15:12:00Z" w16du:dateUtc="2025-12-10T14:12:00Z">
        <w:r w:rsidRPr="007E0DEA">
          <w:rPr>
            <w:rFonts w:ascii="Garamond" w:hAnsi="Garamond"/>
          </w:rPr>
          <w:t>nek</w:t>
        </w:r>
        <w:proofErr w:type="spellEnd"/>
        <w:r w:rsidRPr="007E0DEA">
          <w:rPr>
            <w:rFonts w:ascii="Garamond" w:hAnsi="Garamond"/>
            <w:szCs w:val="20"/>
            <w:lang w:eastAsia="hu-HU"/>
          </w:rPr>
          <w:t xml:space="preserve"> van </w:t>
        </w:r>
        <w:proofErr w:type="spellStart"/>
        <w:r w:rsidRPr="007E0DEA">
          <w:rPr>
            <w:rFonts w:ascii="Garamond" w:hAnsi="Garamond"/>
            <w:szCs w:val="20"/>
            <w:lang w:eastAsia="hu-HU"/>
          </w:rPr>
          <w:t>hatásköre</w:t>
        </w:r>
        <w:proofErr w:type="spellEnd"/>
        <w:r w:rsidRPr="007E0DEA">
          <w:rPr>
            <w:rFonts w:ascii="Garamond" w:hAnsi="Garamond"/>
            <w:szCs w:val="20"/>
            <w:lang w:eastAsia="hu-HU"/>
          </w:rPr>
          <w:t>.</w:t>
        </w:r>
      </w:ins>
    </w:p>
    <w:p w14:paraId="08A471E1" w14:textId="77777777" w:rsidR="000C4410" w:rsidRPr="007E0DEA" w:rsidRDefault="000C4410" w:rsidP="000C4410">
      <w:pPr>
        <w:autoSpaceDE w:val="0"/>
        <w:autoSpaceDN w:val="0"/>
        <w:adjustRightInd w:val="0"/>
        <w:ind w:firstLine="204"/>
        <w:jc w:val="both"/>
        <w:rPr>
          <w:ins w:id="1166" w:author="Trombitásné Dr. Domján Bernadett" w:date="2025-12-10T15:12:00Z" w16du:dateUtc="2025-12-10T14:12:00Z"/>
          <w:rFonts w:ascii="Garamond" w:hAnsi="Garamond"/>
          <w:szCs w:val="20"/>
          <w:lang w:eastAsia="hu-HU"/>
        </w:rPr>
      </w:pPr>
    </w:p>
    <w:p w14:paraId="27B17837" w14:textId="77777777" w:rsidR="000C4410" w:rsidRDefault="000C4410" w:rsidP="000C4410">
      <w:pPr>
        <w:autoSpaceDE w:val="0"/>
        <w:autoSpaceDN w:val="0"/>
        <w:adjustRightInd w:val="0"/>
        <w:ind w:firstLine="204"/>
        <w:jc w:val="both"/>
        <w:rPr>
          <w:ins w:id="1167" w:author="Trombitásné Dr. Domján Bernadett" w:date="2025-12-10T15:12:00Z" w16du:dateUtc="2025-12-10T14:12:00Z"/>
          <w:rFonts w:ascii="Garamond" w:hAnsi="Garamond"/>
          <w:szCs w:val="20"/>
          <w:lang w:eastAsia="hu-HU"/>
        </w:rPr>
      </w:pPr>
      <w:ins w:id="1168" w:author="Trombitásné Dr. Domján Bernadett" w:date="2025-12-10T15:12:00Z" w16du:dateUtc="2025-12-10T14:12:00Z">
        <w:r w:rsidRPr="007E0DEA">
          <w:rPr>
            <w:rFonts w:ascii="Garamond" w:hAnsi="Garamond"/>
            <w:szCs w:val="20"/>
            <w:lang w:eastAsia="hu-HU"/>
          </w:rPr>
          <w:t xml:space="preserve">A </w:t>
        </w:r>
        <w:proofErr w:type="spellStart"/>
        <w:r w:rsidRPr="007E0DEA">
          <w:rPr>
            <w:rFonts w:ascii="Garamond" w:hAnsi="Garamond"/>
            <w:szCs w:val="20"/>
            <w:lang w:eastAsia="hu-HU"/>
          </w:rPr>
          <w:t>tárgyi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közbeszerzési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eljárást</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illetően</w:t>
        </w:r>
        <w:proofErr w:type="spellEnd"/>
        <w:r w:rsidRPr="007E0DEA">
          <w:rPr>
            <w:rFonts w:ascii="Garamond" w:hAnsi="Garamond"/>
            <w:szCs w:val="20"/>
            <w:lang w:eastAsia="hu-HU"/>
          </w:rPr>
          <w:t xml:space="preserve"> </w:t>
        </w:r>
        <w:r w:rsidRPr="007E0DEA">
          <w:rPr>
            <w:rFonts w:ascii="Garamond" w:hAnsi="Garamond"/>
            <w:i/>
            <w:szCs w:val="20"/>
            <w:lang w:eastAsia="hu-HU"/>
          </w:rPr>
          <w:t xml:space="preserve">a </w:t>
        </w:r>
        <w:proofErr w:type="spellStart"/>
        <w:r w:rsidRPr="007E0DEA">
          <w:rPr>
            <w:rFonts w:ascii="Garamond" w:hAnsi="Garamond"/>
            <w:i/>
            <w:szCs w:val="20"/>
            <w:lang w:eastAsia="hu-HU"/>
          </w:rPr>
          <w:t>közbeszerzésről</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szóló</w:t>
        </w:r>
        <w:proofErr w:type="spellEnd"/>
        <w:r w:rsidRPr="007E0DEA">
          <w:rPr>
            <w:rFonts w:ascii="Garamond" w:hAnsi="Garamond"/>
            <w:szCs w:val="20"/>
            <w:lang w:eastAsia="hu-HU"/>
          </w:rPr>
          <w:t xml:space="preserve"> 2015. </w:t>
        </w:r>
        <w:proofErr w:type="spellStart"/>
        <w:r w:rsidRPr="007E0DEA">
          <w:rPr>
            <w:rFonts w:ascii="Garamond" w:hAnsi="Garamond"/>
            <w:szCs w:val="20"/>
            <w:lang w:eastAsia="hu-HU"/>
          </w:rPr>
          <w:t>évi</w:t>
        </w:r>
        <w:proofErr w:type="spellEnd"/>
        <w:r w:rsidRPr="007E0DEA">
          <w:rPr>
            <w:rFonts w:ascii="Garamond" w:hAnsi="Garamond"/>
            <w:szCs w:val="20"/>
            <w:lang w:eastAsia="hu-HU"/>
          </w:rPr>
          <w:t xml:space="preserve"> CXLIII. </w:t>
        </w:r>
        <w:proofErr w:type="spellStart"/>
        <w:r w:rsidRPr="007E0DEA">
          <w:rPr>
            <w:rFonts w:ascii="Garamond" w:hAnsi="Garamond"/>
            <w:szCs w:val="20"/>
            <w:lang w:eastAsia="hu-HU"/>
          </w:rPr>
          <w:t>törvény</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továbbiakban</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Kbt</w:t>
        </w:r>
        <w:proofErr w:type="spellEnd"/>
        <w:r w:rsidRPr="007E0DEA">
          <w:rPr>
            <w:rFonts w:ascii="Garamond" w:hAnsi="Garamond"/>
            <w:szCs w:val="20"/>
            <w:lang w:eastAsia="hu-HU"/>
          </w:rPr>
          <w:t xml:space="preserve">.) 27. § (3) </w:t>
        </w:r>
        <w:proofErr w:type="spellStart"/>
        <w:r w:rsidRPr="007E0DEA">
          <w:rPr>
            <w:rFonts w:ascii="Garamond" w:hAnsi="Garamond"/>
            <w:szCs w:val="20"/>
            <w:lang w:eastAsia="hu-HU"/>
          </w:rPr>
          <w:t>bekezdése</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szerinti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megfelelő</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szakértelemmel</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rendelkezem</w:t>
        </w:r>
        <w:proofErr w:type="spellEnd"/>
        <w:r w:rsidRPr="007E0DEA">
          <w:rPr>
            <w:rFonts w:ascii="Garamond" w:hAnsi="Garamond"/>
            <w:szCs w:val="20"/>
            <w:lang w:eastAsia="hu-HU"/>
          </w:rPr>
          <w:t xml:space="preserve">. (E </w:t>
        </w:r>
        <w:proofErr w:type="spellStart"/>
        <w:r w:rsidRPr="007E0DEA">
          <w:rPr>
            <w:rFonts w:ascii="Garamond" w:hAnsi="Garamond"/>
            <w:szCs w:val="20"/>
            <w:lang w:eastAsia="hu-HU"/>
          </w:rPr>
          <w:t>kitétel</w:t>
        </w:r>
        <w:proofErr w:type="spellEnd"/>
        <w:r w:rsidRPr="007E0DEA">
          <w:rPr>
            <w:rFonts w:ascii="Garamond" w:hAnsi="Garamond"/>
            <w:szCs w:val="20"/>
            <w:lang w:eastAsia="hu-HU"/>
          </w:rPr>
          <w:t xml:space="preserve"> a </w:t>
        </w:r>
        <w:proofErr w:type="spellStart"/>
        <w:r w:rsidRPr="007E0DEA">
          <w:rPr>
            <w:rFonts w:ascii="Garamond" w:hAnsi="Garamond"/>
            <w:szCs w:val="20"/>
            <w:lang w:eastAsia="hu-HU"/>
          </w:rPr>
          <w:t>szavazati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joggal</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nem</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rendelkező</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bírálóbizottsági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tagra</w:t>
        </w:r>
        <w:proofErr w:type="spellEnd"/>
        <w:r w:rsidRPr="007E0DEA">
          <w:rPr>
            <w:rFonts w:ascii="Garamond" w:hAnsi="Garamond"/>
            <w:szCs w:val="20"/>
            <w:lang w:eastAsia="hu-HU"/>
          </w:rPr>
          <w:t xml:space="preserve">, ill. a </w:t>
        </w:r>
        <w:proofErr w:type="spellStart"/>
        <w:r w:rsidRPr="007E0DEA">
          <w:rPr>
            <w:rFonts w:ascii="Garamond" w:hAnsi="Garamond"/>
            <w:szCs w:val="20"/>
            <w:lang w:eastAsia="hu-HU"/>
          </w:rPr>
          <w:t>döntéshozóra</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nem</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vonatkozik</w:t>
        </w:r>
        <w:proofErr w:type="spellEnd"/>
        <w:r w:rsidRPr="007E0DEA">
          <w:rPr>
            <w:rFonts w:ascii="Garamond" w:hAnsi="Garamond"/>
            <w:szCs w:val="20"/>
            <w:lang w:eastAsia="hu-HU"/>
          </w:rPr>
          <w:t>.)</w:t>
        </w:r>
      </w:ins>
    </w:p>
    <w:p w14:paraId="5E5DA7A7" w14:textId="77777777" w:rsidR="000C4410" w:rsidRPr="007E0DEA" w:rsidRDefault="000C4410" w:rsidP="000C4410">
      <w:pPr>
        <w:autoSpaceDE w:val="0"/>
        <w:autoSpaceDN w:val="0"/>
        <w:adjustRightInd w:val="0"/>
        <w:ind w:firstLine="204"/>
        <w:jc w:val="both"/>
        <w:rPr>
          <w:ins w:id="1169" w:author="Trombitásné Dr. Domján Bernadett" w:date="2025-12-10T15:12:00Z" w16du:dateUtc="2025-12-10T14:12:00Z"/>
          <w:rFonts w:ascii="Garamond" w:hAnsi="Garamond"/>
          <w:szCs w:val="20"/>
          <w:lang w:eastAsia="hu-HU"/>
        </w:rPr>
      </w:pPr>
    </w:p>
    <w:p w14:paraId="49F58B0F" w14:textId="77777777" w:rsidR="000C4410" w:rsidRPr="007E0DEA" w:rsidRDefault="000C4410" w:rsidP="000C4410">
      <w:pPr>
        <w:autoSpaceDE w:val="0"/>
        <w:autoSpaceDN w:val="0"/>
        <w:adjustRightInd w:val="0"/>
        <w:ind w:firstLine="204"/>
        <w:jc w:val="both"/>
        <w:rPr>
          <w:ins w:id="1170" w:author="Trombitásné Dr. Domján Bernadett" w:date="2025-12-10T15:12:00Z" w16du:dateUtc="2025-12-10T14:12:00Z"/>
          <w:rFonts w:ascii="Garamond" w:hAnsi="Garamond"/>
          <w:szCs w:val="20"/>
          <w:lang w:eastAsia="hu-HU"/>
        </w:rPr>
      </w:pPr>
      <w:ins w:id="1171" w:author="Trombitásné Dr. Domján Bernadett" w:date="2025-12-10T15:12:00Z" w16du:dateUtc="2025-12-10T14:12:00Z">
        <w:r w:rsidRPr="007E0DEA">
          <w:rPr>
            <w:rFonts w:ascii="Garamond" w:hAnsi="Garamond"/>
            <w:szCs w:val="20"/>
            <w:lang w:eastAsia="hu-HU"/>
          </w:rPr>
          <w:t xml:space="preserve">A </w:t>
        </w:r>
        <w:proofErr w:type="spellStart"/>
        <w:r w:rsidRPr="007E0DEA">
          <w:rPr>
            <w:rFonts w:ascii="Garamond" w:hAnsi="Garamond"/>
            <w:szCs w:val="20"/>
            <w:lang w:eastAsia="hu-HU"/>
          </w:rPr>
          <w:t>Kbt</w:t>
        </w:r>
        <w:proofErr w:type="spellEnd"/>
        <w:r w:rsidRPr="007E0DEA">
          <w:rPr>
            <w:rFonts w:ascii="Garamond" w:hAnsi="Garamond"/>
            <w:szCs w:val="20"/>
            <w:lang w:eastAsia="hu-HU"/>
          </w:rPr>
          <w:t>. 27. §-</w:t>
        </w:r>
        <w:proofErr w:type="spellStart"/>
        <w:r w:rsidRPr="007E0DEA">
          <w:rPr>
            <w:rFonts w:ascii="Garamond" w:hAnsi="Garamond"/>
            <w:szCs w:val="20"/>
            <w:lang w:eastAsia="hu-HU"/>
          </w:rPr>
          <w:t>ára</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figyelemmel</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ismerem</w:t>
        </w:r>
        <w:proofErr w:type="spellEnd"/>
        <w:r w:rsidRPr="007E0DEA">
          <w:rPr>
            <w:rFonts w:ascii="Garamond" w:hAnsi="Garamond"/>
            <w:szCs w:val="20"/>
            <w:lang w:eastAsia="hu-HU"/>
          </w:rPr>
          <w:t xml:space="preserve"> a </w:t>
        </w:r>
        <w:proofErr w:type="spellStart"/>
        <w:r w:rsidRPr="007E0DEA">
          <w:rPr>
            <w:rFonts w:ascii="Garamond" w:hAnsi="Garamond"/>
            <w:szCs w:val="20"/>
            <w:lang w:eastAsia="hu-HU"/>
          </w:rPr>
          <w:t>tárgyi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közbeszerzési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eljárás</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dokumentálásának</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rendjét</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felelősségi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körét</w:t>
        </w:r>
        <w:proofErr w:type="spellEnd"/>
        <w:r w:rsidRPr="007E0DEA">
          <w:rPr>
            <w:rFonts w:ascii="Garamond" w:hAnsi="Garamond"/>
            <w:szCs w:val="20"/>
            <w:lang w:eastAsia="hu-HU"/>
          </w:rPr>
          <w:t>.</w:t>
        </w:r>
      </w:ins>
    </w:p>
    <w:p w14:paraId="6BE48CAC" w14:textId="77777777" w:rsidR="000C4410" w:rsidRPr="007E0DEA" w:rsidRDefault="000C4410" w:rsidP="000C4410">
      <w:pPr>
        <w:autoSpaceDE w:val="0"/>
        <w:autoSpaceDN w:val="0"/>
        <w:adjustRightInd w:val="0"/>
        <w:ind w:firstLine="204"/>
        <w:jc w:val="both"/>
        <w:rPr>
          <w:ins w:id="1172" w:author="Trombitásné Dr. Domján Bernadett" w:date="2025-12-10T15:12:00Z" w16du:dateUtc="2025-12-10T14:12:00Z"/>
          <w:rFonts w:ascii="Garamond" w:hAnsi="Garamond"/>
          <w:szCs w:val="20"/>
          <w:lang w:eastAsia="hu-HU"/>
        </w:rPr>
        <w:sectPr w:rsidR="000C4410" w:rsidRPr="007E0DEA" w:rsidSect="000C4410">
          <w:pgSz w:w="11906" w:h="16838" w:code="9"/>
          <w:pgMar w:top="1418" w:right="1418" w:bottom="1418" w:left="1418" w:header="709" w:footer="709" w:gutter="0"/>
          <w:cols w:space="708"/>
          <w:titlePg/>
          <w:docGrid w:linePitch="360"/>
        </w:sectPr>
      </w:pPr>
    </w:p>
    <w:p w14:paraId="39F5949A" w14:textId="77777777" w:rsidR="000C4410" w:rsidRDefault="000C4410" w:rsidP="000C4410">
      <w:pPr>
        <w:autoSpaceDE w:val="0"/>
        <w:autoSpaceDN w:val="0"/>
        <w:adjustRightInd w:val="0"/>
        <w:ind w:firstLine="204"/>
        <w:jc w:val="both"/>
        <w:rPr>
          <w:ins w:id="1173" w:author="Trombitásné Dr. Domján Bernadett" w:date="2025-12-10T15:12:00Z" w16du:dateUtc="2025-12-10T14:12:00Z"/>
          <w:rFonts w:ascii="Garamond" w:hAnsi="Garamond"/>
          <w:szCs w:val="20"/>
          <w:lang w:eastAsia="hu-HU"/>
        </w:rPr>
      </w:pPr>
      <w:proofErr w:type="spellStart"/>
      <w:ins w:id="1174" w:author="Trombitásné Dr. Domján Bernadett" w:date="2025-12-10T15:12:00Z" w16du:dateUtc="2025-12-10T14:12:00Z">
        <w:r w:rsidRPr="007E0DEA">
          <w:rPr>
            <w:rFonts w:ascii="Garamond" w:hAnsi="Garamond"/>
            <w:szCs w:val="20"/>
            <w:lang w:eastAsia="hu-HU"/>
          </w:rPr>
          <w:lastRenderedPageBreak/>
          <w:t>Hozzájárulok</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ahhoz</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hogy</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személyes</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adataimat</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az</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ajánlatkérő</w:t>
        </w:r>
        <w:proofErr w:type="spellEnd"/>
        <w:r w:rsidRPr="007E0DEA">
          <w:rPr>
            <w:rFonts w:ascii="Garamond" w:hAnsi="Garamond"/>
            <w:szCs w:val="20"/>
            <w:lang w:eastAsia="hu-HU"/>
          </w:rPr>
          <w:t xml:space="preserve"> – </w:t>
        </w:r>
        <w:proofErr w:type="spellStart"/>
        <w:r w:rsidRPr="007E0DEA">
          <w:rPr>
            <w:rFonts w:ascii="Garamond" w:hAnsi="Garamond"/>
            <w:i/>
            <w:szCs w:val="20"/>
            <w:lang w:eastAsia="hu-HU"/>
          </w:rPr>
          <w:t>az</w:t>
        </w:r>
        <w:proofErr w:type="spellEnd"/>
        <w:r w:rsidRPr="007E0DEA">
          <w:rPr>
            <w:rFonts w:ascii="Garamond" w:hAnsi="Garamond"/>
            <w:i/>
            <w:szCs w:val="20"/>
            <w:lang w:eastAsia="hu-HU"/>
          </w:rPr>
          <w:t xml:space="preserve"> </w:t>
        </w:r>
        <w:proofErr w:type="spellStart"/>
        <w:r w:rsidRPr="007E0DEA">
          <w:rPr>
            <w:rFonts w:ascii="Garamond" w:hAnsi="Garamond"/>
            <w:i/>
            <w:szCs w:val="20"/>
            <w:lang w:eastAsia="hu-HU"/>
          </w:rPr>
          <w:t>információs</w:t>
        </w:r>
        <w:proofErr w:type="spellEnd"/>
        <w:r w:rsidRPr="007E0DEA">
          <w:rPr>
            <w:rFonts w:ascii="Garamond" w:hAnsi="Garamond"/>
            <w:i/>
            <w:szCs w:val="20"/>
            <w:lang w:eastAsia="hu-HU"/>
          </w:rPr>
          <w:t xml:space="preserve"> </w:t>
        </w:r>
        <w:proofErr w:type="spellStart"/>
        <w:r w:rsidRPr="007E0DEA">
          <w:rPr>
            <w:rFonts w:ascii="Garamond" w:hAnsi="Garamond"/>
            <w:i/>
            <w:szCs w:val="20"/>
            <w:lang w:eastAsia="hu-HU"/>
          </w:rPr>
          <w:t>önrendelkezési</w:t>
        </w:r>
        <w:proofErr w:type="spellEnd"/>
        <w:r w:rsidRPr="007E0DEA">
          <w:rPr>
            <w:rFonts w:ascii="Garamond" w:hAnsi="Garamond"/>
            <w:i/>
            <w:szCs w:val="20"/>
            <w:lang w:eastAsia="hu-HU"/>
          </w:rPr>
          <w:t xml:space="preserve"> </w:t>
        </w:r>
        <w:proofErr w:type="spellStart"/>
        <w:r w:rsidRPr="007E0DEA">
          <w:rPr>
            <w:rFonts w:ascii="Garamond" w:hAnsi="Garamond"/>
            <w:i/>
            <w:szCs w:val="20"/>
            <w:lang w:eastAsia="hu-HU"/>
          </w:rPr>
          <w:t>jogról</w:t>
        </w:r>
        <w:proofErr w:type="spellEnd"/>
        <w:r w:rsidRPr="007E0DEA">
          <w:rPr>
            <w:rFonts w:ascii="Garamond" w:hAnsi="Garamond"/>
            <w:i/>
            <w:szCs w:val="20"/>
            <w:lang w:eastAsia="hu-HU"/>
          </w:rPr>
          <w:t xml:space="preserve"> és </w:t>
        </w:r>
        <w:proofErr w:type="spellStart"/>
        <w:r w:rsidRPr="007E0DEA">
          <w:rPr>
            <w:rFonts w:ascii="Garamond" w:hAnsi="Garamond"/>
            <w:i/>
            <w:szCs w:val="20"/>
            <w:lang w:eastAsia="hu-HU"/>
          </w:rPr>
          <w:t>az</w:t>
        </w:r>
        <w:proofErr w:type="spellEnd"/>
        <w:r w:rsidRPr="007E0DEA">
          <w:rPr>
            <w:rFonts w:ascii="Garamond" w:hAnsi="Garamond"/>
            <w:i/>
            <w:szCs w:val="20"/>
            <w:lang w:eastAsia="hu-HU"/>
          </w:rPr>
          <w:t xml:space="preserve"> </w:t>
        </w:r>
        <w:proofErr w:type="spellStart"/>
        <w:r w:rsidRPr="007E0DEA">
          <w:rPr>
            <w:rFonts w:ascii="Garamond" w:hAnsi="Garamond"/>
            <w:i/>
            <w:szCs w:val="20"/>
            <w:lang w:eastAsia="hu-HU"/>
          </w:rPr>
          <w:t>információszabadságról</w:t>
        </w:r>
        <w:proofErr w:type="spellEnd"/>
        <w:r w:rsidRPr="007E0DEA">
          <w:rPr>
            <w:rFonts w:ascii="Garamond" w:hAnsi="Garamond"/>
            <w:i/>
            <w:szCs w:val="20"/>
            <w:lang w:eastAsia="hu-HU"/>
          </w:rPr>
          <w:t xml:space="preserve"> </w:t>
        </w:r>
        <w:proofErr w:type="spellStart"/>
        <w:r w:rsidRPr="007E0DEA">
          <w:rPr>
            <w:rFonts w:ascii="Garamond" w:hAnsi="Garamond"/>
            <w:i/>
            <w:szCs w:val="20"/>
            <w:lang w:eastAsia="hu-HU"/>
          </w:rPr>
          <w:t>szóló</w:t>
        </w:r>
        <w:proofErr w:type="spellEnd"/>
        <w:r w:rsidRPr="007E0DEA">
          <w:rPr>
            <w:rFonts w:ascii="Garamond" w:hAnsi="Garamond"/>
            <w:i/>
            <w:szCs w:val="20"/>
            <w:lang w:eastAsia="hu-HU"/>
          </w:rPr>
          <w:t xml:space="preserve"> 2011. </w:t>
        </w:r>
        <w:proofErr w:type="spellStart"/>
        <w:r w:rsidRPr="007E0DEA">
          <w:rPr>
            <w:rFonts w:ascii="Garamond" w:hAnsi="Garamond"/>
            <w:i/>
            <w:szCs w:val="20"/>
            <w:lang w:eastAsia="hu-HU"/>
          </w:rPr>
          <w:t>évi</w:t>
        </w:r>
        <w:proofErr w:type="spellEnd"/>
        <w:r w:rsidRPr="007E0DEA">
          <w:rPr>
            <w:rFonts w:ascii="Garamond" w:hAnsi="Garamond"/>
            <w:i/>
            <w:szCs w:val="20"/>
            <w:lang w:eastAsia="hu-HU"/>
          </w:rPr>
          <w:t xml:space="preserve"> CXII. </w:t>
        </w:r>
        <w:proofErr w:type="spellStart"/>
        <w:r w:rsidRPr="007E0DEA">
          <w:rPr>
            <w:rFonts w:ascii="Garamond" w:hAnsi="Garamond"/>
            <w:szCs w:val="20"/>
            <w:lang w:eastAsia="hu-HU"/>
          </w:rPr>
          <w:t>törvény</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vonatkozó</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rendelkezéseinek</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megfelelően</w:t>
        </w:r>
        <w:proofErr w:type="spellEnd"/>
        <w:r w:rsidRPr="007E0DEA">
          <w:rPr>
            <w:rFonts w:ascii="Garamond" w:hAnsi="Garamond"/>
            <w:szCs w:val="20"/>
            <w:lang w:eastAsia="hu-HU"/>
          </w:rPr>
          <w:t xml:space="preserve"> – </w:t>
        </w:r>
        <w:proofErr w:type="spellStart"/>
        <w:r w:rsidRPr="007E0DEA">
          <w:rPr>
            <w:rFonts w:ascii="Garamond" w:hAnsi="Garamond"/>
            <w:szCs w:val="20"/>
            <w:lang w:eastAsia="hu-HU"/>
          </w:rPr>
          <w:t>kezelje</w:t>
        </w:r>
        <w:proofErr w:type="spellEnd"/>
        <w:r w:rsidRPr="007E0DEA">
          <w:rPr>
            <w:rFonts w:ascii="Garamond" w:hAnsi="Garamond"/>
            <w:szCs w:val="20"/>
            <w:lang w:eastAsia="hu-HU"/>
          </w:rPr>
          <w:t>.</w:t>
        </w:r>
      </w:ins>
    </w:p>
    <w:p w14:paraId="1D52A400" w14:textId="77777777" w:rsidR="000C4410" w:rsidRPr="007E0DEA" w:rsidRDefault="000C4410" w:rsidP="000C4410">
      <w:pPr>
        <w:autoSpaceDE w:val="0"/>
        <w:autoSpaceDN w:val="0"/>
        <w:adjustRightInd w:val="0"/>
        <w:ind w:firstLine="204"/>
        <w:jc w:val="both"/>
        <w:rPr>
          <w:ins w:id="1175" w:author="Trombitásné Dr. Domján Bernadett" w:date="2025-12-10T15:12:00Z" w16du:dateUtc="2025-12-10T14:12:00Z"/>
          <w:rFonts w:ascii="Garamond" w:hAnsi="Garamond"/>
          <w:szCs w:val="20"/>
          <w:lang w:eastAsia="hu-HU"/>
        </w:rPr>
      </w:pPr>
    </w:p>
    <w:p w14:paraId="066A557E" w14:textId="77777777" w:rsidR="000C4410" w:rsidRDefault="000C4410" w:rsidP="000C4410">
      <w:pPr>
        <w:autoSpaceDE w:val="0"/>
        <w:autoSpaceDN w:val="0"/>
        <w:adjustRightInd w:val="0"/>
        <w:ind w:firstLine="204"/>
        <w:jc w:val="both"/>
        <w:rPr>
          <w:ins w:id="1176" w:author="Trombitásné Dr. Domján Bernadett" w:date="2025-12-10T15:12:00Z" w16du:dateUtc="2025-12-10T14:12:00Z"/>
          <w:rFonts w:ascii="Garamond" w:hAnsi="Garamond"/>
          <w:szCs w:val="20"/>
          <w:lang w:eastAsia="hu-HU"/>
        </w:rPr>
      </w:pPr>
      <w:proofErr w:type="spellStart"/>
      <w:ins w:id="1177" w:author="Trombitásné Dr. Domján Bernadett" w:date="2025-12-10T15:12:00Z" w16du:dateUtc="2025-12-10T14:12:00Z">
        <w:r w:rsidRPr="007E0DEA">
          <w:rPr>
            <w:rFonts w:ascii="Garamond" w:hAnsi="Garamond"/>
            <w:szCs w:val="20"/>
            <w:lang w:eastAsia="hu-HU"/>
          </w:rPr>
          <w:t>Ismerem</w:t>
        </w:r>
        <w:proofErr w:type="spellEnd"/>
        <w:r w:rsidRPr="007E0DEA">
          <w:rPr>
            <w:rFonts w:ascii="Garamond" w:hAnsi="Garamond"/>
            <w:szCs w:val="20"/>
            <w:lang w:eastAsia="hu-HU"/>
          </w:rPr>
          <w:t xml:space="preserve">, és </w:t>
        </w:r>
        <w:proofErr w:type="spellStart"/>
        <w:r w:rsidRPr="007E0DEA">
          <w:rPr>
            <w:rFonts w:ascii="Garamond" w:hAnsi="Garamond"/>
            <w:szCs w:val="20"/>
            <w:lang w:eastAsia="hu-HU"/>
          </w:rPr>
          <w:t>az</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eljárás</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során</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magamra</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nézve</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kötelezőnek</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elfogadom</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az</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ajánlatkérő</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közbeszerzési</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eljárásaira</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vonatkozó</w:t>
        </w:r>
        <w:proofErr w:type="spellEnd"/>
        <w:r w:rsidRPr="007E0DEA">
          <w:rPr>
            <w:rFonts w:ascii="Garamond" w:hAnsi="Garamond"/>
            <w:szCs w:val="20"/>
            <w:lang w:eastAsia="hu-HU"/>
          </w:rPr>
          <w:t xml:space="preserve"> </w:t>
        </w:r>
        <w:proofErr w:type="spellStart"/>
        <w:r w:rsidRPr="007E0DEA">
          <w:rPr>
            <w:rFonts w:ascii="Garamond" w:hAnsi="Garamond"/>
            <w:szCs w:val="20"/>
            <w:lang w:eastAsia="hu-HU"/>
          </w:rPr>
          <w:t>előírásokat</w:t>
        </w:r>
        <w:proofErr w:type="spellEnd"/>
        <w:r w:rsidRPr="007E0DEA">
          <w:rPr>
            <w:rFonts w:ascii="Garamond" w:hAnsi="Garamond"/>
            <w:szCs w:val="20"/>
            <w:lang w:eastAsia="hu-HU"/>
          </w:rPr>
          <w:t>.</w:t>
        </w:r>
      </w:ins>
    </w:p>
    <w:p w14:paraId="385E6CCF" w14:textId="77777777" w:rsidR="000C4410" w:rsidRDefault="000C4410" w:rsidP="000C4410">
      <w:pPr>
        <w:autoSpaceDE w:val="0"/>
        <w:autoSpaceDN w:val="0"/>
        <w:adjustRightInd w:val="0"/>
        <w:spacing w:after="120"/>
        <w:jc w:val="both"/>
        <w:rPr>
          <w:ins w:id="1178" w:author="Trombitásné Dr. Domján Bernadett" w:date="2025-12-10T15:12:00Z" w16du:dateUtc="2025-12-10T14:12:00Z"/>
          <w:rFonts w:ascii="Garamond" w:hAnsi="Garamond"/>
          <w:b/>
          <w:bCs/>
          <w:szCs w:val="20"/>
          <w:lang w:eastAsia="hu-HU"/>
        </w:rPr>
      </w:pPr>
    </w:p>
    <w:p w14:paraId="19811738" w14:textId="77777777" w:rsidR="000C4410" w:rsidRPr="003B7812" w:rsidRDefault="000C4410" w:rsidP="000C4410">
      <w:pPr>
        <w:autoSpaceDE w:val="0"/>
        <w:autoSpaceDN w:val="0"/>
        <w:adjustRightInd w:val="0"/>
        <w:spacing w:after="120"/>
        <w:jc w:val="both"/>
        <w:rPr>
          <w:ins w:id="1179" w:author="Trombitásné Dr. Domján Bernadett" w:date="2025-12-10T15:12:00Z" w16du:dateUtc="2025-12-10T14:12:00Z"/>
          <w:rFonts w:ascii="Garamond" w:hAnsi="Garamond"/>
          <w:szCs w:val="20"/>
          <w:lang w:eastAsia="hu-HU"/>
        </w:rPr>
      </w:pPr>
      <w:ins w:id="1180" w:author="Trombitásné Dr. Domján Bernadett" w:date="2025-12-10T15:12:00Z" w16du:dateUtc="2025-12-10T14:12:00Z">
        <w:r w:rsidRPr="003B7812">
          <w:rPr>
            <w:rFonts w:ascii="Garamond" w:hAnsi="Garamond"/>
            <w:szCs w:val="20"/>
            <w:lang w:eastAsia="hu-HU"/>
          </w:rPr>
          <w:t xml:space="preserve">Kelt: ……………………… </w:t>
        </w:r>
      </w:ins>
    </w:p>
    <w:p w14:paraId="086486E7" w14:textId="77777777" w:rsidR="000C4410" w:rsidRPr="003B7812" w:rsidRDefault="000C4410" w:rsidP="000C4410">
      <w:pPr>
        <w:autoSpaceDE w:val="0"/>
        <w:autoSpaceDN w:val="0"/>
        <w:adjustRightInd w:val="0"/>
        <w:spacing w:after="120"/>
        <w:jc w:val="both"/>
        <w:rPr>
          <w:ins w:id="1181" w:author="Trombitásné Dr. Domján Bernadett" w:date="2025-12-10T15:12:00Z" w16du:dateUtc="2025-12-10T14:12:00Z"/>
          <w:rFonts w:ascii="Garamond" w:hAnsi="Garamond"/>
          <w:szCs w:val="20"/>
          <w:lang w:eastAsia="hu-HU"/>
        </w:rPr>
      </w:pPr>
      <w:ins w:id="1182" w:author="Trombitásné Dr. Domján Bernadett" w:date="2025-12-10T15:12:00Z" w16du:dateUtc="2025-12-10T14:12:00Z">
        <w:r w:rsidRPr="003B7812">
          <w:rPr>
            <w:rFonts w:ascii="Garamond" w:hAnsi="Garamond"/>
            <w:szCs w:val="20"/>
            <w:lang w:eastAsia="hu-HU"/>
          </w:rPr>
          <w:t xml:space="preserve">                                                                                      …………………………………… </w:t>
        </w:r>
      </w:ins>
    </w:p>
    <w:p w14:paraId="1398114E" w14:textId="77777777" w:rsidR="000C4410" w:rsidRDefault="000C4410" w:rsidP="000C4410">
      <w:pPr>
        <w:autoSpaceDE w:val="0"/>
        <w:autoSpaceDN w:val="0"/>
        <w:adjustRightInd w:val="0"/>
        <w:spacing w:after="120"/>
        <w:jc w:val="both"/>
        <w:rPr>
          <w:ins w:id="1183" w:author="Trombitásné Dr. Domján Bernadett" w:date="2025-12-10T15:12:00Z" w16du:dateUtc="2025-12-10T14:12:00Z"/>
          <w:rFonts w:ascii="Garamond" w:hAnsi="Garamond"/>
          <w:szCs w:val="20"/>
          <w:lang w:eastAsia="hu-HU"/>
        </w:rPr>
      </w:pPr>
      <w:ins w:id="1184" w:author="Trombitásné Dr. Domján Bernadett" w:date="2025-12-10T15:12:00Z" w16du:dateUtc="2025-12-10T14:12:00Z">
        <w:r w:rsidRPr="003B7812">
          <w:rPr>
            <w:rFonts w:ascii="Garamond" w:hAnsi="Garamond"/>
            <w:szCs w:val="20"/>
            <w:lang w:eastAsia="hu-HU"/>
          </w:rPr>
          <w:t xml:space="preserve">                                                                                                               </w:t>
        </w:r>
        <w:proofErr w:type="spellStart"/>
        <w:r w:rsidRPr="003B7812">
          <w:rPr>
            <w:rFonts w:ascii="Garamond" w:hAnsi="Garamond"/>
            <w:szCs w:val="20"/>
            <w:lang w:eastAsia="hu-HU"/>
          </w:rPr>
          <w:t>aláírás</w:t>
        </w:r>
        <w:proofErr w:type="spellEnd"/>
      </w:ins>
    </w:p>
    <w:p w14:paraId="4BDC9874" w14:textId="77777777" w:rsidR="000C4410" w:rsidRPr="003B7812" w:rsidRDefault="000C4410" w:rsidP="000C4410">
      <w:pPr>
        <w:autoSpaceDE w:val="0"/>
        <w:autoSpaceDN w:val="0"/>
        <w:adjustRightInd w:val="0"/>
        <w:spacing w:after="120"/>
        <w:jc w:val="both"/>
        <w:rPr>
          <w:ins w:id="1185" w:author="Trombitásné Dr. Domján Bernadett" w:date="2025-12-10T15:12:00Z" w16du:dateUtc="2025-12-10T14:12:00Z"/>
          <w:rFonts w:ascii="Garamond" w:hAnsi="Garamond"/>
          <w:szCs w:val="20"/>
          <w:lang w:eastAsia="hu-HU"/>
        </w:rPr>
      </w:pPr>
    </w:p>
    <w:p w14:paraId="2F100E5A" w14:textId="2FA833CE" w:rsidR="00CC6691" w:rsidRPr="00675DD0" w:rsidDel="000C4410" w:rsidRDefault="00162C6A" w:rsidP="00AD260F">
      <w:pPr>
        <w:autoSpaceDE w:val="0"/>
        <w:autoSpaceDN w:val="0"/>
        <w:adjustRightInd w:val="0"/>
        <w:spacing w:before="240"/>
        <w:jc w:val="both"/>
        <w:rPr>
          <w:del w:id="1186" w:author="Trombitásné Dr. Domján Bernadett" w:date="2025-12-10T15:12:00Z" w16du:dateUtc="2025-12-10T14:12:00Z"/>
          <w:rFonts w:ascii="Garamond" w:hAnsi="Garamond"/>
          <w:strike/>
          <w:sz w:val="24"/>
          <w:szCs w:val="24"/>
          <w:lang w:val="hu-HU" w:eastAsia="hu-HU"/>
        </w:rPr>
      </w:pPr>
      <w:del w:id="1187" w:author="Trombitásné Dr. Domján Bernadett" w:date="2025-12-10T15:12:00Z" w16du:dateUtc="2025-12-10T14:12:00Z">
        <w:r w:rsidRPr="00675DD0" w:rsidDel="000C4410">
          <w:rPr>
            <w:rFonts w:ascii="Garamond" w:hAnsi="Garamond" w:cs="Garamond"/>
            <w:b/>
            <w:bCs/>
            <w:sz w:val="24"/>
            <w:szCs w:val="24"/>
            <w:lang w:val="hu-HU"/>
          </w:rPr>
          <w:delText>1.</w:delText>
        </w:r>
        <w:r w:rsidRPr="00675DD0" w:rsidDel="000C4410">
          <w:rPr>
            <w:rFonts w:ascii="Garamond" w:hAnsi="Garamond" w:cs="Garamond"/>
            <w:b/>
            <w:bCs/>
            <w:spacing w:val="22"/>
            <w:sz w:val="24"/>
            <w:szCs w:val="24"/>
            <w:lang w:val="hu-HU"/>
          </w:rPr>
          <w:delText xml:space="preserve"> </w:delText>
        </w:r>
        <w:r w:rsidRPr="00675DD0" w:rsidDel="000C4410">
          <w:rPr>
            <w:rFonts w:ascii="Garamond" w:hAnsi="Garamond"/>
            <w:spacing w:val="-1"/>
            <w:sz w:val="24"/>
            <w:szCs w:val="24"/>
            <w:lang w:val="hu-HU"/>
          </w:rPr>
          <w:delText>Alulírott</w:delText>
        </w:r>
        <w:r w:rsidRPr="00675DD0" w:rsidDel="000C4410">
          <w:rPr>
            <w:rFonts w:ascii="Garamond" w:hAnsi="Garamond"/>
            <w:spacing w:val="23"/>
            <w:sz w:val="24"/>
            <w:szCs w:val="24"/>
            <w:lang w:val="hu-HU"/>
          </w:rPr>
          <w:delText xml:space="preserve"> </w:delText>
        </w:r>
        <w:r w:rsidRPr="00675DD0" w:rsidDel="000C4410">
          <w:rPr>
            <w:rFonts w:ascii="Garamond" w:hAnsi="Garamond"/>
            <w:spacing w:val="-1"/>
            <w:sz w:val="24"/>
            <w:szCs w:val="24"/>
            <w:lang w:val="hu-HU"/>
          </w:rPr>
          <w:delText>...............................</w:delText>
        </w:r>
        <w:r w:rsidRPr="00675DD0" w:rsidDel="000C4410">
          <w:rPr>
            <w:rFonts w:ascii="Garamond" w:hAnsi="Garamond" w:cs="Garamond"/>
            <w:i/>
            <w:spacing w:val="-1"/>
            <w:sz w:val="24"/>
            <w:szCs w:val="24"/>
            <w:lang w:val="hu-HU"/>
          </w:rPr>
          <w:delText>,</w:delText>
        </w:r>
        <w:r w:rsidRPr="00675DD0" w:rsidDel="000C4410">
          <w:rPr>
            <w:rFonts w:ascii="Garamond" w:hAnsi="Garamond" w:cs="Garamond"/>
            <w:i/>
            <w:spacing w:val="24"/>
            <w:sz w:val="24"/>
            <w:szCs w:val="24"/>
            <w:lang w:val="hu-HU"/>
          </w:rPr>
          <w:delText xml:space="preserve"> </w:delText>
        </w:r>
        <w:r w:rsidR="00CC6691" w:rsidRPr="00675DD0" w:rsidDel="000C4410">
          <w:rPr>
            <w:rFonts w:ascii="Garamond" w:hAnsi="Garamond"/>
            <w:iCs/>
            <w:sz w:val="24"/>
            <w:szCs w:val="24"/>
            <w:lang w:val="hu-HU" w:eastAsia="hu-HU"/>
          </w:rPr>
          <w:delText xml:space="preserve">a Marcali </w:delText>
        </w:r>
        <w:r w:rsidR="00154F65" w:rsidRPr="00675DD0" w:rsidDel="000C4410">
          <w:rPr>
            <w:rFonts w:ascii="Garamond" w:hAnsi="Garamond"/>
            <w:iCs/>
            <w:sz w:val="24"/>
            <w:szCs w:val="24"/>
            <w:lang w:val="hu-HU" w:eastAsia="hu-HU"/>
          </w:rPr>
          <w:delText>Többcélú Kistérségi Társulás</w:delText>
        </w:r>
        <w:r w:rsidR="00C75599" w:rsidRPr="00675DD0" w:rsidDel="000C4410">
          <w:rPr>
            <w:rFonts w:ascii="Garamond" w:hAnsi="Garamond"/>
            <w:iCs/>
            <w:sz w:val="24"/>
            <w:szCs w:val="24"/>
            <w:lang w:val="hu-HU" w:eastAsia="hu-HU"/>
          </w:rPr>
          <w:delText>, mint ajánlatkérő</w:delText>
        </w:r>
        <w:r w:rsidR="00154F65" w:rsidRPr="00675DD0" w:rsidDel="000C4410">
          <w:rPr>
            <w:rFonts w:ascii="Garamond" w:hAnsi="Garamond"/>
            <w:iCs/>
            <w:sz w:val="24"/>
            <w:szCs w:val="24"/>
            <w:lang w:val="hu-HU" w:eastAsia="hu-HU"/>
          </w:rPr>
          <w:delText xml:space="preserve"> </w:delText>
        </w:r>
        <w:r w:rsidR="00CC6691" w:rsidRPr="00675DD0" w:rsidDel="000C4410">
          <w:rPr>
            <w:rFonts w:ascii="Garamond" w:hAnsi="Garamond"/>
            <w:sz w:val="24"/>
            <w:szCs w:val="24"/>
            <w:lang w:val="hu-HU" w:eastAsia="hu-HU"/>
          </w:rPr>
          <w:delText>által a(z) ......................................................... tárgyban indított közbeszerzési eljárás szakértői munka</w:delText>
        </w:r>
        <w:r w:rsidR="00154F65" w:rsidRPr="00675DD0" w:rsidDel="000C4410">
          <w:rPr>
            <w:rFonts w:ascii="Garamond" w:hAnsi="Garamond"/>
            <w:sz w:val="24"/>
            <w:szCs w:val="24"/>
            <w:lang w:val="hu-HU" w:eastAsia="hu-HU"/>
          </w:rPr>
          <w:delText>csoportjának</w:delText>
        </w:r>
        <w:r w:rsidR="00CC6691" w:rsidRPr="00675DD0" w:rsidDel="000C4410">
          <w:rPr>
            <w:rFonts w:ascii="Garamond" w:hAnsi="Garamond"/>
            <w:sz w:val="24"/>
            <w:szCs w:val="24"/>
            <w:lang w:val="hu-HU" w:eastAsia="hu-HU"/>
          </w:rPr>
          <w:delText xml:space="preserve"> tagja/bírálóbizottságnak tagja/döntéshozója/egyéb módon közreműködője</w:delText>
        </w:r>
        <w:r w:rsidR="00CC6691" w:rsidRPr="00675DD0" w:rsidDel="000C4410">
          <w:rPr>
            <w:rStyle w:val="Lbjegyzet-hivatkozs"/>
            <w:rFonts w:ascii="Garamond" w:hAnsi="Garamond"/>
            <w:sz w:val="24"/>
            <w:szCs w:val="24"/>
            <w:lang w:val="hu-HU" w:eastAsia="hu-HU"/>
          </w:rPr>
          <w:footnoteReference w:id="5"/>
        </w:r>
        <w:r w:rsidR="00CC6691" w:rsidRPr="00675DD0" w:rsidDel="000C4410">
          <w:rPr>
            <w:rFonts w:ascii="Garamond" w:hAnsi="Garamond"/>
            <w:sz w:val="24"/>
            <w:szCs w:val="24"/>
            <w:lang w:val="hu-HU" w:eastAsia="hu-HU"/>
          </w:rPr>
          <w:delText xml:space="preserve"> kijelentem, hogy a Kbt. 25. §-ban foglalt alábbi rendelkezéseket megismertem:</w:delText>
        </w:r>
      </w:del>
    </w:p>
    <w:p w14:paraId="16036DF6" w14:textId="62D837BB" w:rsidR="00CC6691" w:rsidRPr="00675DD0" w:rsidDel="000C4410" w:rsidRDefault="00CC6691" w:rsidP="00AD260F">
      <w:pPr>
        <w:autoSpaceDE w:val="0"/>
        <w:autoSpaceDN w:val="0"/>
        <w:adjustRightInd w:val="0"/>
        <w:ind w:firstLine="204"/>
        <w:jc w:val="both"/>
        <w:rPr>
          <w:del w:id="1190" w:author="Trombitásné Dr. Domján Bernadett" w:date="2025-12-10T15:12:00Z" w16du:dateUtc="2025-12-10T14:12:00Z"/>
          <w:rFonts w:ascii="Garamond" w:hAnsi="Garamond"/>
          <w:sz w:val="24"/>
          <w:szCs w:val="24"/>
          <w:lang w:val="hu-HU" w:eastAsia="hu-HU"/>
        </w:rPr>
      </w:pPr>
    </w:p>
    <w:p w14:paraId="6701290B" w14:textId="1A05B8D3" w:rsidR="00931868" w:rsidRPr="00675DD0" w:rsidDel="000C4410" w:rsidRDefault="00CC6691" w:rsidP="00AD260F">
      <w:pPr>
        <w:pStyle w:val="NormlWeb"/>
        <w:spacing w:after="120"/>
        <w:jc w:val="both"/>
        <w:rPr>
          <w:del w:id="1191" w:author="Trombitásné Dr. Domján Bernadett" w:date="2025-12-10T15:12:00Z" w16du:dateUtc="2025-12-10T14:12:00Z"/>
          <w:rFonts w:ascii="Garamond" w:hAnsi="Garamond" w:cs="Times"/>
          <w:i/>
        </w:rPr>
      </w:pPr>
      <w:del w:id="1192" w:author="Trombitásné Dr. Domján Bernadett" w:date="2025-12-10T15:12:00Z" w16du:dateUtc="2025-12-10T14:12:00Z">
        <w:r w:rsidRPr="00675DD0" w:rsidDel="000C4410">
          <w:rPr>
            <w:rFonts w:ascii="Garamond" w:hAnsi="Garamond" w:cs="Times"/>
            <w:bCs/>
            <w:i/>
          </w:rPr>
          <w:delText>„25. §</w:delText>
        </w:r>
        <w:r w:rsidRPr="00675DD0" w:rsidDel="000C4410">
          <w:rPr>
            <w:rStyle w:val="apple-converted-space"/>
            <w:rFonts w:ascii="Garamond" w:hAnsi="Garamond" w:cs="Times"/>
            <w:i/>
          </w:rPr>
          <w:delText> </w:delText>
        </w:r>
        <w:r w:rsidR="00931868" w:rsidRPr="00675DD0" w:rsidDel="000C4410">
          <w:rPr>
            <w:rFonts w:ascii="Garamond" w:hAnsi="Garamond" w:cs="Times"/>
            <w:i/>
          </w:rPr>
          <w:delText>(1) Az ajánlatkérő köteles minden szükséges intézkedést megtenni annak érdekében, hogy megelőzze, feltárja és szükség esetén orvosolja az összeférhetetlenséget és a verseny tisztaságának sérelmét eredményező helyzeteket.  </w:delText>
        </w:r>
      </w:del>
    </w:p>
    <w:p w14:paraId="32907AA4" w14:textId="169C99A4" w:rsidR="00931868" w:rsidRPr="00675DD0" w:rsidDel="000C4410" w:rsidRDefault="00931868" w:rsidP="00AD260F">
      <w:pPr>
        <w:pStyle w:val="NormlWeb"/>
        <w:spacing w:before="0" w:beforeAutospacing="0" w:after="120" w:afterAutospacing="0"/>
        <w:jc w:val="both"/>
        <w:rPr>
          <w:del w:id="1193" w:author="Trombitásné Dr. Domján Bernadett" w:date="2025-12-10T15:12:00Z" w16du:dateUtc="2025-12-10T14:12:00Z"/>
          <w:rFonts w:ascii="Garamond" w:hAnsi="Garamond" w:cs="Times"/>
          <w:i/>
        </w:rPr>
      </w:pPr>
      <w:del w:id="1194" w:author="Trombitásné Dr. Domján Bernadett" w:date="2025-12-10T15:12:00Z" w16du:dateUtc="2025-12-10T14:12:00Z">
        <w:r w:rsidRPr="00675DD0" w:rsidDel="000C4410">
          <w:rPr>
            <w:rFonts w:ascii="Garamond" w:hAnsi="Garamond" w:cs="Times"/>
            <w:i/>
          </w:rPr>
          <w:delText>(2) Az ajánlatkérő nevében eljáró és az ajánlatkérő által az eljárással vagy annak előkészítésével kapcsolatos tevékenységbe bevont személy írásban köteles nyilatkozni arról, hogy vele szemben fennáll-e bármely olyan körülmény, amely az e § szerinti összeférhetetlenséget eredményezhet. Ha e személy a közbeszerzési eljáráshoz kapcsolódó több folyamatban (eljárás előkészítése, ajánlatok és részvételi jelentkezések bírálata, a közbeszerzési eljárás eredményéről szóló döntés meghozatala) is részt vesz, az érintett személynek a nyilatkozatot valamennyi folyamathoz kapcsolódóan meg kell tennie. Ha az összeférhetetlenség vagy annak kockázata a nyilatkozat megtételét követően merül fel, az érintett személy köteles ezt haladéktalanul bejelenteni az ajánlatkérő részére.</w:delText>
        </w:r>
      </w:del>
    </w:p>
    <w:p w14:paraId="6BBDB1C7" w14:textId="08515CA1" w:rsidR="00931868" w:rsidRPr="00675DD0" w:rsidDel="000C4410" w:rsidRDefault="00931868" w:rsidP="00AD260F">
      <w:pPr>
        <w:pStyle w:val="NormlWeb"/>
        <w:spacing w:before="0" w:beforeAutospacing="0" w:after="120" w:afterAutospacing="0"/>
        <w:jc w:val="both"/>
        <w:rPr>
          <w:del w:id="1195" w:author="Trombitásné Dr. Domján Bernadett" w:date="2025-12-10T15:12:00Z" w16du:dateUtc="2025-12-10T14:12:00Z"/>
          <w:rFonts w:ascii="Garamond" w:hAnsi="Garamond" w:cs="Times"/>
          <w:i/>
        </w:rPr>
      </w:pPr>
      <w:del w:id="1196" w:author="Trombitásné Dr. Domján Bernadett" w:date="2025-12-10T15:12:00Z" w16du:dateUtc="2025-12-10T14:12:00Z">
        <w:r w:rsidRPr="00675DD0" w:rsidDel="000C4410">
          <w:rPr>
            <w:rFonts w:ascii="Garamond" w:hAnsi="Garamond" w:cs="Times"/>
            <w:i/>
          </w:rPr>
          <w:delText>(3) Ha a (2) bekezdés szerinti cselekmények vagy bármely más forrásból származó információ alapján felmerül az összeférhetetlenség kockázata, az ajánlatkérő köteles megvizsgálni az összeférhetetlenség fennállását.</w:delText>
        </w:r>
      </w:del>
    </w:p>
    <w:p w14:paraId="675A1514" w14:textId="2C542119" w:rsidR="00931868" w:rsidRPr="00675DD0" w:rsidDel="000C4410" w:rsidRDefault="00931868" w:rsidP="00AD260F">
      <w:pPr>
        <w:pStyle w:val="NormlWeb"/>
        <w:spacing w:before="0" w:beforeAutospacing="0" w:after="120" w:afterAutospacing="0"/>
        <w:jc w:val="both"/>
        <w:rPr>
          <w:del w:id="1197" w:author="Trombitásné Dr. Domján Bernadett" w:date="2025-12-10T15:12:00Z" w16du:dateUtc="2025-12-10T14:12:00Z"/>
          <w:rFonts w:ascii="Garamond" w:hAnsi="Garamond" w:cs="Times"/>
          <w:i/>
        </w:rPr>
      </w:pPr>
      <w:del w:id="1198" w:author="Trombitásné Dr. Domján Bernadett" w:date="2025-12-10T15:12:00Z" w16du:dateUtc="2025-12-10T14:12:00Z">
        <w:r w:rsidRPr="00675DD0" w:rsidDel="000C4410">
          <w:rPr>
            <w:rFonts w:ascii="Garamond" w:hAnsi="Garamond" w:cs="Times"/>
            <w:i/>
          </w:rPr>
          <w:delText>(4) Összeférhetetlenség áll fenn akkor, ha az ajánlatkérő részéről az eljárással vagy annak előkészítésével kapcsolatos tevékenységbe bevont vagy az eljárás eredményét befolyásolni képes személy - ide értve a közbeszerzési szolgáltatót, valamint az általa foglalkoztatottakat is - közvetve vagy közvetlenül olyan pénzügyi, gazdasági vagy egyéb személyes érdekeltséggel rendelkezik, amely úgy tekinthető, hogy befolyásolja funkcióinak pártatlan és tárgyilagos gyakorlását.</w:delText>
        </w:r>
      </w:del>
    </w:p>
    <w:p w14:paraId="05E78ECA" w14:textId="6CDB26E1" w:rsidR="00931868" w:rsidRPr="00675DD0" w:rsidDel="000C4410" w:rsidRDefault="00931868" w:rsidP="00AD260F">
      <w:pPr>
        <w:pStyle w:val="NormlWeb"/>
        <w:spacing w:before="0" w:beforeAutospacing="0" w:after="0" w:afterAutospacing="0"/>
        <w:jc w:val="both"/>
        <w:rPr>
          <w:del w:id="1199" w:author="Trombitásné Dr. Domján Bernadett" w:date="2025-12-10T15:12:00Z" w16du:dateUtc="2025-12-10T14:12:00Z"/>
          <w:rFonts w:ascii="Garamond" w:hAnsi="Garamond" w:cs="Times"/>
          <w:i/>
        </w:rPr>
      </w:pPr>
      <w:del w:id="1200" w:author="Trombitásné Dr. Domján Bernadett" w:date="2025-12-10T15:12:00Z" w16du:dateUtc="2025-12-10T14:12:00Z">
        <w:r w:rsidRPr="00675DD0" w:rsidDel="000C4410">
          <w:rPr>
            <w:rFonts w:ascii="Garamond" w:hAnsi="Garamond" w:cs="Times"/>
            <w:i/>
          </w:rPr>
          <w:delText>(5) Vélelmezni kell, hogy fennáll a (4) bekezdés szerinti összeférhetetlenség, ha a (4) bekezdés szerinti személy</w:delText>
        </w:r>
      </w:del>
    </w:p>
    <w:p w14:paraId="1F5D8BCA" w14:textId="044354EE" w:rsidR="00931868" w:rsidRPr="00675DD0" w:rsidDel="000C4410" w:rsidRDefault="00931868" w:rsidP="00AD260F">
      <w:pPr>
        <w:pStyle w:val="NormlWeb"/>
        <w:spacing w:before="0" w:beforeAutospacing="0" w:after="0" w:afterAutospacing="0"/>
        <w:jc w:val="both"/>
        <w:rPr>
          <w:del w:id="1201" w:author="Trombitásné Dr. Domján Bernadett" w:date="2025-12-10T15:12:00Z" w16du:dateUtc="2025-12-10T14:12:00Z"/>
          <w:rFonts w:ascii="Garamond" w:hAnsi="Garamond" w:cs="Times"/>
          <w:i/>
        </w:rPr>
      </w:pPr>
      <w:del w:id="1202" w:author="Trombitásné Dr. Domján Bernadett" w:date="2025-12-10T15:12:00Z" w16du:dateUtc="2025-12-10T14:12:00Z">
        <w:r w:rsidRPr="00675DD0" w:rsidDel="000C4410">
          <w:rPr>
            <w:rFonts w:ascii="Garamond" w:hAnsi="Garamond" w:cs="Times"/>
            <w:i/>
          </w:rPr>
          <w:delText>a) a közbeszerzési eljárásban ajánlattevőként, részvételre jelentkezőként, alvállalkozóként részt vesz vagy az alkalmasság igazolásában részt vesz;</w:delText>
        </w:r>
      </w:del>
    </w:p>
    <w:p w14:paraId="62C884E5" w14:textId="60C284C4" w:rsidR="00931868" w:rsidRPr="00675DD0" w:rsidDel="000C4410" w:rsidRDefault="00931868" w:rsidP="00AD260F">
      <w:pPr>
        <w:pStyle w:val="NormlWeb"/>
        <w:spacing w:before="0" w:beforeAutospacing="0" w:after="0" w:afterAutospacing="0"/>
        <w:jc w:val="both"/>
        <w:rPr>
          <w:del w:id="1203" w:author="Trombitásné Dr. Domján Bernadett" w:date="2025-12-10T15:12:00Z" w16du:dateUtc="2025-12-10T14:12:00Z"/>
          <w:rFonts w:ascii="Garamond" w:hAnsi="Garamond" w:cs="Times"/>
          <w:i/>
        </w:rPr>
      </w:pPr>
      <w:del w:id="1204" w:author="Trombitásné Dr. Domján Bernadett" w:date="2025-12-10T15:12:00Z" w16du:dateUtc="2025-12-10T14:12:00Z">
        <w:r w:rsidRPr="00675DD0" w:rsidDel="000C4410">
          <w:rPr>
            <w:rFonts w:ascii="Garamond" w:hAnsi="Garamond" w:cs="Times"/>
            <w:i/>
          </w:rPr>
          <w:delText>b) a közbeszerzési eljárásban ajánlattevőként, részvételre jelentkezőként, alvállalkozóként vagy az alkalmasság igazolásában részt vevő szervezetként részt vevő gazdasági szereplő vagy annak tagja, vezető tisztségviselője, felügyelőbizottságának tagja, cégvezetője vagy alkalmazottja; vagy</w:delText>
        </w:r>
      </w:del>
    </w:p>
    <w:p w14:paraId="419F2E17" w14:textId="51D744D3" w:rsidR="00931868" w:rsidRPr="00675DD0" w:rsidDel="000C4410" w:rsidRDefault="00931868" w:rsidP="00AD260F">
      <w:pPr>
        <w:pStyle w:val="NormlWeb"/>
        <w:spacing w:before="0" w:beforeAutospacing="0" w:after="120" w:afterAutospacing="0"/>
        <w:jc w:val="both"/>
        <w:rPr>
          <w:del w:id="1205" w:author="Trombitásné Dr. Domján Bernadett" w:date="2025-12-10T15:12:00Z" w16du:dateUtc="2025-12-10T14:12:00Z"/>
          <w:rFonts w:ascii="Garamond" w:hAnsi="Garamond" w:cs="Times"/>
          <w:i/>
        </w:rPr>
      </w:pPr>
      <w:del w:id="1206" w:author="Trombitásné Dr. Domján Bernadett" w:date="2025-12-10T15:12:00Z" w16du:dateUtc="2025-12-10T14:12:00Z">
        <w:r w:rsidRPr="00675DD0" w:rsidDel="000C4410">
          <w:rPr>
            <w:rFonts w:ascii="Garamond" w:hAnsi="Garamond" w:cs="Times"/>
            <w:i/>
          </w:rPr>
          <w:delText>c) az a) vagy a b) pontban meghatározott személyek hozzátartozója.</w:delText>
        </w:r>
      </w:del>
    </w:p>
    <w:p w14:paraId="12B80D96" w14:textId="0299E98F" w:rsidR="00931868" w:rsidRPr="00675DD0" w:rsidDel="000C4410" w:rsidRDefault="00931868" w:rsidP="00AD260F">
      <w:pPr>
        <w:pStyle w:val="NormlWeb"/>
        <w:spacing w:before="0" w:beforeAutospacing="0" w:after="0" w:afterAutospacing="0"/>
        <w:jc w:val="both"/>
        <w:rPr>
          <w:del w:id="1207" w:author="Trombitásné Dr. Domján Bernadett" w:date="2025-12-10T15:12:00Z" w16du:dateUtc="2025-12-10T14:12:00Z"/>
          <w:rFonts w:ascii="Garamond" w:hAnsi="Garamond" w:cs="Times"/>
          <w:i/>
        </w:rPr>
      </w:pPr>
      <w:del w:id="1208" w:author="Trombitásné Dr. Domján Bernadett" w:date="2025-12-10T15:12:00Z" w16du:dateUtc="2025-12-10T14:12:00Z">
        <w:r w:rsidRPr="00675DD0" w:rsidDel="000C4410">
          <w:rPr>
            <w:rFonts w:ascii="Garamond" w:hAnsi="Garamond" w:cs="Times"/>
            <w:i/>
          </w:rPr>
          <w:delText>(6) A nyilvánosan működő részvénytársaság kivételével összeférhetetlen és nem vehet részt az eljárásban ajánlattevőként, részvételre jelentkezőként, alvállalkozóként vagy az alkalmasság igazolásában részt vevő szervezetként</w:delText>
        </w:r>
      </w:del>
    </w:p>
    <w:p w14:paraId="39EDF62E" w14:textId="077A557A" w:rsidR="00931868" w:rsidRPr="00675DD0" w:rsidDel="000C4410" w:rsidRDefault="00931868" w:rsidP="00AD260F">
      <w:pPr>
        <w:pStyle w:val="NormlWeb"/>
        <w:spacing w:before="0" w:beforeAutospacing="0" w:after="0" w:afterAutospacing="0"/>
        <w:jc w:val="both"/>
        <w:rPr>
          <w:del w:id="1209" w:author="Trombitásné Dr. Domján Bernadett" w:date="2025-12-10T15:12:00Z" w16du:dateUtc="2025-12-10T14:12:00Z"/>
          <w:rFonts w:ascii="Garamond" w:hAnsi="Garamond" w:cs="Times"/>
          <w:i/>
        </w:rPr>
      </w:pPr>
      <w:del w:id="1210" w:author="Trombitásné Dr. Domján Bernadett" w:date="2025-12-10T15:12:00Z" w16du:dateUtc="2025-12-10T14:12:00Z">
        <w:r w:rsidRPr="00675DD0" w:rsidDel="000C4410">
          <w:rPr>
            <w:rFonts w:ascii="Garamond" w:hAnsi="Garamond" w:cs="Times"/>
            <w:i/>
          </w:rPr>
          <w:delText>a) a köztársasági elnök,</w:delText>
        </w:r>
      </w:del>
    </w:p>
    <w:p w14:paraId="790A0F82" w14:textId="2B6AB98A" w:rsidR="00931868" w:rsidRPr="00675DD0" w:rsidDel="000C4410" w:rsidRDefault="00931868" w:rsidP="00AD260F">
      <w:pPr>
        <w:pStyle w:val="NormlWeb"/>
        <w:spacing w:before="0" w:beforeAutospacing="0" w:after="0" w:afterAutospacing="0"/>
        <w:jc w:val="both"/>
        <w:rPr>
          <w:del w:id="1211" w:author="Trombitásné Dr. Domján Bernadett" w:date="2025-12-10T15:12:00Z" w16du:dateUtc="2025-12-10T14:12:00Z"/>
          <w:rFonts w:ascii="Garamond" w:hAnsi="Garamond" w:cs="Times"/>
          <w:i/>
        </w:rPr>
      </w:pPr>
      <w:del w:id="1212" w:author="Trombitásné Dr. Domján Bernadett" w:date="2025-12-10T15:12:00Z" w16du:dateUtc="2025-12-10T14:12:00Z">
        <w:r w:rsidRPr="00675DD0" w:rsidDel="000C4410">
          <w:rPr>
            <w:rFonts w:ascii="Garamond" w:hAnsi="Garamond" w:cs="Times"/>
            <w:i/>
          </w:rPr>
          <w:delText>b) az Országgyűlés elnöke, alelnöke,</w:delText>
        </w:r>
      </w:del>
    </w:p>
    <w:p w14:paraId="1201F566" w14:textId="56018E33" w:rsidR="00931868" w:rsidRPr="00675DD0" w:rsidDel="000C4410" w:rsidRDefault="00931868" w:rsidP="00AD260F">
      <w:pPr>
        <w:pStyle w:val="NormlWeb"/>
        <w:spacing w:before="0" w:beforeAutospacing="0" w:after="0" w:afterAutospacing="0"/>
        <w:jc w:val="both"/>
        <w:rPr>
          <w:del w:id="1213" w:author="Trombitásné Dr. Domján Bernadett" w:date="2025-12-10T15:12:00Z" w16du:dateUtc="2025-12-10T14:12:00Z"/>
          <w:rFonts w:ascii="Garamond" w:hAnsi="Garamond" w:cs="Times"/>
          <w:i/>
        </w:rPr>
      </w:pPr>
      <w:del w:id="1214" w:author="Trombitásné Dr. Domján Bernadett" w:date="2025-12-10T15:12:00Z" w16du:dateUtc="2025-12-10T14:12:00Z">
        <w:r w:rsidRPr="00675DD0" w:rsidDel="000C4410">
          <w:rPr>
            <w:rFonts w:ascii="Garamond" w:hAnsi="Garamond" w:cs="Times"/>
            <w:i/>
          </w:rPr>
          <w:delText>c) a Kormány tagja,</w:delText>
        </w:r>
      </w:del>
    </w:p>
    <w:p w14:paraId="7030179A" w14:textId="1EECC22E" w:rsidR="00931868" w:rsidRPr="00675DD0" w:rsidDel="000C4410" w:rsidRDefault="00931868" w:rsidP="00AD260F">
      <w:pPr>
        <w:pStyle w:val="NormlWeb"/>
        <w:spacing w:before="0" w:beforeAutospacing="0" w:after="0" w:afterAutospacing="0"/>
        <w:jc w:val="both"/>
        <w:rPr>
          <w:del w:id="1215" w:author="Trombitásné Dr. Domján Bernadett" w:date="2025-12-10T15:12:00Z" w16du:dateUtc="2025-12-10T14:12:00Z"/>
          <w:rFonts w:ascii="Garamond" w:hAnsi="Garamond" w:cs="Times"/>
          <w:i/>
        </w:rPr>
      </w:pPr>
      <w:del w:id="1216" w:author="Trombitásné Dr. Domján Bernadett" w:date="2025-12-10T15:12:00Z" w16du:dateUtc="2025-12-10T14:12:00Z">
        <w:r w:rsidRPr="00675DD0" w:rsidDel="000C4410">
          <w:rPr>
            <w:rFonts w:ascii="Garamond" w:hAnsi="Garamond" w:cs="Times"/>
            <w:i/>
          </w:rPr>
          <w:delText>d) a Kúria elnöke, az Országos Bírósági Hivatal elnöke,</w:delText>
        </w:r>
      </w:del>
    </w:p>
    <w:p w14:paraId="00066F14" w14:textId="2D2AF2BA" w:rsidR="00931868" w:rsidRPr="00675DD0" w:rsidDel="000C4410" w:rsidRDefault="00931868" w:rsidP="00AD260F">
      <w:pPr>
        <w:pStyle w:val="NormlWeb"/>
        <w:spacing w:before="0" w:beforeAutospacing="0" w:after="0" w:afterAutospacing="0"/>
        <w:jc w:val="both"/>
        <w:rPr>
          <w:del w:id="1217" w:author="Trombitásné Dr. Domján Bernadett" w:date="2025-12-10T15:12:00Z" w16du:dateUtc="2025-12-10T14:12:00Z"/>
          <w:rFonts w:ascii="Garamond" w:hAnsi="Garamond" w:cs="Times"/>
          <w:i/>
        </w:rPr>
      </w:pPr>
      <w:del w:id="1218" w:author="Trombitásné Dr. Domján Bernadett" w:date="2025-12-10T15:12:00Z" w16du:dateUtc="2025-12-10T14:12:00Z">
        <w:r w:rsidRPr="00675DD0" w:rsidDel="000C4410">
          <w:rPr>
            <w:rFonts w:ascii="Garamond" w:hAnsi="Garamond" w:cs="Times"/>
            <w:i/>
          </w:rPr>
          <w:delText>e) a legfőbb ügyész,</w:delText>
        </w:r>
      </w:del>
    </w:p>
    <w:p w14:paraId="11DFF6C2" w14:textId="3E32BFA5" w:rsidR="00931868" w:rsidRPr="00675DD0" w:rsidDel="000C4410" w:rsidRDefault="00931868" w:rsidP="00AD260F">
      <w:pPr>
        <w:pStyle w:val="NormlWeb"/>
        <w:spacing w:before="0" w:beforeAutospacing="0" w:after="0" w:afterAutospacing="0"/>
        <w:jc w:val="both"/>
        <w:rPr>
          <w:del w:id="1219" w:author="Trombitásné Dr. Domján Bernadett" w:date="2025-12-10T15:12:00Z" w16du:dateUtc="2025-12-10T14:12:00Z"/>
          <w:rFonts w:ascii="Garamond" w:hAnsi="Garamond" w:cs="Times"/>
          <w:i/>
        </w:rPr>
      </w:pPr>
      <w:del w:id="1220" w:author="Trombitásné Dr. Domján Bernadett" w:date="2025-12-10T15:12:00Z" w16du:dateUtc="2025-12-10T14:12:00Z">
        <w:r w:rsidRPr="00675DD0" w:rsidDel="000C4410">
          <w:rPr>
            <w:rFonts w:ascii="Garamond" w:hAnsi="Garamond" w:cs="Times"/>
            <w:i/>
          </w:rPr>
          <w:delText>f) az Alkotmánybíróság elnöke,</w:delText>
        </w:r>
      </w:del>
    </w:p>
    <w:p w14:paraId="580A3590" w14:textId="57B7FCC3" w:rsidR="00931868" w:rsidRPr="00675DD0" w:rsidDel="000C4410" w:rsidRDefault="00931868" w:rsidP="00AD260F">
      <w:pPr>
        <w:pStyle w:val="NormlWeb"/>
        <w:spacing w:before="0" w:beforeAutospacing="0" w:after="0" w:afterAutospacing="0"/>
        <w:jc w:val="both"/>
        <w:rPr>
          <w:del w:id="1221" w:author="Trombitásné Dr. Domján Bernadett" w:date="2025-12-10T15:12:00Z" w16du:dateUtc="2025-12-10T14:12:00Z"/>
          <w:rFonts w:ascii="Garamond" w:hAnsi="Garamond" w:cs="Times"/>
          <w:i/>
        </w:rPr>
      </w:pPr>
      <w:del w:id="1222" w:author="Trombitásné Dr. Domján Bernadett" w:date="2025-12-10T15:12:00Z" w16du:dateUtc="2025-12-10T14:12:00Z">
        <w:r w:rsidRPr="00675DD0" w:rsidDel="000C4410">
          <w:rPr>
            <w:rFonts w:ascii="Garamond" w:hAnsi="Garamond" w:cs="Times"/>
            <w:i/>
          </w:rPr>
          <w:delText>g) az Állami Számvevőszék elnöke,</w:delText>
        </w:r>
      </w:del>
    </w:p>
    <w:p w14:paraId="1AB5A894" w14:textId="7062CD77" w:rsidR="00931868" w:rsidRPr="00675DD0" w:rsidDel="000C4410" w:rsidRDefault="00931868" w:rsidP="00AD260F">
      <w:pPr>
        <w:pStyle w:val="NormlWeb"/>
        <w:spacing w:before="0" w:beforeAutospacing="0" w:after="0" w:afterAutospacing="0"/>
        <w:jc w:val="both"/>
        <w:rPr>
          <w:del w:id="1223" w:author="Trombitásné Dr. Domján Bernadett" w:date="2025-12-10T15:12:00Z" w16du:dateUtc="2025-12-10T14:12:00Z"/>
          <w:rFonts w:ascii="Garamond" w:hAnsi="Garamond" w:cs="Times"/>
          <w:i/>
        </w:rPr>
      </w:pPr>
      <w:del w:id="1224" w:author="Trombitásné Dr. Domján Bernadett" w:date="2025-12-10T15:12:00Z" w16du:dateUtc="2025-12-10T14:12:00Z">
        <w:r w:rsidRPr="00675DD0" w:rsidDel="000C4410">
          <w:rPr>
            <w:rFonts w:ascii="Garamond" w:hAnsi="Garamond" w:cs="Times"/>
            <w:i/>
          </w:rPr>
          <w:delText xml:space="preserve">h) a Közbeszerzési Hatóság, a Gazdasági Versenyhivatal, a Nemzeti Adatvédelmi és Információszabadság Hatóság, a Nemzeti Választási Iroda, a Központi Statisztikai Hivatal, az Országos Atomenergia Hivatal, a Szellemi </w:delText>
        </w:r>
        <w:r w:rsidRPr="00675DD0" w:rsidDel="000C4410">
          <w:rPr>
            <w:rFonts w:ascii="Garamond" w:hAnsi="Garamond" w:cs="Times"/>
            <w:i/>
          </w:rPr>
          <w:lastRenderedPageBreak/>
          <w:delText>Tulajdon Nemzeti Hivatala, a Nemzeti Adó- és Vámhivatal, a Nemzeti Kutatási, Fejlesztési és Innovációs Hivatal, a Nemzeti Média- és Hírközlési Hatóság, a Magyar Energetikai és Közmű-szabályozási Hivatal vezetője, vagy</w:delText>
        </w:r>
      </w:del>
    </w:p>
    <w:p w14:paraId="4611002B" w14:textId="2BA40105" w:rsidR="00931868" w:rsidRPr="00675DD0" w:rsidDel="000C4410" w:rsidRDefault="00931868" w:rsidP="00AD260F">
      <w:pPr>
        <w:pStyle w:val="NormlWeb"/>
        <w:spacing w:before="0" w:beforeAutospacing="0" w:after="0" w:afterAutospacing="0"/>
        <w:jc w:val="both"/>
        <w:rPr>
          <w:del w:id="1225" w:author="Trombitásné Dr. Domján Bernadett" w:date="2025-12-10T15:12:00Z" w16du:dateUtc="2025-12-10T14:12:00Z"/>
          <w:rFonts w:ascii="Garamond" w:hAnsi="Garamond" w:cs="Times"/>
          <w:i/>
        </w:rPr>
      </w:pPr>
      <w:del w:id="1226" w:author="Trombitásné Dr. Domján Bernadett" w:date="2025-12-10T15:12:00Z" w16du:dateUtc="2025-12-10T14:12:00Z">
        <w:r w:rsidRPr="00675DD0" w:rsidDel="000C4410">
          <w:rPr>
            <w:rFonts w:ascii="Garamond" w:hAnsi="Garamond" w:cs="Times"/>
            <w:i/>
          </w:rPr>
          <w:delText>i) a Magyar Nemzeti Bank elnöke</w:delText>
        </w:r>
      </w:del>
    </w:p>
    <w:p w14:paraId="154059A0" w14:textId="094BD3DB" w:rsidR="00931868" w:rsidRPr="00675DD0" w:rsidDel="000C4410" w:rsidRDefault="00931868" w:rsidP="00AD260F">
      <w:pPr>
        <w:pStyle w:val="NormlWeb"/>
        <w:spacing w:before="0" w:beforeAutospacing="0" w:after="120" w:afterAutospacing="0"/>
        <w:jc w:val="both"/>
        <w:rPr>
          <w:del w:id="1227" w:author="Trombitásné Dr. Domján Bernadett" w:date="2025-12-10T15:12:00Z" w16du:dateUtc="2025-12-10T14:12:00Z"/>
          <w:rFonts w:ascii="Garamond" w:hAnsi="Garamond" w:cs="Times"/>
          <w:i/>
        </w:rPr>
      </w:pPr>
      <w:del w:id="1228" w:author="Trombitásné Dr. Domján Bernadett" w:date="2025-12-10T15:12:00Z" w16du:dateUtc="2025-12-10T14:12:00Z">
        <w:r w:rsidRPr="00675DD0" w:rsidDel="000C4410">
          <w:rPr>
            <w:rFonts w:ascii="Garamond" w:hAnsi="Garamond" w:cs="Times"/>
            <w:i/>
          </w:rPr>
          <w:delText>tulajdonában, vagy az a)-i) pont szerinti személlyel közös háztartásban élő hozzátartozója tulajdonában álló szervezet.</w:delText>
        </w:r>
      </w:del>
    </w:p>
    <w:p w14:paraId="60BB0718" w14:textId="5B5BAECD" w:rsidR="00931868" w:rsidRPr="00675DD0" w:rsidDel="000C4410" w:rsidRDefault="00931868" w:rsidP="00AD260F">
      <w:pPr>
        <w:pStyle w:val="NormlWeb"/>
        <w:spacing w:before="0" w:beforeAutospacing="0" w:after="120" w:afterAutospacing="0"/>
        <w:jc w:val="both"/>
        <w:rPr>
          <w:del w:id="1229" w:author="Trombitásné Dr. Domján Bernadett" w:date="2025-12-10T15:12:00Z" w16du:dateUtc="2025-12-10T14:12:00Z"/>
          <w:rFonts w:ascii="Garamond" w:hAnsi="Garamond" w:cs="Times"/>
          <w:i/>
        </w:rPr>
      </w:pPr>
      <w:del w:id="1230" w:author="Trombitásné Dr. Domján Bernadett" w:date="2025-12-10T15:12:00Z" w16du:dateUtc="2025-12-10T14:12:00Z">
        <w:r w:rsidRPr="00675DD0" w:rsidDel="000C4410">
          <w:rPr>
            <w:rFonts w:ascii="Garamond" w:hAnsi="Garamond" w:cs="Times"/>
            <w:i/>
          </w:rPr>
          <w:delText>(7) A közbeszerzési eljárás előkészítésében vagy lefolytatásában az ajánlatkérő részéről nem vehet részt olyan személy, akinek a részvétele összeférhetetlenséget eredményezne. Összeférhetetlenség fennállása esetén az ajánlatkérő köteles megvizsgálni, hogy az összeférhetetlenség az adott közbeszerzési eljárás tekintetében hogyan érintette a verseny tisztasága és az egyenlő bánásmód elveinek érvényesülését, és köteles mindazon intézkedéseket megtenni, amelyek szükségesek az összeférhetetlenség megszüntetéséhez és az eljárás jogszerűségének helyreállításához. A 62. § (1) bekezdés m) pontja akkor alkalmazható, ha az egyenlő bánásmód és a verseny tisztaságának sérelme más módon nem orvosolható.</w:delText>
        </w:r>
      </w:del>
    </w:p>
    <w:p w14:paraId="020C17DD" w14:textId="205DF645" w:rsidR="00931868" w:rsidRPr="00675DD0" w:rsidDel="000C4410" w:rsidRDefault="00931868" w:rsidP="00AD260F">
      <w:pPr>
        <w:pStyle w:val="NormlWeb"/>
        <w:spacing w:before="0" w:beforeAutospacing="0" w:after="120" w:afterAutospacing="0"/>
        <w:jc w:val="both"/>
        <w:rPr>
          <w:del w:id="1231" w:author="Trombitásné Dr. Domján Bernadett" w:date="2025-12-10T15:12:00Z" w16du:dateUtc="2025-12-10T14:12:00Z"/>
          <w:rFonts w:ascii="Garamond" w:hAnsi="Garamond" w:cs="Times"/>
          <w:i/>
        </w:rPr>
      </w:pPr>
      <w:del w:id="1232" w:author="Trombitásné Dr. Domján Bernadett" w:date="2025-12-10T15:12:00Z" w16du:dateUtc="2025-12-10T14:12:00Z">
        <w:r w:rsidRPr="00675DD0" w:rsidDel="000C4410">
          <w:rPr>
            <w:rFonts w:ascii="Garamond" w:hAnsi="Garamond" w:cs="Times"/>
            <w:i/>
          </w:rPr>
          <w:delText>(8) A (7) bekezdéstől eltérően, ha egy részvételre jelentkező, ajánlattevő, alvállalkozó vagy az alkalmasság igazolásában részt vevő szervezet vagy egy ezekkel - közvetve vagy közvetlenül - a 3. § 28. pontjában meghatározott kapcsolatban álló gazdasági szereplő - ide értve az (5) bekezdés b) pontja szerinti személyeket is - részt vett a közbeszerzési eljárás előkészítésében, az ajánlatkérő köteles megfelelő intézkedéseket tenni - különös tekintettel az eljáráshoz kapcsolódó valamennyi releváns információ többi gazdasági szereplővel való közlésére, valamint megfelelő ajánlattételi határidő biztosítására - annak érdekében, hogy az érintett gazdasági szereplő közbeszerzési eljárásban való részvétele ne vezessen a verseny torzításához. Az érintett gazdasági szereplő a 62. § (1) bekezdés m) pontja alapján csak akkor zárható ki az eljárásból, ha az egyenlő bánásmód elvének tiszteletben tartása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egyenlő bánásmód elvét és a verseny tisztaságát nem sérti, vagy az érintett gazdasági szereplő az összeférhetetlenségi helyzetet más módon elhárítsa. Az összeférhetetlenségi helyzet elhárítása érdekében a gazdasági szereplő által tett intézkedéseket az ajánlatkérő köteles az ajánlatok (részvételi jelentkezések) elbírálásáról szóló összegezésben ismertetni.</w:delText>
        </w:r>
      </w:del>
    </w:p>
    <w:p w14:paraId="24FC1B3B" w14:textId="35A1B1A5" w:rsidR="00931868" w:rsidRPr="00675DD0" w:rsidDel="000C4410" w:rsidRDefault="00931868" w:rsidP="00AD260F">
      <w:pPr>
        <w:pStyle w:val="NormlWeb"/>
        <w:spacing w:before="0" w:beforeAutospacing="0" w:after="0" w:afterAutospacing="0"/>
        <w:jc w:val="both"/>
        <w:rPr>
          <w:del w:id="1233" w:author="Trombitásné Dr. Domján Bernadett" w:date="2025-12-10T15:12:00Z" w16du:dateUtc="2025-12-10T14:12:00Z"/>
          <w:rFonts w:ascii="Garamond" w:hAnsi="Garamond" w:cs="Times"/>
          <w:i/>
        </w:rPr>
      </w:pPr>
      <w:del w:id="1234" w:author="Trombitásné Dr. Domján Bernadett" w:date="2025-12-10T15:12:00Z" w16du:dateUtc="2025-12-10T14:12:00Z">
        <w:r w:rsidRPr="00675DD0" w:rsidDel="000C4410">
          <w:rPr>
            <w:rFonts w:ascii="Garamond" w:hAnsi="Garamond" w:cs="Times"/>
            <w:i/>
          </w:rPr>
          <w:delText>(9) A (8) bekezdés alkalmazásában nem eredményezi a verseny tisztaságának sérelmét és nem összeférhetetlen az olyan személy (szervezet) részvétele az eljárásban,</w:delText>
        </w:r>
      </w:del>
    </w:p>
    <w:p w14:paraId="76AD64C6" w14:textId="14A07D36" w:rsidR="00931868" w:rsidRPr="00675DD0" w:rsidDel="000C4410" w:rsidRDefault="00931868" w:rsidP="00AD260F">
      <w:pPr>
        <w:pStyle w:val="NormlWeb"/>
        <w:spacing w:before="0" w:beforeAutospacing="0" w:after="0" w:afterAutospacing="0"/>
        <w:jc w:val="both"/>
        <w:rPr>
          <w:del w:id="1235" w:author="Trombitásné Dr. Domján Bernadett" w:date="2025-12-10T15:12:00Z" w16du:dateUtc="2025-12-10T14:12:00Z"/>
          <w:rFonts w:ascii="Garamond" w:hAnsi="Garamond" w:cs="Times"/>
          <w:i/>
        </w:rPr>
      </w:pPr>
      <w:del w:id="1236" w:author="Trombitásné Dr. Domján Bernadett" w:date="2025-12-10T15:12:00Z" w16du:dateUtc="2025-12-10T14:12:00Z">
        <w:r w:rsidRPr="00675DD0" w:rsidDel="000C4410">
          <w:rPr>
            <w:rFonts w:ascii="Garamond" w:hAnsi="Garamond" w:cs="Times"/>
            <w:i/>
          </w:rPr>
          <w:delText>a) akitől, illetve amelytől az ajánlatkérő az adott közbeszerzéssel kapcsolatos helyzet-, piacfelmérés, illetve a közbeszerzés becsült értékének felmérése érdekében a közbeszerzés megkezdése időpontjának megjelölése nélkül, kizárólag a felmérés érdekében szükséges adatokat közölve kért tájékoztatást,</w:delText>
        </w:r>
      </w:del>
    </w:p>
    <w:p w14:paraId="74FFF590" w14:textId="7CE821E6" w:rsidR="00931868" w:rsidRPr="00675DD0" w:rsidDel="000C4410" w:rsidRDefault="00931868" w:rsidP="00AD260F">
      <w:pPr>
        <w:pStyle w:val="NormlWeb"/>
        <w:spacing w:before="0" w:beforeAutospacing="0" w:after="0" w:afterAutospacing="0"/>
        <w:jc w:val="both"/>
        <w:rPr>
          <w:del w:id="1237" w:author="Trombitásné Dr. Domján Bernadett" w:date="2025-12-10T15:12:00Z" w16du:dateUtc="2025-12-10T14:12:00Z"/>
          <w:rFonts w:ascii="Garamond" w:hAnsi="Garamond" w:cs="Times"/>
          <w:i/>
        </w:rPr>
      </w:pPr>
      <w:del w:id="1238" w:author="Trombitásné Dr. Domján Bernadett" w:date="2025-12-10T15:12:00Z" w16du:dateUtc="2025-12-10T14:12:00Z">
        <w:r w:rsidRPr="00675DD0" w:rsidDel="000C4410">
          <w:rPr>
            <w:rFonts w:ascii="Garamond" w:hAnsi="Garamond" w:cs="Times"/>
            <w:i/>
          </w:rPr>
          <w:delText>b) aki, illetve amely az ajánlatkérő által folytatott előzetes piaci konzultációban [28. § (4) bekezdése] vett részt,</w:delText>
        </w:r>
      </w:del>
    </w:p>
    <w:p w14:paraId="1A7C9C69" w14:textId="18EA85A4" w:rsidR="00931868" w:rsidRPr="00675DD0" w:rsidDel="000C4410" w:rsidRDefault="00931868" w:rsidP="00AD260F">
      <w:pPr>
        <w:pStyle w:val="NormlWeb"/>
        <w:spacing w:before="0" w:beforeAutospacing="0" w:after="0" w:afterAutospacing="0"/>
        <w:jc w:val="both"/>
        <w:rPr>
          <w:del w:id="1239" w:author="Trombitásné Dr. Domján Bernadett" w:date="2025-12-10T15:12:00Z" w16du:dateUtc="2025-12-10T14:12:00Z"/>
          <w:rFonts w:ascii="Garamond" w:hAnsi="Garamond" w:cs="Times"/>
          <w:i/>
        </w:rPr>
      </w:pPr>
      <w:del w:id="1240" w:author="Trombitásné Dr. Domján Bernadett" w:date="2025-12-10T15:12:00Z" w16du:dateUtc="2025-12-10T14:12:00Z">
        <w:r w:rsidRPr="00675DD0" w:rsidDel="000C4410">
          <w:rPr>
            <w:rFonts w:ascii="Garamond" w:hAnsi="Garamond" w:cs="Times"/>
            <w:i/>
          </w:rPr>
          <w:delText>c) akitől, illetve amelytől az ajánlatkérő a támogatásra irányuló igény (pályázat) benyújtásához szükséges árajánlatot kapott,</w:delText>
        </w:r>
      </w:del>
    </w:p>
    <w:p w14:paraId="17B1C4DA" w14:textId="6F99A134" w:rsidR="00CC6691" w:rsidRPr="00675DD0" w:rsidDel="000C4410" w:rsidRDefault="00931868" w:rsidP="00AD260F">
      <w:pPr>
        <w:autoSpaceDE w:val="0"/>
        <w:autoSpaceDN w:val="0"/>
        <w:adjustRightInd w:val="0"/>
        <w:ind w:firstLine="204"/>
        <w:jc w:val="both"/>
        <w:rPr>
          <w:del w:id="1241" w:author="Trombitásné Dr. Domján Bernadett" w:date="2025-12-10T15:12:00Z" w16du:dateUtc="2025-12-10T14:12:00Z"/>
          <w:rFonts w:ascii="Garamond" w:hAnsi="Garamond"/>
          <w:sz w:val="24"/>
          <w:szCs w:val="24"/>
          <w:lang w:val="hu-HU" w:eastAsia="hu-HU"/>
        </w:rPr>
      </w:pPr>
      <w:del w:id="1242" w:author="Trombitásné Dr. Domján Bernadett" w:date="2025-12-10T15:12:00Z" w16du:dateUtc="2025-12-10T14:12:00Z">
        <w:r w:rsidRPr="00675DD0" w:rsidDel="000C4410">
          <w:rPr>
            <w:rFonts w:ascii="Garamond" w:hAnsi="Garamond" w:cs="Times"/>
            <w:i/>
            <w:lang w:val="hu-HU"/>
          </w:rPr>
          <w:delText>feltéve, hogy az a), b) vagy a c) pont alkalmazása kapcsán az ajánlatkérő nem közölt vele a közbeszerzési eljárás során az összes ajánlattevő vagy részvételre jelentkező részére rendelkezésre bocsátott adatok körét meghaladó információt, valamint az ajánlattételi határidő meghatározása biztosítja az egyenlő bánásmód elvének érvényesülését.”</w:delText>
        </w:r>
      </w:del>
    </w:p>
    <w:p w14:paraId="19D99DB0" w14:textId="24549564" w:rsidR="00CC6691" w:rsidRPr="00675DD0" w:rsidDel="000C4410" w:rsidRDefault="00CC6691" w:rsidP="00AD260F">
      <w:pPr>
        <w:autoSpaceDE w:val="0"/>
        <w:autoSpaceDN w:val="0"/>
        <w:adjustRightInd w:val="0"/>
        <w:spacing w:before="120"/>
        <w:ind w:firstLine="204"/>
        <w:jc w:val="both"/>
        <w:rPr>
          <w:del w:id="1243" w:author="Trombitásné Dr. Domján Bernadett" w:date="2025-12-10T15:12:00Z" w16du:dateUtc="2025-12-10T14:12:00Z"/>
          <w:rFonts w:ascii="Garamond" w:hAnsi="Garamond"/>
          <w:sz w:val="24"/>
          <w:szCs w:val="24"/>
          <w:lang w:val="hu-HU" w:eastAsia="hu-HU"/>
        </w:rPr>
      </w:pPr>
      <w:del w:id="1244" w:author="Trombitásné Dr. Domján Bernadett" w:date="2025-12-10T15:12:00Z" w16du:dateUtc="2025-12-10T14:12:00Z">
        <w:r w:rsidRPr="00675DD0" w:rsidDel="000C4410">
          <w:rPr>
            <w:rFonts w:ascii="Garamond" w:hAnsi="Garamond"/>
            <w:b/>
            <w:sz w:val="24"/>
            <w:szCs w:val="24"/>
            <w:lang w:val="hu-HU" w:eastAsia="hu-HU"/>
          </w:rPr>
          <w:delText>2.</w:delText>
        </w:r>
        <w:r w:rsidRPr="00675DD0" w:rsidDel="000C4410">
          <w:rPr>
            <w:rFonts w:ascii="Garamond" w:hAnsi="Garamond"/>
            <w:sz w:val="24"/>
            <w:szCs w:val="24"/>
            <w:lang w:val="hu-HU" w:eastAsia="hu-HU"/>
          </w:rPr>
          <w:delText xml:space="preserve"> Felelősségem teljes tudatában </w:delText>
        </w:r>
        <w:r w:rsidRPr="00675DD0" w:rsidDel="000C4410">
          <w:rPr>
            <w:rFonts w:ascii="Garamond" w:hAnsi="Garamond"/>
            <w:b/>
            <w:i/>
            <w:sz w:val="24"/>
            <w:szCs w:val="24"/>
            <w:lang w:val="hu-HU" w:eastAsia="hu-HU"/>
          </w:rPr>
          <w:delText>kijelentem, hogy velem szemben</w:delText>
        </w:r>
        <w:r w:rsidRPr="00675DD0" w:rsidDel="000C4410">
          <w:rPr>
            <w:rFonts w:ascii="Garamond" w:hAnsi="Garamond"/>
            <w:sz w:val="24"/>
            <w:szCs w:val="24"/>
            <w:lang w:val="hu-HU" w:eastAsia="hu-HU"/>
          </w:rPr>
          <w:delText xml:space="preserve"> – a jelen közbeszerzési eljárással összefüggésben – </w:delText>
        </w:r>
        <w:r w:rsidRPr="00675DD0" w:rsidDel="000C4410">
          <w:rPr>
            <w:rFonts w:ascii="Garamond" w:hAnsi="Garamond"/>
            <w:b/>
            <w:i/>
            <w:sz w:val="24"/>
            <w:szCs w:val="24"/>
            <w:lang w:val="hu-HU" w:eastAsia="hu-HU"/>
          </w:rPr>
          <w:delText>összeférhetetlenségi ok nem áll fenn</w:delText>
        </w:r>
        <w:r w:rsidRPr="00675DD0" w:rsidDel="000C4410">
          <w:rPr>
            <w:rFonts w:ascii="Garamond" w:hAnsi="Garamond"/>
            <w:sz w:val="24"/>
            <w:szCs w:val="24"/>
            <w:lang w:val="hu-HU" w:eastAsia="hu-HU"/>
          </w:rPr>
          <w:delText>. Kijelentem továbbá, hogy az eljárással kapcsolatos megbízásom sem jogi, sem etikai szempontból nem összeférhetetlen, egyetlen ajánlat kedvező elbírálásában sem vagyok sem anyagilag, sem más szempontból érdekelve. Az ajánlattevőkkel perben, haragban nem állok.</w:delText>
        </w:r>
      </w:del>
    </w:p>
    <w:p w14:paraId="4C832F25" w14:textId="346A5754" w:rsidR="00CC6691" w:rsidRPr="00675DD0" w:rsidDel="000C4410" w:rsidRDefault="00CC6691" w:rsidP="00AD260F">
      <w:pPr>
        <w:autoSpaceDE w:val="0"/>
        <w:autoSpaceDN w:val="0"/>
        <w:adjustRightInd w:val="0"/>
        <w:ind w:firstLine="204"/>
        <w:jc w:val="both"/>
        <w:rPr>
          <w:del w:id="1245" w:author="Trombitásné Dr. Domján Bernadett" w:date="2025-12-10T15:12:00Z" w16du:dateUtc="2025-12-10T14:12:00Z"/>
          <w:rFonts w:ascii="Garamond" w:hAnsi="Garamond"/>
          <w:sz w:val="24"/>
          <w:szCs w:val="24"/>
          <w:lang w:val="hu-HU" w:eastAsia="hu-HU"/>
        </w:rPr>
      </w:pPr>
      <w:del w:id="1246" w:author="Trombitásné Dr. Domján Bernadett" w:date="2025-12-10T15:12:00Z" w16du:dateUtc="2025-12-10T14:12:00Z">
        <w:r w:rsidRPr="00675DD0" w:rsidDel="000C4410">
          <w:rPr>
            <w:rFonts w:ascii="Garamond" w:hAnsi="Garamond"/>
            <w:sz w:val="24"/>
            <w:szCs w:val="24"/>
            <w:lang w:val="hu-HU" w:eastAsia="hu-HU"/>
          </w:rPr>
          <w:delText>Kötelezem magam arra, hogy az ajánlatkérő és az ajánlattevők személyiségi jogait, szerzői jogait, iparjogvédelmi jogait (találmány, szabadalom, védjegy, ipari minta), vagy más jogi érdekeit – a jelen közbeszerzési eljárással kapcsolatos munkám során tudomásomra jutott adatok jogosulatlan felhasználásával, nyilvánosságra hozatalával, vagy illetéktelen személy tudomására hozatalával, vagy bármely más módon – nem sértem.</w:delText>
        </w:r>
      </w:del>
    </w:p>
    <w:p w14:paraId="5FB47FD9" w14:textId="49057E05" w:rsidR="00CC6691" w:rsidRPr="00675DD0" w:rsidDel="000C4410" w:rsidRDefault="00CC6691" w:rsidP="00AD260F">
      <w:pPr>
        <w:autoSpaceDE w:val="0"/>
        <w:autoSpaceDN w:val="0"/>
        <w:adjustRightInd w:val="0"/>
        <w:ind w:firstLine="204"/>
        <w:jc w:val="both"/>
        <w:rPr>
          <w:del w:id="1247" w:author="Trombitásné Dr. Domján Bernadett" w:date="2025-12-10T15:12:00Z" w16du:dateUtc="2025-12-10T14:12:00Z"/>
          <w:rFonts w:ascii="Garamond" w:hAnsi="Garamond"/>
          <w:sz w:val="24"/>
          <w:szCs w:val="24"/>
          <w:lang w:val="hu-HU" w:eastAsia="hu-HU"/>
        </w:rPr>
      </w:pPr>
      <w:del w:id="1248" w:author="Trombitásné Dr. Domján Bernadett" w:date="2025-12-10T15:12:00Z" w16du:dateUtc="2025-12-10T14:12:00Z">
        <w:r w:rsidRPr="00675DD0" w:rsidDel="000C4410">
          <w:rPr>
            <w:rFonts w:ascii="Garamond" w:hAnsi="Garamond"/>
            <w:sz w:val="24"/>
            <w:szCs w:val="24"/>
            <w:lang w:val="hu-HU" w:eastAsia="hu-HU"/>
          </w:rPr>
          <w:delText>Tartózkodni fogok az ajánlatokból tudomásomra jutott üzleti titok, adatok, információk, leírások bárminemű közvetlen, illetve közvetett felhasználásától, nyilvánosságra hozatalától és kijelentem, hogy az ajánlatok tárgyában semmilyen szerzői, iparjogvédelmi igényem nincsen.</w:delText>
        </w:r>
      </w:del>
    </w:p>
    <w:p w14:paraId="2A9986C5" w14:textId="291E4CED" w:rsidR="00CC6691" w:rsidRPr="00675DD0" w:rsidDel="000C4410" w:rsidRDefault="00CC6691" w:rsidP="00AD260F">
      <w:pPr>
        <w:autoSpaceDE w:val="0"/>
        <w:autoSpaceDN w:val="0"/>
        <w:adjustRightInd w:val="0"/>
        <w:ind w:firstLine="204"/>
        <w:jc w:val="both"/>
        <w:rPr>
          <w:del w:id="1249" w:author="Trombitásné Dr. Domján Bernadett" w:date="2025-12-10T15:12:00Z" w16du:dateUtc="2025-12-10T14:12:00Z"/>
          <w:rFonts w:ascii="Garamond" w:hAnsi="Garamond"/>
          <w:sz w:val="24"/>
          <w:szCs w:val="24"/>
          <w:lang w:val="hu-HU" w:eastAsia="hu-HU"/>
        </w:rPr>
      </w:pPr>
      <w:del w:id="1250" w:author="Trombitásné Dr. Domján Bernadett" w:date="2025-12-10T15:12:00Z" w16du:dateUtc="2025-12-10T14:12:00Z">
        <w:r w:rsidRPr="00675DD0" w:rsidDel="000C4410">
          <w:rPr>
            <w:rFonts w:ascii="Garamond" w:hAnsi="Garamond"/>
            <w:sz w:val="24"/>
            <w:szCs w:val="24"/>
            <w:lang w:val="hu-HU" w:eastAsia="hu-HU"/>
          </w:rPr>
          <w:delText xml:space="preserve">Az eljárás során szerzett információkat bizalmasan kezelem. Tudomásul veszem, hogy a sajtó és az egyéb érdekeltek tájékoztatására a </w:delText>
        </w:r>
        <w:r w:rsidR="00042B3D" w:rsidRPr="00675DD0" w:rsidDel="000C4410">
          <w:rPr>
            <w:rFonts w:ascii="Garamond" w:hAnsi="Garamond"/>
            <w:sz w:val="24"/>
            <w:szCs w:val="24"/>
            <w:lang w:val="hu-HU" w:eastAsia="hu-HU"/>
          </w:rPr>
          <w:delText>Társulás Elnökéne</w:delText>
        </w:r>
        <w:r w:rsidRPr="00675DD0" w:rsidDel="000C4410">
          <w:rPr>
            <w:rFonts w:ascii="Garamond" w:hAnsi="Garamond"/>
            <w:sz w:val="24"/>
            <w:szCs w:val="24"/>
            <w:lang w:val="hu-HU"/>
          </w:rPr>
          <w:delText>k</w:delText>
        </w:r>
        <w:r w:rsidRPr="00675DD0" w:rsidDel="000C4410">
          <w:rPr>
            <w:rFonts w:ascii="Garamond" w:hAnsi="Garamond"/>
            <w:sz w:val="24"/>
            <w:szCs w:val="24"/>
            <w:lang w:val="hu-HU" w:eastAsia="hu-HU"/>
          </w:rPr>
          <w:delText xml:space="preserve"> van hatásköre.</w:delText>
        </w:r>
      </w:del>
    </w:p>
    <w:p w14:paraId="5ED3EC5C" w14:textId="3C55B800" w:rsidR="00CC6691" w:rsidRPr="00675DD0" w:rsidDel="000C4410" w:rsidRDefault="00CC6691" w:rsidP="00AD260F">
      <w:pPr>
        <w:autoSpaceDE w:val="0"/>
        <w:autoSpaceDN w:val="0"/>
        <w:adjustRightInd w:val="0"/>
        <w:ind w:firstLine="204"/>
        <w:jc w:val="both"/>
        <w:rPr>
          <w:del w:id="1251" w:author="Trombitásné Dr. Domján Bernadett" w:date="2025-12-10T15:12:00Z" w16du:dateUtc="2025-12-10T14:12:00Z"/>
          <w:rFonts w:ascii="Garamond" w:hAnsi="Garamond"/>
          <w:sz w:val="24"/>
          <w:szCs w:val="24"/>
          <w:lang w:val="hu-HU" w:eastAsia="hu-HU"/>
        </w:rPr>
      </w:pPr>
      <w:del w:id="1252" w:author="Trombitásné Dr. Domján Bernadett" w:date="2025-12-10T15:12:00Z" w16du:dateUtc="2025-12-10T14:12:00Z">
        <w:r w:rsidRPr="00675DD0" w:rsidDel="000C4410">
          <w:rPr>
            <w:rFonts w:ascii="Garamond" w:hAnsi="Garamond"/>
            <w:sz w:val="24"/>
            <w:szCs w:val="24"/>
            <w:lang w:val="hu-HU" w:eastAsia="hu-HU"/>
          </w:rPr>
          <w:delText xml:space="preserve">A tárgyi közbeszerzési eljárást illetően </w:delText>
        </w:r>
        <w:r w:rsidRPr="00675DD0" w:rsidDel="000C4410">
          <w:rPr>
            <w:rFonts w:ascii="Garamond" w:hAnsi="Garamond"/>
            <w:i/>
            <w:sz w:val="24"/>
            <w:szCs w:val="24"/>
            <w:lang w:val="hu-HU" w:eastAsia="hu-HU"/>
          </w:rPr>
          <w:delText>a közbeszerzésről</w:delText>
        </w:r>
        <w:r w:rsidRPr="00675DD0" w:rsidDel="000C4410">
          <w:rPr>
            <w:rFonts w:ascii="Garamond" w:hAnsi="Garamond"/>
            <w:sz w:val="24"/>
            <w:szCs w:val="24"/>
            <w:lang w:val="hu-HU" w:eastAsia="hu-HU"/>
          </w:rPr>
          <w:delText xml:space="preserve"> szóló 2015. évi CXLIII. törvény (továbbiakban: Kbt.) 27. § (3) bekezdése szerinti megfelelő szakértelemmel rendelkezem. (E kitétel a szavazati joggal nem rendelkező bírálóbizottsági tagra, ill. a döntéshozóra nem vonatkozik.)</w:delText>
        </w:r>
      </w:del>
    </w:p>
    <w:p w14:paraId="031F797D" w14:textId="4675434D" w:rsidR="00CC6691" w:rsidRPr="00675DD0" w:rsidDel="000C4410" w:rsidRDefault="00CC6691" w:rsidP="00AD260F">
      <w:pPr>
        <w:autoSpaceDE w:val="0"/>
        <w:autoSpaceDN w:val="0"/>
        <w:adjustRightInd w:val="0"/>
        <w:ind w:firstLine="204"/>
        <w:jc w:val="both"/>
        <w:rPr>
          <w:del w:id="1253" w:author="Trombitásné Dr. Domján Bernadett" w:date="2025-12-10T15:12:00Z" w16du:dateUtc="2025-12-10T14:12:00Z"/>
          <w:rFonts w:ascii="Garamond" w:hAnsi="Garamond"/>
          <w:sz w:val="24"/>
          <w:szCs w:val="24"/>
          <w:lang w:val="hu-HU" w:eastAsia="hu-HU"/>
        </w:rPr>
      </w:pPr>
      <w:del w:id="1254" w:author="Trombitásné Dr. Domján Bernadett" w:date="2025-12-10T15:12:00Z" w16du:dateUtc="2025-12-10T14:12:00Z">
        <w:r w:rsidRPr="00675DD0" w:rsidDel="000C4410">
          <w:rPr>
            <w:rFonts w:ascii="Garamond" w:hAnsi="Garamond"/>
            <w:sz w:val="24"/>
            <w:szCs w:val="24"/>
            <w:lang w:val="hu-HU" w:eastAsia="hu-HU"/>
          </w:rPr>
          <w:delText>A Kbt. 27. §-ára figyelemmel ismerem a tárgyi közbeszerzési eljárás dokumentálásának rendjét, felelősségi körét.</w:delText>
        </w:r>
      </w:del>
    </w:p>
    <w:p w14:paraId="190C9537" w14:textId="1BA3BBB7" w:rsidR="00CC6691" w:rsidRPr="00675DD0" w:rsidDel="000C4410" w:rsidRDefault="00CC6691" w:rsidP="00AD260F">
      <w:pPr>
        <w:autoSpaceDE w:val="0"/>
        <w:autoSpaceDN w:val="0"/>
        <w:adjustRightInd w:val="0"/>
        <w:ind w:firstLine="204"/>
        <w:jc w:val="both"/>
        <w:rPr>
          <w:del w:id="1255" w:author="Trombitásné Dr. Domján Bernadett" w:date="2025-12-10T15:12:00Z" w16du:dateUtc="2025-12-10T14:12:00Z"/>
          <w:rFonts w:ascii="Garamond" w:hAnsi="Garamond"/>
          <w:sz w:val="24"/>
          <w:szCs w:val="24"/>
          <w:lang w:val="hu-HU" w:eastAsia="hu-HU"/>
        </w:rPr>
      </w:pPr>
    </w:p>
    <w:p w14:paraId="12C52DE2" w14:textId="22B67AD0" w:rsidR="00CC6691" w:rsidRPr="00675DD0" w:rsidDel="000C4410" w:rsidRDefault="00CC6691" w:rsidP="00AD260F">
      <w:pPr>
        <w:autoSpaceDE w:val="0"/>
        <w:autoSpaceDN w:val="0"/>
        <w:adjustRightInd w:val="0"/>
        <w:ind w:firstLine="204"/>
        <w:jc w:val="both"/>
        <w:rPr>
          <w:del w:id="1256" w:author="Trombitásné Dr. Domján Bernadett" w:date="2025-12-10T15:12:00Z" w16du:dateUtc="2025-12-10T14:12:00Z"/>
          <w:rFonts w:ascii="Garamond" w:hAnsi="Garamond"/>
          <w:sz w:val="24"/>
          <w:szCs w:val="24"/>
          <w:lang w:val="hu-HU" w:eastAsia="hu-HU"/>
        </w:rPr>
      </w:pPr>
      <w:del w:id="1257" w:author="Trombitásné Dr. Domján Bernadett" w:date="2025-12-10T15:12:00Z" w16du:dateUtc="2025-12-10T14:12:00Z">
        <w:r w:rsidRPr="00675DD0" w:rsidDel="000C4410">
          <w:rPr>
            <w:rFonts w:ascii="Garamond" w:hAnsi="Garamond"/>
            <w:sz w:val="24"/>
            <w:szCs w:val="24"/>
            <w:lang w:val="hu-HU" w:eastAsia="hu-HU"/>
          </w:rPr>
          <w:delText xml:space="preserve">Hozzájárulok ahhoz, hogy személyes adataimat az ajánlatkérő – </w:delText>
        </w:r>
        <w:r w:rsidRPr="00675DD0" w:rsidDel="000C4410">
          <w:rPr>
            <w:rFonts w:ascii="Garamond" w:hAnsi="Garamond"/>
            <w:i/>
            <w:sz w:val="24"/>
            <w:szCs w:val="24"/>
            <w:lang w:val="hu-HU" w:eastAsia="hu-HU"/>
          </w:rPr>
          <w:delText xml:space="preserve">az információs önrendelkezési jogról és az információszabadságról szóló 2011. évi CXII. </w:delText>
        </w:r>
        <w:r w:rsidRPr="00675DD0" w:rsidDel="000C4410">
          <w:rPr>
            <w:rFonts w:ascii="Garamond" w:hAnsi="Garamond"/>
            <w:sz w:val="24"/>
            <w:szCs w:val="24"/>
            <w:lang w:val="hu-HU" w:eastAsia="hu-HU"/>
          </w:rPr>
          <w:delText>törvény vonatkozó rendelkezéseinek megfelelően – kezelje.</w:delText>
        </w:r>
      </w:del>
    </w:p>
    <w:p w14:paraId="317DF4D8" w14:textId="7CEE989C" w:rsidR="00CC6691" w:rsidDel="000C4410" w:rsidRDefault="00CC6691" w:rsidP="00AD260F">
      <w:pPr>
        <w:autoSpaceDE w:val="0"/>
        <w:autoSpaceDN w:val="0"/>
        <w:adjustRightInd w:val="0"/>
        <w:ind w:firstLine="204"/>
        <w:jc w:val="both"/>
        <w:rPr>
          <w:del w:id="1258" w:author="Trombitásné Dr. Domján Bernadett" w:date="2025-12-10T15:12:00Z" w16du:dateUtc="2025-12-10T14:12:00Z"/>
          <w:rFonts w:ascii="Garamond" w:hAnsi="Garamond"/>
          <w:sz w:val="24"/>
          <w:szCs w:val="24"/>
          <w:lang w:val="hu-HU" w:eastAsia="hu-HU"/>
        </w:rPr>
      </w:pPr>
      <w:del w:id="1259" w:author="Trombitásné Dr. Domján Bernadett" w:date="2025-12-10T15:12:00Z" w16du:dateUtc="2025-12-10T14:12:00Z">
        <w:r w:rsidRPr="00675DD0" w:rsidDel="000C4410">
          <w:rPr>
            <w:rFonts w:ascii="Garamond" w:hAnsi="Garamond"/>
            <w:sz w:val="24"/>
            <w:szCs w:val="24"/>
            <w:lang w:val="hu-HU" w:eastAsia="hu-HU"/>
          </w:rPr>
          <w:delText>Ismerem, és az eljárás során magamra nézve kötelezőnek elfogadom az ajánlatkérő közbeszerzési eljárásaira vonatkozó előírásokat.</w:delText>
        </w:r>
      </w:del>
    </w:p>
    <w:p w14:paraId="1F6392FC" w14:textId="6861A2EA" w:rsidR="00AD260F" w:rsidDel="000C4410" w:rsidRDefault="00AD260F" w:rsidP="00AD260F">
      <w:pPr>
        <w:autoSpaceDE w:val="0"/>
        <w:autoSpaceDN w:val="0"/>
        <w:adjustRightInd w:val="0"/>
        <w:ind w:firstLine="204"/>
        <w:jc w:val="both"/>
        <w:rPr>
          <w:del w:id="1260" w:author="Trombitásné Dr. Domján Bernadett" w:date="2025-12-10T15:12:00Z" w16du:dateUtc="2025-12-10T14:12:00Z"/>
          <w:rFonts w:ascii="Garamond" w:hAnsi="Garamond"/>
          <w:sz w:val="24"/>
          <w:szCs w:val="24"/>
          <w:lang w:val="hu-HU" w:eastAsia="hu-HU"/>
        </w:rPr>
      </w:pPr>
    </w:p>
    <w:p w14:paraId="134ECEF6" w14:textId="04B3C9CC" w:rsidR="00AD260F" w:rsidRPr="00675DD0" w:rsidDel="000C4410" w:rsidRDefault="00AD260F" w:rsidP="00AD260F">
      <w:pPr>
        <w:autoSpaceDE w:val="0"/>
        <w:autoSpaceDN w:val="0"/>
        <w:adjustRightInd w:val="0"/>
        <w:ind w:firstLine="204"/>
        <w:jc w:val="both"/>
        <w:rPr>
          <w:del w:id="1261" w:author="Trombitásné Dr. Domján Bernadett" w:date="2025-12-10T15:12:00Z" w16du:dateUtc="2025-12-10T14:12:00Z"/>
          <w:rFonts w:ascii="Garamond" w:hAnsi="Garamond"/>
          <w:sz w:val="24"/>
          <w:szCs w:val="24"/>
          <w:lang w:val="hu-HU" w:eastAsia="hu-HU"/>
        </w:rPr>
      </w:pPr>
    </w:p>
    <w:p w14:paraId="4826CFB8" w14:textId="485C9D09" w:rsidR="00CC6691" w:rsidRPr="00675DD0" w:rsidDel="000C4410" w:rsidRDefault="00CC6691" w:rsidP="00AD260F">
      <w:pPr>
        <w:autoSpaceDE w:val="0"/>
        <w:autoSpaceDN w:val="0"/>
        <w:adjustRightInd w:val="0"/>
        <w:ind w:firstLine="204"/>
        <w:jc w:val="both"/>
        <w:rPr>
          <w:del w:id="1262" w:author="Trombitásné Dr. Domján Bernadett" w:date="2025-12-10T15:12:00Z" w16du:dateUtc="2025-12-10T14:12:00Z"/>
          <w:rFonts w:ascii="Garamond" w:hAnsi="Garamond"/>
          <w:sz w:val="24"/>
          <w:szCs w:val="24"/>
          <w:lang w:val="hu-HU" w:eastAsia="hu-HU"/>
        </w:rPr>
      </w:pPr>
      <w:del w:id="1263" w:author="Trombitásné Dr. Domján Bernadett" w:date="2025-12-10T15:12:00Z" w16du:dateUtc="2025-12-10T14:12:00Z">
        <w:r w:rsidRPr="00675DD0" w:rsidDel="000C4410">
          <w:rPr>
            <w:rFonts w:ascii="Garamond" w:hAnsi="Garamond"/>
            <w:sz w:val="24"/>
            <w:szCs w:val="24"/>
            <w:lang w:val="hu-HU" w:eastAsia="hu-HU"/>
          </w:rPr>
          <w:delText>Amennyiben az eljárás lebonyolítása során jelen nyilatkozatomat érintő változás következik be, azt haladéktalanul írásban bejelentem a döntéshozónak/kötelezettségvállalónak, az eljárásban folytatott tevékenységem felfüggesztése mellett.</w:delText>
        </w:r>
      </w:del>
    </w:p>
    <w:p w14:paraId="0D16E13E" w14:textId="24014939" w:rsidR="00C75599" w:rsidRPr="00675DD0" w:rsidDel="000C4410" w:rsidRDefault="00C75599" w:rsidP="00AD260F">
      <w:pPr>
        <w:autoSpaceDE w:val="0"/>
        <w:autoSpaceDN w:val="0"/>
        <w:adjustRightInd w:val="0"/>
        <w:ind w:firstLine="204"/>
        <w:jc w:val="both"/>
        <w:rPr>
          <w:del w:id="1264" w:author="Trombitásné Dr. Domján Bernadett" w:date="2025-12-10T15:12:00Z" w16du:dateUtc="2025-12-10T14:12:00Z"/>
          <w:rFonts w:ascii="Garamond" w:hAnsi="Garamond"/>
          <w:sz w:val="24"/>
          <w:szCs w:val="24"/>
          <w:lang w:val="hu-HU" w:eastAsia="hu-HU"/>
        </w:rPr>
      </w:pPr>
    </w:p>
    <w:p w14:paraId="40339345" w14:textId="6062E799" w:rsidR="00C75599" w:rsidRPr="00675DD0" w:rsidDel="000C4410" w:rsidRDefault="00C75599" w:rsidP="00AD260F">
      <w:pPr>
        <w:autoSpaceDE w:val="0"/>
        <w:autoSpaceDN w:val="0"/>
        <w:adjustRightInd w:val="0"/>
        <w:ind w:firstLine="204"/>
        <w:jc w:val="both"/>
        <w:rPr>
          <w:del w:id="1265" w:author="Trombitásné Dr. Domján Bernadett" w:date="2025-12-10T15:12:00Z" w16du:dateUtc="2025-12-10T14:12:00Z"/>
          <w:rFonts w:ascii="Garamond" w:hAnsi="Garamond"/>
          <w:sz w:val="24"/>
          <w:szCs w:val="24"/>
          <w:lang w:val="hu-HU" w:eastAsia="hu-HU"/>
        </w:rPr>
      </w:pPr>
    </w:p>
    <w:p w14:paraId="13FBAA1A" w14:textId="523786A3" w:rsidR="00CC6691" w:rsidRPr="00675DD0" w:rsidDel="000C4410" w:rsidRDefault="00CC6691" w:rsidP="00AD260F">
      <w:pPr>
        <w:autoSpaceDE w:val="0"/>
        <w:autoSpaceDN w:val="0"/>
        <w:adjustRightInd w:val="0"/>
        <w:spacing w:before="240"/>
        <w:ind w:firstLine="204"/>
        <w:jc w:val="both"/>
        <w:rPr>
          <w:del w:id="1266" w:author="Trombitásné Dr. Domján Bernadett" w:date="2025-12-10T15:12:00Z" w16du:dateUtc="2025-12-10T14:12:00Z"/>
          <w:rFonts w:ascii="Garamond" w:hAnsi="Garamond"/>
          <w:sz w:val="24"/>
          <w:szCs w:val="24"/>
          <w:lang w:val="hu-HU" w:eastAsia="hu-HU"/>
        </w:rPr>
      </w:pPr>
      <w:del w:id="1267" w:author="Trombitásné Dr. Domján Bernadett" w:date="2025-12-10T15:12:00Z" w16du:dateUtc="2025-12-10T14:12:00Z">
        <w:r w:rsidRPr="00675DD0" w:rsidDel="000C4410">
          <w:rPr>
            <w:rFonts w:ascii="Garamond" w:hAnsi="Garamond"/>
            <w:sz w:val="24"/>
            <w:szCs w:val="24"/>
            <w:lang w:val="hu-HU" w:eastAsia="hu-HU"/>
          </w:rPr>
          <w:delText>Marcali, ..............................................</w:delText>
        </w:r>
      </w:del>
    </w:p>
    <w:p w14:paraId="0B09A4BE" w14:textId="37350610" w:rsidR="00C75599" w:rsidRPr="00675DD0" w:rsidDel="000C4410" w:rsidRDefault="00C75599" w:rsidP="00AD260F">
      <w:pPr>
        <w:autoSpaceDE w:val="0"/>
        <w:autoSpaceDN w:val="0"/>
        <w:adjustRightInd w:val="0"/>
        <w:spacing w:before="240"/>
        <w:ind w:firstLine="204"/>
        <w:jc w:val="both"/>
        <w:rPr>
          <w:del w:id="1268" w:author="Trombitásné Dr. Domján Bernadett" w:date="2025-12-10T15:12:00Z" w16du:dateUtc="2025-12-10T14:12:00Z"/>
          <w:rFonts w:ascii="Garamond" w:hAnsi="Garamond"/>
          <w:sz w:val="24"/>
          <w:szCs w:val="24"/>
          <w:lang w:val="hu-HU" w:eastAsia="hu-HU"/>
        </w:rPr>
      </w:pPr>
    </w:p>
    <w:p w14:paraId="3CB2841C" w14:textId="08366E68" w:rsidR="00C75599" w:rsidRPr="00675DD0" w:rsidDel="000C4410" w:rsidRDefault="00C75599" w:rsidP="00AD260F">
      <w:pPr>
        <w:autoSpaceDE w:val="0"/>
        <w:autoSpaceDN w:val="0"/>
        <w:adjustRightInd w:val="0"/>
        <w:spacing w:before="240"/>
        <w:ind w:firstLine="204"/>
        <w:jc w:val="both"/>
        <w:rPr>
          <w:del w:id="1269" w:author="Trombitásné Dr. Domján Bernadett" w:date="2025-12-10T15:12:00Z" w16du:dateUtc="2025-12-10T14:12:00Z"/>
          <w:rFonts w:ascii="Garamond" w:hAnsi="Garamond"/>
          <w:sz w:val="24"/>
          <w:szCs w:val="24"/>
          <w:lang w:val="hu-HU" w:eastAsia="hu-HU"/>
        </w:rPr>
      </w:pPr>
    </w:p>
    <w:p w14:paraId="38B95C45" w14:textId="58DE12E6" w:rsidR="00CC6691" w:rsidRPr="00675DD0" w:rsidDel="000C4410" w:rsidRDefault="00CC6691" w:rsidP="00AD260F">
      <w:pPr>
        <w:autoSpaceDE w:val="0"/>
        <w:autoSpaceDN w:val="0"/>
        <w:adjustRightInd w:val="0"/>
        <w:spacing w:before="240"/>
        <w:ind w:left="4536"/>
        <w:jc w:val="center"/>
        <w:rPr>
          <w:del w:id="1270" w:author="Trombitásné Dr. Domján Bernadett" w:date="2025-12-10T15:12:00Z" w16du:dateUtc="2025-12-10T14:12:00Z"/>
          <w:rFonts w:ascii="Garamond" w:hAnsi="Garamond"/>
          <w:sz w:val="24"/>
          <w:szCs w:val="24"/>
          <w:lang w:val="hu-HU" w:eastAsia="hu-HU"/>
        </w:rPr>
      </w:pPr>
      <w:del w:id="1271" w:author="Trombitásné Dr. Domján Bernadett" w:date="2025-12-10T15:12:00Z" w16du:dateUtc="2025-12-10T14:12:00Z">
        <w:r w:rsidRPr="00675DD0" w:rsidDel="000C4410">
          <w:rPr>
            <w:rFonts w:ascii="Garamond" w:hAnsi="Garamond"/>
            <w:sz w:val="24"/>
            <w:szCs w:val="24"/>
            <w:lang w:val="hu-HU" w:eastAsia="hu-HU"/>
          </w:rPr>
          <w:delText>......................................................</w:delText>
        </w:r>
        <w:r w:rsidRPr="00675DD0" w:rsidDel="000C4410">
          <w:rPr>
            <w:rFonts w:ascii="Garamond" w:hAnsi="Garamond"/>
            <w:sz w:val="24"/>
            <w:szCs w:val="24"/>
            <w:lang w:val="hu-HU" w:eastAsia="hu-HU"/>
          </w:rPr>
          <w:br/>
          <w:delText>aláírás</w:delText>
        </w:r>
      </w:del>
    </w:p>
    <w:p w14:paraId="3A159F14" w14:textId="77777777" w:rsidR="00CC6691" w:rsidRPr="00675DD0" w:rsidRDefault="00CC6691" w:rsidP="00AD260F">
      <w:pPr>
        <w:autoSpaceDE w:val="0"/>
        <w:autoSpaceDN w:val="0"/>
        <w:adjustRightInd w:val="0"/>
        <w:spacing w:before="240"/>
        <w:rPr>
          <w:rFonts w:ascii="Garamond" w:hAnsi="Garamond"/>
          <w:color w:val="FF0000"/>
          <w:sz w:val="24"/>
          <w:szCs w:val="24"/>
          <w:lang w:val="hu-HU" w:eastAsia="hu-HU"/>
        </w:rPr>
      </w:pPr>
    </w:p>
    <w:p w14:paraId="6A849E33" w14:textId="77777777" w:rsidR="00CC6691" w:rsidRPr="00675DD0" w:rsidRDefault="00CC6691" w:rsidP="00AD260F">
      <w:pPr>
        <w:autoSpaceDE w:val="0"/>
        <w:autoSpaceDN w:val="0"/>
        <w:adjustRightInd w:val="0"/>
        <w:spacing w:before="240"/>
        <w:rPr>
          <w:rFonts w:ascii="Garamond" w:hAnsi="Garamond"/>
          <w:color w:val="FF0000"/>
          <w:sz w:val="24"/>
          <w:szCs w:val="24"/>
          <w:lang w:val="hu-HU" w:eastAsia="hu-HU"/>
        </w:rPr>
      </w:pPr>
    </w:p>
    <w:p w14:paraId="69E5A0CA" w14:textId="63A911EE" w:rsidR="006B46A0" w:rsidRPr="00675DD0" w:rsidRDefault="006B46A0" w:rsidP="00AD260F">
      <w:pPr>
        <w:rPr>
          <w:rFonts w:ascii="Garamond" w:eastAsia="Garamond" w:hAnsi="Garamond" w:cs="Garamond"/>
          <w:sz w:val="24"/>
          <w:szCs w:val="24"/>
          <w:lang w:val="hu-HU"/>
        </w:rPr>
      </w:pPr>
    </w:p>
    <w:p w14:paraId="6821C454" w14:textId="7275C7CB" w:rsidR="006376E1" w:rsidRPr="00675DD0" w:rsidRDefault="006376E1" w:rsidP="00AD260F">
      <w:pPr>
        <w:rPr>
          <w:rFonts w:ascii="Garamond" w:eastAsia="Garamond" w:hAnsi="Garamond" w:cs="Garamond"/>
          <w:sz w:val="24"/>
          <w:szCs w:val="24"/>
          <w:lang w:val="hu-HU"/>
        </w:rPr>
      </w:pPr>
    </w:p>
    <w:p w14:paraId="2B7EAB90" w14:textId="35886DAF" w:rsidR="006376E1" w:rsidRPr="00675DD0" w:rsidRDefault="006376E1" w:rsidP="00AD260F">
      <w:pPr>
        <w:rPr>
          <w:rFonts w:ascii="Garamond" w:eastAsia="Garamond" w:hAnsi="Garamond" w:cs="Garamond"/>
          <w:sz w:val="24"/>
          <w:szCs w:val="24"/>
          <w:lang w:val="hu-HU"/>
        </w:rPr>
      </w:pPr>
    </w:p>
    <w:p w14:paraId="4DE49928" w14:textId="55D4716A" w:rsidR="006376E1" w:rsidRPr="00675DD0" w:rsidRDefault="006376E1" w:rsidP="00AD260F">
      <w:pPr>
        <w:rPr>
          <w:rFonts w:ascii="Garamond" w:eastAsia="Garamond" w:hAnsi="Garamond" w:cs="Garamond"/>
          <w:sz w:val="24"/>
          <w:szCs w:val="24"/>
          <w:lang w:val="hu-HU"/>
        </w:rPr>
      </w:pPr>
    </w:p>
    <w:p w14:paraId="520FE033" w14:textId="4618E58F" w:rsidR="006376E1" w:rsidRPr="00675DD0" w:rsidRDefault="006376E1" w:rsidP="00AD260F">
      <w:pPr>
        <w:rPr>
          <w:rFonts w:ascii="Garamond" w:eastAsia="Garamond" w:hAnsi="Garamond" w:cs="Garamond"/>
          <w:sz w:val="24"/>
          <w:szCs w:val="24"/>
          <w:lang w:val="hu-HU"/>
        </w:rPr>
      </w:pPr>
    </w:p>
    <w:p w14:paraId="442B8168" w14:textId="5410402E" w:rsidR="006376E1" w:rsidRPr="00675DD0" w:rsidRDefault="006376E1" w:rsidP="00AD260F">
      <w:pPr>
        <w:rPr>
          <w:rFonts w:ascii="Garamond" w:eastAsia="Garamond" w:hAnsi="Garamond" w:cs="Garamond"/>
          <w:sz w:val="24"/>
          <w:szCs w:val="24"/>
          <w:lang w:val="hu-HU"/>
        </w:rPr>
      </w:pPr>
    </w:p>
    <w:p w14:paraId="0E7B16E8" w14:textId="232A6EDE" w:rsidR="006376E1" w:rsidRPr="00675DD0" w:rsidRDefault="006376E1" w:rsidP="00AD260F">
      <w:pPr>
        <w:rPr>
          <w:rFonts w:ascii="Garamond" w:eastAsia="Garamond" w:hAnsi="Garamond" w:cs="Garamond"/>
          <w:sz w:val="24"/>
          <w:szCs w:val="24"/>
          <w:lang w:val="hu-HU"/>
        </w:rPr>
      </w:pPr>
    </w:p>
    <w:p w14:paraId="2DEBF10C" w14:textId="4F8B2E41" w:rsidR="006376E1" w:rsidRPr="00675DD0" w:rsidRDefault="006376E1" w:rsidP="00AD260F">
      <w:pPr>
        <w:rPr>
          <w:rFonts w:ascii="Garamond" w:eastAsia="Garamond" w:hAnsi="Garamond" w:cs="Garamond"/>
          <w:sz w:val="24"/>
          <w:szCs w:val="24"/>
          <w:lang w:val="hu-HU"/>
        </w:rPr>
      </w:pPr>
    </w:p>
    <w:p w14:paraId="297A45BD" w14:textId="52D21A22" w:rsidR="006376E1" w:rsidRPr="00675DD0" w:rsidRDefault="006376E1" w:rsidP="00AD260F">
      <w:pPr>
        <w:rPr>
          <w:rFonts w:ascii="Garamond" w:eastAsia="Garamond" w:hAnsi="Garamond" w:cs="Garamond"/>
          <w:sz w:val="24"/>
          <w:szCs w:val="24"/>
          <w:lang w:val="hu-HU"/>
        </w:rPr>
      </w:pPr>
    </w:p>
    <w:p w14:paraId="61416636" w14:textId="24FB19FC" w:rsidR="006376E1" w:rsidRPr="00675DD0" w:rsidRDefault="006376E1" w:rsidP="00AD260F">
      <w:pPr>
        <w:rPr>
          <w:rFonts w:ascii="Garamond" w:eastAsia="Garamond" w:hAnsi="Garamond" w:cs="Garamond"/>
          <w:sz w:val="24"/>
          <w:szCs w:val="24"/>
          <w:lang w:val="hu-HU"/>
        </w:rPr>
      </w:pPr>
    </w:p>
    <w:p w14:paraId="50208F65" w14:textId="0C29EE09" w:rsidR="006376E1" w:rsidRPr="00675DD0" w:rsidRDefault="006376E1" w:rsidP="00AD260F">
      <w:pPr>
        <w:rPr>
          <w:rFonts w:ascii="Garamond" w:eastAsia="Garamond" w:hAnsi="Garamond" w:cs="Garamond"/>
          <w:sz w:val="24"/>
          <w:szCs w:val="24"/>
          <w:lang w:val="hu-HU"/>
        </w:rPr>
      </w:pPr>
    </w:p>
    <w:p w14:paraId="3F9D88AA" w14:textId="1990C0D8" w:rsidR="006376E1" w:rsidRPr="00675DD0" w:rsidRDefault="006376E1" w:rsidP="00AD260F">
      <w:pPr>
        <w:rPr>
          <w:rFonts w:ascii="Garamond" w:eastAsia="Garamond" w:hAnsi="Garamond" w:cs="Garamond"/>
          <w:sz w:val="24"/>
          <w:szCs w:val="24"/>
          <w:lang w:val="hu-HU"/>
        </w:rPr>
      </w:pPr>
    </w:p>
    <w:p w14:paraId="6142E533" w14:textId="5E5FC159" w:rsidR="006376E1" w:rsidRPr="00675DD0" w:rsidRDefault="006376E1" w:rsidP="00AD260F">
      <w:pPr>
        <w:rPr>
          <w:rFonts w:ascii="Garamond" w:eastAsia="Garamond" w:hAnsi="Garamond" w:cs="Garamond"/>
          <w:sz w:val="24"/>
          <w:szCs w:val="24"/>
          <w:lang w:val="hu-HU"/>
        </w:rPr>
      </w:pPr>
    </w:p>
    <w:p w14:paraId="1A895BC9" w14:textId="2292E971" w:rsidR="006376E1" w:rsidRPr="00675DD0" w:rsidRDefault="006376E1" w:rsidP="00AD260F">
      <w:pPr>
        <w:rPr>
          <w:rFonts w:ascii="Garamond" w:eastAsia="Garamond" w:hAnsi="Garamond" w:cs="Garamond"/>
          <w:sz w:val="24"/>
          <w:szCs w:val="24"/>
          <w:lang w:val="hu-HU"/>
        </w:rPr>
      </w:pPr>
    </w:p>
    <w:p w14:paraId="79124919" w14:textId="4D8B3500" w:rsidR="006376E1" w:rsidRPr="00675DD0" w:rsidRDefault="006376E1" w:rsidP="00AD260F">
      <w:pPr>
        <w:rPr>
          <w:rFonts w:ascii="Garamond" w:eastAsia="Garamond" w:hAnsi="Garamond" w:cs="Garamond"/>
          <w:sz w:val="24"/>
          <w:szCs w:val="24"/>
          <w:lang w:val="hu-HU"/>
        </w:rPr>
      </w:pPr>
    </w:p>
    <w:p w14:paraId="707D10A5" w14:textId="08F48D5F" w:rsidR="006376E1" w:rsidRPr="00675DD0" w:rsidRDefault="006376E1" w:rsidP="00AD260F">
      <w:pPr>
        <w:rPr>
          <w:rFonts w:ascii="Garamond" w:eastAsia="Garamond" w:hAnsi="Garamond" w:cs="Garamond"/>
          <w:sz w:val="24"/>
          <w:szCs w:val="24"/>
          <w:lang w:val="hu-HU"/>
        </w:rPr>
      </w:pPr>
    </w:p>
    <w:p w14:paraId="28E019B4" w14:textId="3846DDF7" w:rsidR="006376E1" w:rsidRPr="00675DD0" w:rsidRDefault="006376E1" w:rsidP="00AD260F">
      <w:pPr>
        <w:rPr>
          <w:rFonts w:ascii="Garamond" w:eastAsia="Garamond" w:hAnsi="Garamond" w:cs="Garamond"/>
          <w:sz w:val="24"/>
          <w:szCs w:val="24"/>
          <w:lang w:val="hu-HU"/>
        </w:rPr>
      </w:pPr>
    </w:p>
    <w:p w14:paraId="11BE22D4" w14:textId="464AC72D" w:rsidR="006376E1" w:rsidRPr="00675DD0" w:rsidRDefault="006376E1" w:rsidP="00AD260F">
      <w:pPr>
        <w:rPr>
          <w:rFonts w:ascii="Garamond" w:eastAsia="Garamond" w:hAnsi="Garamond" w:cs="Garamond"/>
          <w:sz w:val="24"/>
          <w:szCs w:val="24"/>
          <w:lang w:val="hu-HU"/>
        </w:rPr>
      </w:pPr>
    </w:p>
    <w:p w14:paraId="3DC7F0F9" w14:textId="3A746250" w:rsidR="006376E1" w:rsidRPr="00675DD0" w:rsidRDefault="006376E1" w:rsidP="00AD260F">
      <w:pPr>
        <w:rPr>
          <w:rFonts w:ascii="Garamond" w:eastAsia="Garamond" w:hAnsi="Garamond" w:cs="Garamond"/>
          <w:sz w:val="24"/>
          <w:szCs w:val="24"/>
          <w:lang w:val="hu-HU"/>
        </w:rPr>
      </w:pPr>
    </w:p>
    <w:p w14:paraId="1DEC7972" w14:textId="13FBD0DA" w:rsidR="006376E1" w:rsidRPr="00675DD0" w:rsidRDefault="006376E1" w:rsidP="00AD260F">
      <w:pPr>
        <w:rPr>
          <w:rFonts w:ascii="Garamond" w:eastAsia="Garamond" w:hAnsi="Garamond" w:cs="Garamond"/>
          <w:sz w:val="24"/>
          <w:szCs w:val="24"/>
          <w:lang w:val="hu-HU"/>
        </w:rPr>
      </w:pPr>
    </w:p>
    <w:p w14:paraId="3E87E4C8" w14:textId="7E609F39" w:rsidR="006376E1" w:rsidRPr="00675DD0" w:rsidRDefault="006376E1" w:rsidP="00AD260F">
      <w:pPr>
        <w:rPr>
          <w:rFonts w:ascii="Garamond" w:eastAsia="Garamond" w:hAnsi="Garamond" w:cs="Garamond"/>
          <w:sz w:val="24"/>
          <w:szCs w:val="24"/>
          <w:lang w:val="hu-HU"/>
        </w:rPr>
      </w:pPr>
    </w:p>
    <w:p w14:paraId="5BC9545A" w14:textId="55B5EA45" w:rsidR="006376E1" w:rsidRPr="00675DD0" w:rsidRDefault="006376E1" w:rsidP="00AD260F">
      <w:pPr>
        <w:rPr>
          <w:rFonts w:ascii="Garamond" w:eastAsia="Garamond" w:hAnsi="Garamond" w:cs="Garamond"/>
          <w:sz w:val="24"/>
          <w:szCs w:val="24"/>
          <w:lang w:val="hu-HU"/>
        </w:rPr>
      </w:pPr>
    </w:p>
    <w:p w14:paraId="3EE93049" w14:textId="12EE247C" w:rsidR="006376E1" w:rsidRPr="00675DD0" w:rsidRDefault="006376E1" w:rsidP="00AD260F">
      <w:pPr>
        <w:rPr>
          <w:rFonts w:ascii="Garamond" w:eastAsia="Garamond" w:hAnsi="Garamond" w:cs="Garamond"/>
          <w:sz w:val="24"/>
          <w:szCs w:val="24"/>
          <w:lang w:val="hu-HU"/>
        </w:rPr>
      </w:pPr>
    </w:p>
    <w:p w14:paraId="54FA52DB" w14:textId="22498309" w:rsidR="006376E1" w:rsidRPr="00675DD0" w:rsidRDefault="006376E1" w:rsidP="00AD260F">
      <w:pPr>
        <w:rPr>
          <w:rFonts w:ascii="Garamond" w:eastAsia="Garamond" w:hAnsi="Garamond" w:cs="Garamond"/>
          <w:sz w:val="24"/>
          <w:szCs w:val="24"/>
          <w:lang w:val="hu-HU"/>
        </w:rPr>
      </w:pPr>
    </w:p>
    <w:p w14:paraId="7934C430" w14:textId="7857500F" w:rsidR="006376E1" w:rsidRPr="00675DD0" w:rsidRDefault="006376E1" w:rsidP="00AD260F">
      <w:pPr>
        <w:rPr>
          <w:rFonts w:ascii="Garamond" w:eastAsia="Garamond" w:hAnsi="Garamond" w:cs="Garamond"/>
          <w:sz w:val="24"/>
          <w:szCs w:val="24"/>
          <w:lang w:val="hu-HU"/>
        </w:rPr>
      </w:pPr>
    </w:p>
    <w:p w14:paraId="48A73B92" w14:textId="52A52E13" w:rsidR="006376E1" w:rsidRPr="00675DD0" w:rsidRDefault="006376E1" w:rsidP="00AD260F">
      <w:pPr>
        <w:rPr>
          <w:rFonts w:ascii="Garamond" w:eastAsia="Garamond" w:hAnsi="Garamond" w:cs="Garamond"/>
          <w:sz w:val="24"/>
          <w:szCs w:val="24"/>
          <w:lang w:val="hu-HU"/>
        </w:rPr>
      </w:pPr>
    </w:p>
    <w:p w14:paraId="25E5672B" w14:textId="0C8E875F" w:rsidR="006376E1" w:rsidRDefault="006376E1" w:rsidP="00AD260F">
      <w:pPr>
        <w:rPr>
          <w:rFonts w:ascii="Garamond" w:eastAsia="Garamond" w:hAnsi="Garamond" w:cs="Garamond"/>
          <w:sz w:val="24"/>
          <w:szCs w:val="24"/>
          <w:lang w:val="hu-HU"/>
        </w:rPr>
      </w:pPr>
    </w:p>
    <w:p w14:paraId="52EBFBF6" w14:textId="422DEBE7" w:rsidR="00AD260F" w:rsidRDefault="00AD260F" w:rsidP="00AD260F">
      <w:pPr>
        <w:rPr>
          <w:rFonts w:ascii="Garamond" w:eastAsia="Garamond" w:hAnsi="Garamond" w:cs="Garamond"/>
          <w:sz w:val="24"/>
          <w:szCs w:val="24"/>
          <w:lang w:val="hu-HU"/>
        </w:rPr>
      </w:pPr>
    </w:p>
    <w:p w14:paraId="76BFC718" w14:textId="3645DD2E" w:rsidR="00AD260F" w:rsidRDefault="00AD260F" w:rsidP="00AD260F">
      <w:pPr>
        <w:rPr>
          <w:rFonts w:ascii="Garamond" w:eastAsia="Garamond" w:hAnsi="Garamond" w:cs="Garamond"/>
          <w:sz w:val="24"/>
          <w:szCs w:val="24"/>
          <w:lang w:val="hu-HU"/>
        </w:rPr>
      </w:pPr>
    </w:p>
    <w:p w14:paraId="3142F21F" w14:textId="704F62E1" w:rsidR="00AD260F" w:rsidRDefault="00AD260F" w:rsidP="00AD260F">
      <w:pPr>
        <w:rPr>
          <w:rFonts w:ascii="Garamond" w:eastAsia="Garamond" w:hAnsi="Garamond" w:cs="Garamond"/>
          <w:sz w:val="24"/>
          <w:szCs w:val="24"/>
          <w:lang w:val="hu-HU"/>
        </w:rPr>
      </w:pPr>
    </w:p>
    <w:p w14:paraId="309146DA" w14:textId="77777777" w:rsidR="00AD260F" w:rsidRPr="00675DD0" w:rsidRDefault="00AD260F" w:rsidP="00AD260F">
      <w:pPr>
        <w:rPr>
          <w:rFonts w:ascii="Garamond" w:eastAsia="Garamond" w:hAnsi="Garamond" w:cs="Garamond"/>
          <w:sz w:val="24"/>
          <w:szCs w:val="24"/>
          <w:lang w:val="hu-HU"/>
        </w:rPr>
      </w:pPr>
    </w:p>
    <w:p w14:paraId="27783795" w14:textId="77777777" w:rsidR="006B46A0" w:rsidRPr="00675DD0" w:rsidRDefault="00162C6A" w:rsidP="00AD260F">
      <w:pPr>
        <w:spacing w:before="86" w:line="269" w:lineRule="exact"/>
        <w:ind w:right="152"/>
        <w:jc w:val="right"/>
        <w:rPr>
          <w:rFonts w:ascii="Garamond" w:eastAsia="Garamond" w:hAnsi="Garamond" w:cs="Garamond"/>
          <w:sz w:val="24"/>
          <w:szCs w:val="24"/>
          <w:lang w:val="hu-HU"/>
        </w:rPr>
      </w:pPr>
      <w:r w:rsidRPr="00675DD0">
        <w:rPr>
          <w:rFonts w:ascii="Garamond" w:hAnsi="Garamond"/>
          <w:i/>
          <w:sz w:val="24"/>
          <w:szCs w:val="24"/>
          <w:u w:val="single" w:color="000000"/>
          <w:lang w:val="hu-HU"/>
        </w:rPr>
        <w:lastRenderedPageBreak/>
        <w:t>2.</w:t>
      </w:r>
      <w:r w:rsidRPr="00675DD0">
        <w:rPr>
          <w:rFonts w:ascii="Garamond" w:hAnsi="Garamond"/>
          <w:i/>
          <w:spacing w:val="-1"/>
          <w:sz w:val="24"/>
          <w:szCs w:val="24"/>
          <w:u w:val="single" w:color="000000"/>
          <w:lang w:val="hu-HU"/>
        </w:rPr>
        <w:t xml:space="preserve"> </w:t>
      </w:r>
      <w:proofErr w:type="spellStart"/>
      <w:r w:rsidRPr="00675DD0">
        <w:rPr>
          <w:rFonts w:ascii="Garamond" w:hAnsi="Garamond"/>
          <w:i/>
          <w:sz w:val="24"/>
          <w:szCs w:val="24"/>
          <w:u w:val="single" w:color="000000"/>
          <w:lang w:val="hu-HU"/>
        </w:rPr>
        <w:t>szá</w:t>
      </w:r>
      <w:proofErr w:type="spellEnd"/>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mú</w:t>
      </w:r>
      <w:proofErr w:type="spellEnd"/>
      <w:r w:rsidRPr="00675DD0">
        <w:rPr>
          <w:rFonts w:ascii="Garamond" w:hAnsi="Garamond"/>
          <w:i/>
          <w:spacing w:val="-1"/>
          <w:sz w:val="24"/>
          <w:szCs w:val="24"/>
          <w:u w:val="single" w:color="000000"/>
          <w:lang w:val="hu-HU"/>
        </w:rPr>
        <w:t xml:space="preserve"> </w:t>
      </w:r>
      <w:r w:rsidRPr="00675DD0">
        <w:rPr>
          <w:rFonts w:ascii="Garamond" w:hAnsi="Garamond"/>
          <w:i/>
          <w:sz w:val="24"/>
          <w:szCs w:val="24"/>
          <w:u w:val="single" w:color="000000"/>
          <w:lang w:val="hu-HU"/>
        </w:rPr>
        <w:t>m</w:t>
      </w:r>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elléklet</w:t>
      </w:r>
      <w:proofErr w:type="spellEnd"/>
    </w:p>
    <w:p w14:paraId="49F9065A" w14:textId="77777777" w:rsidR="006B46A0" w:rsidRPr="00675DD0" w:rsidRDefault="00162C6A" w:rsidP="00AD260F">
      <w:pPr>
        <w:spacing w:line="269" w:lineRule="exact"/>
        <w:ind w:left="2338" w:firstLine="1371"/>
        <w:rPr>
          <w:rFonts w:ascii="Garamond" w:eastAsia="Times New Roman" w:hAnsi="Garamond" w:cs="Times New Roman"/>
          <w:sz w:val="24"/>
          <w:szCs w:val="24"/>
          <w:lang w:val="hu-HU"/>
        </w:rPr>
      </w:pPr>
      <w:r w:rsidRPr="00675DD0">
        <w:rPr>
          <w:rFonts w:ascii="Garamond" w:hAnsi="Garamond"/>
          <w:spacing w:val="-60"/>
          <w:sz w:val="24"/>
          <w:szCs w:val="24"/>
          <w:u w:val="single" w:color="000000"/>
          <w:lang w:val="hu-HU"/>
        </w:rPr>
        <w:t xml:space="preserve"> </w:t>
      </w:r>
      <w:r w:rsidRPr="00675DD0">
        <w:rPr>
          <w:rFonts w:ascii="Garamond" w:hAnsi="Garamond"/>
          <w:i/>
          <w:spacing w:val="-1"/>
          <w:sz w:val="24"/>
          <w:szCs w:val="24"/>
          <w:u w:val="single" w:color="000000"/>
          <w:lang w:val="hu-HU"/>
        </w:rPr>
        <w:t>Ma</w:t>
      </w:r>
      <w:r w:rsidRPr="00675DD0">
        <w:rPr>
          <w:rFonts w:ascii="Garamond" w:hAnsi="Garamond"/>
          <w:i/>
          <w:sz w:val="24"/>
          <w:szCs w:val="24"/>
          <w:u w:val="single" w:color="000000"/>
          <w:lang w:val="hu-HU"/>
        </w:rPr>
        <w:t xml:space="preserve">rcali </w:t>
      </w:r>
      <w:r w:rsidRPr="00675DD0">
        <w:rPr>
          <w:rFonts w:ascii="Garamond" w:hAnsi="Garamond"/>
          <w:i/>
          <w:spacing w:val="-1"/>
          <w:sz w:val="24"/>
          <w:szCs w:val="24"/>
          <w:u w:val="single" w:color="000000"/>
          <w:lang w:val="hu-HU"/>
        </w:rPr>
        <w:t>Kistérségi</w:t>
      </w:r>
      <w:r w:rsidRPr="00675DD0">
        <w:rPr>
          <w:rFonts w:ascii="Garamond" w:hAnsi="Garamond"/>
          <w:i/>
          <w:sz w:val="24"/>
          <w:szCs w:val="24"/>
          <w:u w:val="single" w:color="000000"/>
          <w:lang w:val="hu-HU"/>
        </w:rPr>
        <w:t xml:space="preserve"> T</w:t>
      </w:r>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öb</w:t>
      </w:r>
      <w:r w:rsidRPr="00675DD0">
        <w:rPr>
          <w:rFonts w:ascii="Garamond" w:hAnsi="Garamond"/>
          <w:i/>
          <w:sz w:val="24"/>
          <w:szCs w:val="24"/>
          <w:u w:val="single" w:color="000000"/>
          <w:lang w:val="hu-HU"/>
        </w:rPr>
        <w:t>bcélú</w:t>
      </w:r>
      <w:proofErr w:type="spellEnd"/>
      <w:r w:rsidRPr="00675DD0">
        <w:rPr>
          <w:rFonts w:ascii="Garamond" w:hAnsi="Garamond"/>
          <w:i/>
          <w:sz w:val="24"/>
          <w:szCs w:val="24"/>
          <w:u w:val="single" w:color="000000"/>
          <w:lang w:val="hu-HU"/>
        </w:rPr>
        <w:t xml:space="preserve"> </w:t>
      </w:r>
      <w:proofErr w:type="spellStart"/>
      <w:r w:rsidRPr="00675DD0">
        <w:rPr>
          <w:rFonts w:ascii="Garamond" w:hAnsi="Garamond"/>
          <w:i/>
          <w:sz w:val="24"/>
          <w:szCs w:val="24"/>
          <w:u w:val="single" w:color="000000"/>
          <w:lang w:val="hu-HU"/>
        </w:rPr>
        <w:t>Társulá</w:t>
      </w:r>
      <w:proofErr w:type="spellEnd"/>
      <w:r w:rsidRPr="00675DD0">
        <w:rPr>
          <w:rFonts w:ascii="Garamond" w:hAnsi="Garamond"/>
          <w:i/>
          <w:spacing w:val="-59"/>
          <w:sz w:val="24"/>
          <w:szCs w:val="24"/>
          <w:u w:val="single" w:color="000000"/>
          <w:lang w:val="hu-HU"/>
        </w:rPr>
        <w:t xml:space="preserve"> </w:t>
      </w:r>
      <w:r w:rsidRPr="00675DD0">
        <w:rPr>
          <w:rFonts w:ascii="Garamond" w:hAnsi="Garamond"/>
          <w:i/>
          <w:sz w:val="24"/>
          <w:szCs w:val="24"/>
          <w:u w:val="single" w:color="000000"/>
          <w:lang w:val="hu-HU"/>
        </w:rPr>
        <w:t>s</w:t>
      </w:r>
      <w:r w:rsidRPr="00675DD0">
        <w:rPr>
          <w:rFonts w:ascii="Garamond" w:hAnsi="Garamond"/>
          <w:i/>
          <w:spacing w:val="1"/>
          <w:sz w:val="24"/>
          <w:szCs w:val="24"/>
          <w:u w:val="single" w:color="000000"/>
          <w:lang w:val="hu-HU"/>
        </w:rPr>
        <w:t xml:space="preserve"> </w:t>
      </w:r>
      <w:proofErr w:type="spellStart"/>
      <w:r w:rsidRPr="00675DD0">
        <w:rPr>
          <w:rFonts w:ascii="Garamond" w:hAnsi="Garamond"/>
          <w:i/>
          <w:spacing w:val="-1"/>
          <w:sz w:val="24"/>
          <w:szCs w:val="24"/>
          <w:u w:val="single" w:color="000000"/>
          <w:lang w:val="hu-HU"/>
        </w:rPr>
        <w:t>Közb</w:t>
      </w:r>
      <w:proofErr w:type="spellEnd"/>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eszerzési</w:t>
      </w:r>
      <w:proofErr w:type="spellEnd"/>
      <w:r w:rsidRPr="00675DD0">
        <w:rPr>
          <w:rFonts w:ascii="Garamond" w:hAnsi="Garamond"/>
          <w:i/>
          <w:sz w:val="24"/>
          <w:szCs w:val="24"/>
          <w:u w:val="single" w:color="000000"/>
          <w:lang w:val="hu-HU"/>
        </w:rPr>
        <w:t xml:space="preserve"> </w:t>
      </w:r>
      <w:proofErr w:type="spellStart"/>
      <w:r w:rsidRPr="00675DD0">
        <w:rPr>
          <w:rFonts w:ascii="Garamond" w:hAnsi="Garamond"/>
          <w:i/>
          <w:sz w:val="24"/>
          <w:szCs w:val="24"/>
          <w:u w:val="single" w:color="000000"/>
          <w:lang w:val="hu-HU"/>
        </w:rPr>
        <w:t>Sza</w:t>
      </w:r>
      <w:proofErr w:type="spellEnd"/>
      <w:r w:rsidRPr="00675DD0">
        <w:rPr>
          <w:rFonts w:ascii="Garamond" w:hAnsi="Garamond"/>
          <w:i/>
          <w:spacing w:val="-59"/>
          <w:sz w:val="24"/>
          <w:szCs w:val="24"/>
          <w:u w:val="single" w:color="000000"/>
          <w:lang w:val="hu-HU"/>
        </w:rPr>
        <w:t xml:space="preserve"> </w:t>
      </w:r>
      <w:proofErr w:type="spellStart"/>
      <w:r w:rsidRPr="00675DD0">
        <w:rPr>
          <w:rFonts w:ascii="Garamond" w:hAnsi="Garamond"/>
          <w:i/>
          <w:spacing w:val="-1"/>
          <w:sz w:val="24"/>
          <w:szCs w:val="24"/>
          <w:u w:val="single" w:color="000000"/>
          <w:lang w:val="hu-HU"/>
        </w:rPr>
        <w:t>bályza</w:t>
      </w:r>
      <w:proofErr w:type="spellEnd"/>
      <w:r w:rsidRPr="00675DD0">
        <w:rPr>
          <w:rFonts w:ascii="Garamond" w:hAnsi="Garamond"/>
          <w:i/>
          <w:spacing w:val="-59"/>
          <w:sz w:val="24"/>
          <w:szCs w:val="24"/>
          <w:u w:val="single" w:color="000000"/>
          <w:lang w:val="hu-HU"/>
        </w:rPr>
        <w:t xml:space="preserve"> </w:t>
      </w:r>
      <w:r w:rsidRPr="00675DD0">
        <w:rPr>
          <w:rFonts w:ascii="Garamond" w:hAnsi="Garamond"/>
          <w:i/>
          <w:sz w:val="24"/>
          <w:szCs w:val="24"/>
          <w:u w:val="single" w:color="000000"/>
          <w:lang w:val="hu-HU"/>
        </w:rPr>
        <w:t>tához</w:t>
      </w:r>
      <w:r w:rsidRPr="00675DD0">
        <w:rPr>
          <w:rFonts w:ascii="Garamond" w:hAnsi="Garamond"/>
          <w:spacing w:val="-6"/>
          <w:sz w:val="24"/>
          <w:szCs w:val="24"/>
          <w:u w:val="single" w:color="000000"/>
          <w:lang w:val="hu-HU"/>
        </w:rPr>
        <w:t xml:space="preserve"> </w:t>
      </w:r>
    </w:p>
    <w:p w14:paraId="71757F83" w14:textId="77777777" w:rsidR="006B46A0" w:rsidRPr="00675DD0" w:rsidRDefault="006B46A0" w:rsidP="00AD260F">
      <w:pPr>
        <w:spacing w:before="2"/>
        <w:rPr>
          <w:rFonts w:ascii="Garamond" w:eastAsia="Times New Roman" w:hAnsi="Garamond" w:cs="Times New Roman"/>
          <w:sz w:val="24"/>
          <w:szCs w:val="24"/>
          <w:lang w:val="hu-HU"/>
        </w:rPr>
      </w:pPr>
    </w:p>
    <w:p w14:paraId="43A9B61B" w14:textId="77777777" w:rsidR="006B46A0" w:rsidRPr="00675DD0" w:rsidRDefault="00162C6A" w:rsidP="00AD260F">
      <w:pPr>
        <w:pStyle w:val="Cmsor1"/>
        <w:ind w:left="2338"/>
        <w:rPr>
          <w:b w:val="0"/>
          <w:bCs w:val="0"/>
          <w:i w:val="0"/>
          <w:sz w:val="24"/>
          <w:szCs w:val="24"/>
          <w:lang w:val="hu-HU"/>
        </w:rPr>
      </w:pPr>
      <w:bookmarkStart w:id="1272" w:name="_bookmark14"/>
      <w:bookmarkEnd w:id="1272"/>
      <w:r w:rsidRPr="00675DD0">
        <w:rPr>
          <w:spacing w:val="-1"/>
          <w:w w:val="95"/>
          <w:sz w:val="24"/>
          <w:szCs w:val="24"/>
          <w:lang w:val="hu-HU"/>
        </w:rPr>
        <w:t>Közbeszerzési</w:t>
      </w:r>
      <w:r w:rsidRPr="00675DD0">
        <w:rPr>
          <w:spacing w:val="12"/>
          <w:w w:val="95"/>
          <w:sz w:val="24"/>
          <w:szCs w:val="24"/>
          <w:lang w:val="hu-HU"/>
        </w:rPr>
        <w:t xml:space="preserve"> </w:t>
      </w:r>
      <w:r w:rsidRPr="00675DD0">
        <w:rPr>
          <w:spacing w:val="-1"/>
          <w:w w:val="95"/>
          <w:sz w:val="24"/>
          <w:szCs w:val="24"/>
          <w:lang w:val="hu-HU"/>
        </w:rPr>
        <w:t>eljárás</w:t>
      </w:r>
      <w:r w:rsidRPr="00675DD0">
        <w:rPr>
          <w:spacing w:val="15"/>
          <w:w w:val="95"/>
          <w:sz w:val="24"/>
          <w:szCs w:val="24"/>
          <w:lang w:val="hu-HU"/>
        </w:rPr>
        <w:t xml:space="preserve"> </w:t>
      </w:r>
      <w:r w:rsidRPr="00675DD0">
        <w:rPr>
          <w:spacing w:val="-1"/>
          <w:w w:val="95"/>
          <w:sz w:val="24"/>
          <w:szCs w:val="24"/>
          <w:lang w:val="hu-HU"/>
        </w:rPr>
        <w:t>felelősségi</w:t>
      </w:r>
      <w:r w:rsidRPr="00675DD0">
        <w:rPr>
          <w:spacing w:val="16"/>
          <w:w w:val="95"/>
          <w:sz w:val="24"/>
          <w:szCs w:val="24"/>
          <w:lang w:val="hu-HU"/>
        </w:rPr>
        <w:t xml:space="preserve"> </w:t>
      </w:r>
      <w:r w:rsidRPr="00675DD0">
        <w:rPr>
          <w:spacing w:val="-1"/>
          <w:w w:val="95"/>
          <w:sz w:val="24"/>
          <w:szCs w:val="24"/>
          <w:lang w:val="hu-HU"/>
        </w:rPr>
        <w:t>rendje</w:t>
      </w:r>
    </w:p>
    <w:p w14:paraId="60BC0AD7" w14:textId="022260DD" w:rsidR="006B46A0" w:rsidRPr="00675DD0" w:rsidRDefault="00162C6A" w:rsidP="00AD260F">
      <w:pPr>
        <w:pStyle w:val="Szvegtrzs"/>
        <w:spacing w:before="117"/>
        <w:ind w:left="118" w:right="155" w:firstLine="0"/>
        <w:jc w:val="both"/>
        <w:rPr>
          <w:lang w:val="hu-HU"/>
        </w:rPr>
      </w:pPr>
      <w:r w:rsidRPr="00675DD0">
        <w:rPr>
          <w:rFonts w:cs="Garamond"/>
          <w:lang w:val="hu-HU"/>
        </w:rPr>
        <w:t>A</w:t>
      </w:r>
      <w:r w:rsidRPr="00675DD0">
        <w:rPr>
          <w:rFonts w:cs="Garamond"/>
          <w:spacing w:val="33"/>
          <w:lang w:val="hu-HU"/>
        </w:rPr>
        <w:t xml:space="preserve"> </w:t>
      </w:r>
      <w:r w:rsidRPr="00675DD0">
        <w:rPr>
          <w:spacing w:val="-1"/>
          <w:lang w:val="hu-HU"/>
        </w:rPr>
        <w:t>közbeszerzési</w:t>
      </w:r>
      <w:r w:rsidRPr="00675DD0">
        <w:rPr>
          <w:spacing w:val="32"/>
          <w:lang w:val="hu-HU"/>
        </w:rPr>
        <w:t xml:space="preserve"> </w:t>
      </w:r>
      <w:r w:rsidRPr="00675DD0">
        <w:rPr>
          <w:spacing w:val="-1"/>
          <w:lang w:val="hu-HU"/>
        </w:rPr>
        <w:t>eljárásokban</w:t>
      </w:r>
      <w:r w:rsidRPr="00675DD0">
        <w:rPr>
          <w:spacing w:val="33"/>
          <w:lang w:val="hu-HU"/>
        </w:rPr>
        <w:t xml:space="preserve"> </w:t>
      </w:r>
      <w:r w:rsidRPr="00675DD0">
        <w:rPr>
          <w:lang w:val="hu-HU"/>
        </w:rPr>
        <w:t>alkalmazandó</w:t>
      </w:r>
      <w:r w:rsidRPr="00675DD0">
        <w:rPr>
          <w:spacing w:val="32"/>
          <w:lang w:val="hu-HU"/>
        </w:rPr>
        <w:t xml:space="preserve"> </w:t>
      </w:r>
      <w:r w:rsidRPr="00675DD0">
        <w:rPr>
          <w:spacing w:val="-1"/>
          <w:lang w:val="hu-HU"/>
        </w:rPr>
        <w:t>alábbi,</w:t>
      </w:r>
      <w:r w:rsidRPr="00675DD0">
        <w:rPr>
          <w:spacing w:val="33"/>
          <w:lang w:val="hu-HU"/>
        </w:rPr>
        <w:t xml:space="preserve"> </w:t>
      </w:r>
      <w:r w:rsidRPr="00675DD0">
        <w:rPr>
          <w:rFonts w:cs="Garamond"/>
          <w:lang w:val="hu-HU"/>
        </w:rPr>
        <w:t>Kbt.</w:t>
      </w:r>
      <w:r w:rsidRPr="00675DD0">
        <w:rPr>
          <w:rFonts w:cs="Garamond"/>
          <w:spacing w:val="32"/>
          <w:lang w:val="hu-HU"/>
        </w:rPr>
        <w:t xml:space="preserve"> </w:t>
      </w:r>
      <w:r w:rsidRPr="00675DD0">
        <w:rPr>
          <w:rFonts w:cs="Garamond"/>
          <w:lang w:val="hu-HU"/>
        </w:rPr>
        <w:t>2</w:t>
      </w:r>
      <w:r w:rsidR="00342E2D" w:rsidRPr="00675DD0">
        <w:rPr>
          <w:rFonts w:cs="Garamond"/>
          <w:lang w:val="hu-HU"/>
        </w:rPr>
        <w:t>7</w:t>
      </w:r>
      <w:r w:rsidRPr="00675DD0">
        <w:rPr>
          <w:lang w:val="hu-HU"/>
        </w:rPr>
        <w:t>.</w:t>
      </w:r>
      <w:r w:rsidRPr="00675DD0">
        <w:rPr>
          <w:spacing w:val="32"/>
          <w:lang w:val="hu-HU"/>
        </w:rPr>
        <w:t xml:space="preserve"> </w:t>
      </w:r>
      <w:r w:rsidRPr="00675DD0">
        <w:rPr>
          <w:lang w:val="hu-HU"/>
        </w:rPr>
        <w:t>§</w:t>
      </w:r>
      <w:r w:rsidRPr="00675DD0">
        <w:rPr>
          <w:spacing w:val="34"/>
          <w:lang w:val="hu-HU"/>
        </w:rPr>
        <w:t xml:space="preserve"> </w:t>
      </w:r>
      <w:r w:rsidRPr="00675DD0">
        <w:rPr>
          <w:lang w:val="hu-HU"/>
        </w:rPr>
        <w:t>(</w:t>
      </w:r>
      <w:r w:rsidRPr="00675DD0">
        <w:rPr>
          <w:rFonts w:cs="Garamond"/>
          <w:lang w:val="hu-HU"/>
        </w:rPr>
        <w:t>1</w:t>
      </w:r>
      <w:r w:rsidRPr="00675DD0">
        <w:rPr>
          <w:lang w:val="hu-HU"/>
        </w:rPr>
        <w:t>)</w:t>
      </w:r>
      <w:r w:rsidRPr="00675DD0">
        <w:rPr>
          <w:spacing w:val="31"/>
          <w:lang w:val="hu-HU"/>
        </w:rPr>
        <w:t xml:space="preserve"> </w:t>
      </w:r>
      <w:proofErr w:type="spellStart"/>
      <w:r w:rsidRPr="00675DD0">
        <w:rPr>
          <w:lang w:val="hu-HU"/>
        </w:rPr>
        <w:t>bek</w:t>
      </w:r>
      <w:proofErr w:type="spellEnd"/>
      <w:r w:rsidRPr="00675DD0">
        <w:rPr>
          <w:lang w:val="hu-HU"/>
        </w:rPr>
        <w:t>.</w:t>
      </w:r>
      <w:r w:rsidRPr="00675DD0">
        <w:rPr>
          <w:spacing w:val="33"/>
          <w:lang w:val="hu-HU"/>
        </w:rPr>
        <w:t xml:space="preserve"> </w:t>
      </w:r>
      <w:r w:rsidRPr="00675DD0">
        <w:rPr>
          <w:lang w:val="hu-HU"/>
        </w:rPr>
        <w:t>szerinti</w:t>
      </w:r>
      <w:r w:rsidRPr="00675DD0">
        <w:rPr>
          <w:spacing w:val="32"/>
          <w:lang w:val="hu-HU"/>
        </w:rPr>
        <w:t xml:space="preserve"> </w:t>
      </w:r>
      <w:r w:rsidRPr="00675DD0">
        <w:rPr>
          <w:spacing w:val="-1"/>
          <w:lang w:val="hu-HU"/>
        </w:rPr>
        <w:t>felelősségi</w:t>
      </w:r>
      <w:r w:rsidRPr="00675DD0">
        <w:rPr>
          <w:spacing w:val="32"/>
          <w:lang w:val="hu-HU"/>
        </w:rPr>
        <w:t xml:space="preserve"> </w:t>
      </w:r>
      <w:r w:rsidRPr="00675DD0">
        <w:rPr>
          <w:lang w:val="hu-HU"/>
        </w:rPr>
        <w:t>rend</w:t>
      </w:r>
      <w:r w:rsidRPr="00675DD0">
        <w:rPr>
          <w:spacing w:val="65"/>
          <w:lang w:val="hu-HU"/>
        </w:rPr>
        <w:t xml:space="preserve"> </w:t>
      </w:r>
      <w:r w:rsidRPr="00675DD0">
        <w:rPr>
          <w:spacing w:val="-1"/>
          <w:lang w:val="hu-HU"/>
        </w:rPr>
        <w:t>pontosítja</w:t>
      </w:r>
      <w:r w:rsidRPr="00675DD0">
        <w:rPr>
          <w:spacing w:val="47"/>
          <w:lang w:val="hu-HU"/>
        </w:rPr>
        <w:t xml:space="preserve"> </w:t>
      </w:r>
      <w:r w:rsidRPr="00675DD0">
        <w:rPr>
          <w:lang w:val="hu-HU"/>
        </w:rPr>
        <w:t>és</w:t>
      </w:r>
      <w:r w:rsidRPr="00675DD0">
        <w:rPr>
          <w:spacing w:val="47"/>
          <w:lang w:val="hu-HU"/>
        </w:rPr>
        <w:t xml:space="preserve"> </w:t>
      </w:r>
      <w:r w:rsidRPr="00675DD0">
        <w:rPr>
          <w:lang w:val="hu-HU"/>
        </w:rPr>
        <w:t>elhatárolja</w:t>
      </w:r>
      <w:r w:rsidRPr="00675DD0">
        <w:rPr>
          <w:spacing w:val="51"/>
          <w:lang w:val="hu-HU"/>
        </w:rPr>
        <w:t xml:space="preserve"> </w:t>
      </w:r>
      <w:r w:rsidRPr="00675DD0">
        <w:rPr>
          <w:lang w:val="hu-HU"/>
        </w:rPr>
        <w:t>a</w:t>
      </w:r>
      <w:r w:rsidRPr="00675DD0">
        <w:rPr>
          <w:spacing w:val="48"/>
          <w:lang w:val="hu-HU"/>
        </w:rPr>
        <w:t xml:space="preserve"> </w:t>
      </w:r>
      <w:r w:rsidRPr="00675DD0">
        <w:rPr>
          <w:lang w:val="hu-HU"/>
        </w:rPr>
        <w:t>jelen</w:t>
      </w:r>
      <w:r w:rsidRPr="00675DD0">
        <w:rPr>
          <w:spacing w:val="47"/>
          <w:lang w:val="hu-HU"/>
        </w:rPr>
        <w:t xml:space="preserve"> </w:t>
      </w:r>
      <w:r w:rsidRPr="00675DD0">
        <w:rPr>
          <w:spacing w:val="-1"/>
          <w:lang w:val="hu-HU"/>
        </w:rPr>
        <w:t>szabályzat</w:t>
      </w:r>
      <w:r w:rsidRPr="00675DD0">
        <w:rPr>
          <w:spacing w:val="47"/>
          <w:lang w:val="hu-HU"/>
        </w:rPr>
        <w:t xml:space="preserve"> </w:t>
      </w:r>
      <w:r w:rsidRPr="00675DD0">
        <w:rPr>
          <w:spacing w:val="-1"/>
          <w:lang w:val="hu-HU"/>
        </w:rPr>
        <w:t>főszövegében</w:t>
      </w:r>
      <w:r w:rsidRPr="00675DD0">
        <w:rPr>
          <w:spacing w:val="47"/>
          <w:lang w:val="hu-HU"/>
        </w:rPr>
        <w:t xml:space="preserve"> </w:t>
      </w:r>
      <w:r w:rsidRPr="00675DD0">
        <w:rPr>
          <w:spacing w:val="-1"/>
          <w:lang w:val="hu-HU"/>
        </w:rPr>
        <w:t>meghatározott</w:t>
      </w:r>
      <w:r w:rsidRPr="00675DD0">
        <w:rPr>
          <w:spacing w:val="47"/>
          <w:lang w:val="hu-HU"/>
        </w:rPr>
        <w:t xml:space="preserve"> </w:t>
      </w:r>
      <w:r w:rsidRPr="00675DD0">
        <w:rPr>
          <w:lang w:val="hu-HU"/>
        </w:rPr>
        <w:t>feladat</w:t>
      </w:r>
      <w:r w:rsidRPr="00675DD0">
        <w:rPr>
          <w:rFonts w:cs="Garamond"/>
          <w:lang w:val="hu-HU"/>
        </w:rPr>
        <w:t>-</w:t>
      </w:r>
      <w:r w:rsidRPr="00675DD0">
        <w:rPr>
          <w:rFonts w:cs="Garamond"/>
          <w:spacing w:val="47"/>
          <w:lang w:val="hu-HU"/>
        </w:rPr>
        <w:t xml:space="preserve"> </w:t>
      </w:r>
      <w:r w:rsidRPr="00675DD0">
        <w:rPr>
          <w:lang w:val="hu-HU"/>
        </w:rPr>
        <w:t>és</w:t>
      </w:r>
      <w:r w:rsidRPr="00675DD0">
        <w:rPr>
          <w:spacing w:val="47"/>
          <w:lang w:val="hu-HU"/>
        </w:rPr>
        <w:t xml:space="preserve"> </w:t>
      </w:r>
      <w:r w:rsidRPr="00675DD0">
        <w:rPr>
          <w:spacing w:val="-1"/>
          <w:lang w:val="hu-HU"/>
        </w:rPr>
        <w:t>felelősségi</w:t>
      </w:r>
      <w:r w:rsidRPr="00675DD0">
        <w:rPr>
          <w:spacing w:val="95"/>
          <w:lang w:val="hu-HU"/>
        </w:rPr>
        <w:t xml:space="preserve"> </w:t>
      </w:r>
      <w:r w:rsidRPr="00675DD0">
        <w:rPr>
          <w:lang w:val="hu-HU"/>
        </w:rPr>
        <w:t>köröket.</w:t>
      </w:r>
    </w:p>
    <w:p w14:paraId="7BEAA339" w14:textId="77777777" w:rsidR="00D764A2" w:rsidRPr="00675DD0" w:rsidRDefault="00D764A2" w:rsidP="00AD260F">
      <w:pPr>
        <w:pStyle w:val="Szvegtrzs"/>
        <w:spacing w:before="117"/>
        <w:ind w:left="118" w:right="155" w:firstLine="0"/>
        <w:jc w:val="both"/>
        <w:rPr>
          <w:lang w:val="hu-HU"/>
        </w:rPr>
      </w:pPr>
    </w:p>
    <w:p w14:paraId="28F8BC90" w14:textId="6A289F4C" w:rsidR="006B46A0" w:rsidRPr="00675DD0" w:rsidRDefault="00162C6A" w:rsidP="00AD260F">
      <w:pPr>
        <w:pStyle w:val="Cmsor3"/>
        <w:spacing w:before="112"/>
        <w:ind w:right="622"/>
        <w:jc w:val="center"/>
        <w:rPr>
          <w:b w:val="0"/>
          <w:bCs w:val="0"/>
          <w:i w:val="0"/>
          <w:sz w:val="24"/>
          <w:szCs w:val="24"/>
          <w:lang w:val="hu-HU"/>
        </w:rPr>
      </w:pPr>
      <w:r w:rsidRPr="00675DD0">
        <w:rPr>
          <w:sz w:val="24"/>
          <w:szCs w:val="24"/>
          <w:lang w:val="hu-HU"/>
        </w:rPr>
        <w:t>A</w:t>
      </w:r>
      <w:r w:rsidRPr="00675DD0">
        <w:rPr>
          <w:spacing w:val="-40"/>
          <w:sz w:val="24"/>
          <w:szCs w:val="24"/>
          <w:lang w:val="hu-HU"/>
        </w:rPr>
        <w:t xml:space="preserve"> </w:t>
      </w:r>
      <w:r w:rsidR="008C4ECE" w:rsidRPr="00675DD0">
        <w:rPr>
          <w:spacing w:val="-2"/>
          <w:sz w:val="24"/>
          <w:szCs w:val="24"/>
          <w:lang w:val="hu-HU"/>
        </w:rPr>
        <w:t>Társulás Elnöke</w:t>
      </w:r>
      <w:r w:rsidRPr="00675DD0">
        <w:rPr>
          <w:spacing w:val="-39"/>
          <w:sz w:val="24"/>
          <w:szCs w:val="24"/>
          <w:lang w:val="hu-HU"/>
        </w:rPr>
        <w:t xml:space="preserve"> </w:t>
      </w:r>
      <w:r w:rsidRPr="00675DD0">
        <w:rPr>
          <w:spacing w:val="-2"/>
          <w:sz w:val="24"/>
          <w:szCs w:val="24"/>
          <w:lang w:val="hu-HU"/>
        </w:rPr>
        <w:t>kizárólagos</w:t>
      </w:r>
      <w:r w:rsidRPr="00675DD0">
        <w:rPr>
          <w:spacing w:val="-40"/>
          <w:sz w:val="24"/>
          <w:szCs w:val="24"/>
          <w:lang w:val="hu-HU"/>
        </w:rPr>
        <w:t xml:space="preserve"> </w:t>
      </w:r>
      <w:r w:rsidRPr="00675DD0">
        <w:rPr>
          <w:sz w:val="24"/>
          <w:szCs w:val="24"/>
          <w:lang w:val="hu-HU"/>
        </w:rPr>
        <w:t>jogai</w:t>
      </w:r>
      <w:r w:rsidRPr="00675DD0">
        <w:rPr>
          <w:spacing w:val="-39"/>
          <w:sz w:val="24"/>
          <w:szCs w:val="24"/>
          <w:lang w:val="hu-HU"/>
        </w:rPr>
        <w:t xml:space="preserve"> </w:t>
      </w:r>
      <w:r w:rsidRPr="00675DD0">
        <w:rPr>
          <w:sz w:val="24"/>
          <w:szCs w:val="24"/>
          <w:lang w:val="hu-HU"/>
        </w:rPr>
        <w:t>és</w:t>
      </w:r>
      <w:r w:rsidRPr="00675DD0">
        <w:rPr>
          <w:spacing w:val="-39"/>
          <w:sz w:val="24"/>
          <w:szCs w:val="24"/>
          <w:lang w:val="hu-HU"/>
        </w:rPr>
        <w:t xml:space="preserve"> </w:t>
      </w:r>
      <w:r w:rsidRPr="00675DD0">
        <w:rPr>
          <w:sz w:val="24"/>
          <w:szCs w:val="24"/>
          <w:lang w:val="hu-HU"/>
        </w:rPr>
        <w:t>felelőssége</w:t>
      </w:r>
    </w:p>
    <w:p w14:paraId="6966ADB6" w14:textId="38207617" w:rsidR="006B46A0" w:rsidRPr="00675DD0" w:rsidRDefault="00162C6A" w:rsidP="00AD260F">
      <w:pPr>
        <w:pStyle w:val="Szvegtrzs"/>
        <w:numPr>
          <w:ilvl w:val="0"/>
          <w:numId w:val="17"/>
        </w:numPr>
        <w:tabs>
          <w:tab w:val="left" w:pos="357"/>
        </w:tabs>
        <w:spacing w:before="116"/>
        <w:ind w:right="156" w:firstLine="0"/>
        <w:jc w:val="both"/>
        <w:rPr>
          <w:rFonts w:cs="Garamond"/>
          <w:lang w:val="hu-HU"/>
        </w:rPr>
      </w:pPr>
      <w:r w:rsidRPr="00675DD0">
        <w:rPr>
          <w:rFonts w:cs="Garamond"/>
          <w:lang w:val="hu-HU"/>
        </w:rPr>
        <w:t>A</w:t>
      </w:r>
      <w:r w:rsidRPr="00675DD0">
        <w:rPr>
          <w:rFonts w:cs="Garamond"/>
          <w:spacing w:val="12"/>
          <w:lang w:val="hu-HU"/>
        </w:rPr>
        <w:t xml:space="preserve"> </w:t>
      </w:r>
      <w:r w:rsidRPr="00675DD0">
        <w:rPr>
          <w:spacing w:val="-1"/>
          <w:lang w:val="hu-HU"/>
        </w:rPr>
        <w:t>szakértői</w:t>
      </w:r>
      <w:r w:rsidRPr="00675DD0">
        <w:rPr>
          <w:spacing w:val="12"/>
          <w:lang w:val="hu-HU"/>
        </w:rPr>
        <w:t xml:space="preserve"> </w:t>
      </w:r>
      <w:r w:rsidRPr="00675DD0">
        <w:rPr>
          <w:spacing w:val="-1"/>
          <w:lang w:val="hu-HU"/>
        </w:rPr>
        <w:t>munkacsoport</w:t>
      </w:r>
      <w:r w:rsidRPr="00675DD0">
        <w:rPr>
          <w:spacing w:val="11"/>
          <w:lang w:val="hu-HU"/>
        </w:rPr>
        <w:t xml:space="preserve"> </w:t>
      </w:r>
      <w:r w:rsidRPr="00675DD0">
        <w:rPr>
          <w:lang w:val="hu-HU"/>
        </w:rPr>
        <w:t>és</w:t>
      </w:r>
      <w:r w:rsidRPr="00675DD0">
        <w:rPr>
          <w:spacing w:val="11"/>
          <w:lang w:val="hu-HU"/>
        </w:rPr>
        <w:t xml:space="preserve"> </w:t>
      </w:r>
      <w:r w:rsidRPr="00675DD0">
        <w:rPr>
          <w:lang w:val="hu-HU"/>
        </w:rPr>
        <w:t>a</w:t>
      </w:r>
      <w:r w:rsidRPr="00675DD0">
        <w:rPr>
          <w:spacing w:val="14"/>
          <w:lang w:val="hu-HU"/>
        </w:rPr>
        <w:t xml:space="preserve"> </w:t>
      </w:r>
      <w:r w:rsidRPr="00675DD0">
        <w:rPr>
          <w:spacing w:val="-1"/>
          <w:lang w:val="hu-HU"/>
        </w:rPr>
        <w:t>bírálóbizottság</w:t>
      </w:r>
      <w:r w:rsidRPr="00675DD0">
        <w:rPr>
          <w:spacing w:val="12"/>
          <w:lang w:val="hu-HU"/>
        </w:rPr>
        <w:t xml:space="preserve"> </w:t>
      </w:r>
      <w:r w:rsidRPr="00675DD0">
        <w:rPr>
          <w:spacing w:val="-1"/>
          <w:lang w:val="hu-HU"/>
        </w:rPr>
        <w:t>tagjainak</w:t>
      </w:r>
      <w:r w:rsidRPr="00675DD0">
        <w:rPr>
          <w:spacing w:val="9"/>
          <w:lang w:val="hu-HU"/>
        </w:rPr>
        <w:t xml:space="preserve"> </w:t>
      </w:r>
      <w:r w:rsidRPr="00675DD0">
        <w:rPr>
          <w:spacing w:val="-1"/>
          <w:lang w:val="hu-HU"/>
        </w:rPr>
        <w:t>kijelölése</w:t>
      </w:r>
      <w:r w:rsidRPr="00675DD0">
        <w:rPr>
          <w:spacing w:val="12"/>
          <w:lang w:val="hu-HU"/>
        </w:rPr>
        <w:t xml:space="preserve"> </w:t>
      </w:r>
      <w:ins w:id="1273" w:author="Trombitásné Dr. Domján Bernadett" w:date="2025-12-10T14:57:00Z" w16du:dateUtc="2025-12-10T13:57:00Z">
        <w:r w:rsidR="00A56F38" w:rsidRPr="003424B5">
          <w:t>(</w:t>
        </w:r>
        <w:proofErr w:type="spellStart"/>
        <w:r w:rsidR="00A56F38" w:rsidRPr="003424B5">
          <w:t>felelős</w:t>
        </w:r>
        <w:proofErr w:type="spellEnd"/>
        <w:r w:rsidR="00A56F38" w:rsidRPr="003424B5">
          <w:t xml:space="preserve"> </w:t>
        </w:r>
        <w:proofErr w:type="spellStart"/>
        <w:r w:rsidR="00A56F38" w:rsidRPr="003424B5">
          <w:t>azért</w:t>
        </w:r>
        <w:proofErr w:type="spellEnd"/>
        <w:r w:rsidR="00A56F38" w:rsidRPr="003424B5">
          <w:t xml:space="preserve">, </w:t>
        </w:r>
        <w:proofErr w:type="spellStart"/>
        <w:r w:rsidR="00A56F38" w:rsidRPr="003424B5">
          <w:t>hogy</w:t>
        </w:r>
        <w:proofErr w:type="spellEnd"/>
        <w:r w:rsidR="00A56F38" w:rsidRPr="003424B5">
          <w:t xml:space="preserve"> a </w:t>
        </w:r>
        <w:proofErr w:type="spellStart"/>
        <w:r w:rsidR="00A56F38" w:rsidRPr="003424B5">
          <w:t>kijelölt</w:t>
        </w:r>
        <w:proofErr w:type="spellEnd"/>
        <w:r w:rsidR="00A56F38" w:rsidRPr="003424B5">
          <w:t xml:space="preserve"> </w:t>
        </w:r>
        <w:proofErr w:type="spellStart"/>
        <w:r w:rsidR="00A56F38" w:rsidRPr="003424B5">
          <w:t>tagok</w:t>
        </w:r>
        <w:proofErr w:type="spellEnd"/>
        <w:r w:rsidR="00A56F38" w:rsidRPr="003424B5">
          <w:t xml:space="preserve"> a </w:t>
        </w:r>
        <w:proofErr w:type="spellStart"/>
        <w:r w:rsidR="00A56F38" w:rsidRPr="003424B5">
          <w:t>közbeszerzés</w:t>
        </w:r>
        <w:proofErr w:type="spellEnd"/>
        <w:r w:rsidR="00A56F38" w:rsidRPr="003424B5">
          <w:t xml:space="preserve"> </w:t>
        </w:r>
        <w:proofErr w:type="spellStart"/>
        <w:r w:rsidR="00A56F38" w:rsidRPr="006C52CE">
          <w:t>tárgya</w:t>
        </w:r>
        <w:proofErr w:type="spellEnd"/>
        <w:r w:rsidR="00A56F38" w:rsidRPr="006C52CE">
          <w:t xml:space="preserve"> </w:t>
        </w:r>
        <w:proofErr w:type="spellStart"/>
        <w:r w:rsidR="00A56F38" w:rsidRPr="006C52CE">
          <w:t>szerinti</w:t>
        </w:r>
        <w:proofErr w:type="spellEnd"/>
        <w:r w:rsidR="00A56F38" w:rsidRPr="006C52CE">
          <w:t xml:space="preserve"> </w:t>
        </w:r>
        <w:proofErr w:type="spellStart"/>
        <w:r w:rsidR="00A56F38" w:rsidRPr="006C52CE">
          <w:t>szakmai</w:t>
        </w:r>
        <w:proofErr w:type="spellEnd"/>
        <w:r w:rsidR="00A56F38" w:rsidRPr="006C52CE">
          <w:t xml:space="preserve">, </w:t>
        </w:r>
        <w:proofErr w:type="spellStart"/>
        <w:r w:rsidR="00A56F38" w:rsidRPr="006C52CE">
          <w:t>közbeszerzési</w:t>
        </w:r>
        <w:proofErr w:type="spellEnd"/>
        <w:r w:rsidR="00A56F38" w:rsidRPr="006C52CE">
          <w:t xml:space="preserve">, </w:t>
        </w:r>
        <w:proofErr w:type="spellStart"/>
        <w:r w:rsidR="00A56F38" w:rsidRPr="006C52CE">
          <w:t>jogi</w:t>
        </w:r>
        <w:proofErr w:type="spellEnd"/>
        <w:r w:rsidR="00A56F38" w:rsidRPr="006C52CE">
          <w:t xml:space="preserve"> és </w:t>
        </w:r>
        <w:proofErr w:type="spellStart"/>
        <w:r w:rsidR="00A56F38" w:rsidRPr="006C52CE">
          <w:t>pénzügyi</w:t>
        </w:r>
        <w:proofErr w:type="spellEnd"/>
        <w:r w:rsidR="00A56F38" w:rsidRPr="006C52CE">
          <w:t xml:space="preserve"> </w:t>
        </w:r>
        <w:proofErr w:type="spellStart"/>
        <w:r w:rsidR="00A56F38" w:rsidRPr="006C52CE">
          <w:t>szakértelemmel</w:t>
        </w:r>
        <w:proofErr w:type="spellEnd"/>
        <w:r w:rsidR="00A56F38" w:rsidRPr="006C52CE">
          <w:t xml:space="preserve"> </w:t>
        </w:r>
        <w:proofErr w:type="spellStart"/>
        <w:r w:rsidR="00A56F38" w:rsidRPr="006C52CE">
          <w:t>rendelkezzenek</w:t>
        </w:r>
        <w:proofErr w:type="spellEnd"/>
        <w:r w:rsidR="00A56F38" w:rsidRPr="006C52CE">
          <w:t>).</w:t>
        </w:r>
      </w:ins>
      <w:del w:id="1274" w:author="Trombitásné Dr. Domján Bernadett" w:date="2025-12-10T14:57:00Z" w16du:dateUtc="2025-12-10T13:57:00Z">
        <w:r w:rsidRPr="00675DD0" w:rsidDel="00A56F38">
          <w:rPr>
            <w:spacing w:val="-1"/>
            <w:lang w:val="hu-HU"/>
          </w:rPr>
          <w:delText>(felelős</w:delText>
        </w:r>
        <w:r w:rsidRPr="00675DD0" w:rsidDel="00A56F38">
          <w:rPr>
            <w:spacing w:val="8"/>
            <w:lang w:val="hu-HU"/>
          </w:rPr>
          <w:delText xml:space="preserve"> </w:delText>
        </w:r>
        <w:r w:rsidRPr="00675DD0" w:rsidDel="00A56F38">
          <w:rPr>
            <w:spacing w:val="-1"/>
            <w:lang w:val="hu-HU"/>
          </w:rPr>
          <w:delText>azért,</w:delText>
        </w:r>
        <w:r w:rsidRPr="00675DD0" w:rsidDel="00A56F38">
          <w:rPr>
            <w:spacing w:val="12"/>
            <w:lang w:val="hu-HU"/>
          </w:rPr>
          <w:delText xml:space="preserve"> </w:delText>
        </w:r>
        <w:r w:rsidRPr="00675DD0" w:rsidDel="00A56F38">
          <w:rPr>
            <w:spacing w:val="-1"/>
            <w:lang w:val="hu-HU"/>
          </w:rPr>
          <w:delText>hogy</w:delText>
        </w:r>
        <w:r w:rsidRPr="00675DD0" w:rsidDel="00A56F38">
          <w:rPr>
            <w:spacing w:val="12"/>
            <w:lang w:val="hu-HU"/>
          </w:rPr>
          <w:delText xml:space="preserve"> </w:delText>
        </w:r>
        <w:r w:rsidRPr="00675DD0" w:rsidDel="00A56F38">
          <w:rPr>
            <w:lang w:val="hu-HU"/>
          </w:rPr>
          <w:delText>a</w:delText>
        </w:r>
        <w:r w:rsidRPr="00675DD0" w:rsidDel="00A56F38">
          <w:rPr>
            <w:spacing w:val="10"/>
            <w:lang w:val="hu-HU"/>
          </w:rPr>
          <w:delText xml:space="preserve"> </w:delText>
        </w:r>
        <w:r w:rsidRPr="00675DD0" w:rsidDel="00A56F38">
          <w:rPr>
            <w:spacing w:val="-1"/>
            <w:lang w:val="hu-HU"/>
          </w:rPr>
          <w:delText>kijelölt</w:delText>
        </w:r>
        <w:r w:rsidRPr="00675DD0" w:rsidDel="00A56F38">
          <w:rPr>
            <w:spacing w:val="105"/>
            <w:lang w:val="hu-HU"/>
          </w:rPr>
          <w:delText xml:space="preserve"> </w:delText>
        </w:r>
        <w:r w:rsidRPr="00675DD0" w:rsidDel="00A56F38">
          <w:rPr>
            <w:rFonts w:cs="Garamond"/>
            <w:spacing w:val="-1"/>
            <w:lang w:val="hu-HU"/>
          </w:rPr>
          <w:delText>tagok</w:delText>
        </w:r>
        <w:r w:rsidRPr="00675DD0" w:rsidDel="00A56F38">
          <w:rPr>
            <w:spacing w:val="2"/>
            <w:lang w:val="hu-HU"/>
          </w:rPr>
          <w:delText xml:space="preserve"> </w:delText>
        </w:r>
        <w:r w:rsidRPr="00675DD0" w:rsidDel="00A56F38">
          <w:rPr>
            <w:lang w:val="hu-HU"/>
          </w:rPr>
          <w:delText>a</w:delText>
        </w:r>
        <w:r w:rsidRPr="00675DD0" w:rsidDel="00A56F38">
          <w:rPr>
            <w:spacing w:val="5"/>
            <w:lang w:val="hu-HU"/>
          </w:rPr>
          <w:delText xml:space="preserve"> </w:delText>
        </w:r>
        <w:r w:rsidRPr="00675DD0" w:rsidDel="00A56F38">
          <w:rPr>
            <w:spacing w:val="-1"/>
            <w:lang w:val="hu-HU"/>
          </w:rPr>
          <w:delText>közbeszerzés</w:delText>
        </w:r>
        <w:r w:rsidRPr="00675DD0" w:rsidDel="00A56F38">
          <w:rPr>
            <w:spacing w:val="2"/>
            <w:lang w:val="hu-HU"/>
          </w:rPr>
          <w:delText xml:space="preserve"> </w:delText>
        </w:r>
        <w:r w:rsidRPr="00675DD0" w:rsidDel="00A56F38">
          <w:rPr>
            <w:lang w:val="hu-HU"/>
          </w:rPr>
          <w:delText>tárgya</w:delText>
        </w:r>
        <w:r w:rsidRPr="00675DD0" w:rsidDel="00A56F38">
          <w:rPr>
            <w:spacing w:val="3"/>
            <w:lang w:val="hu-HU"/>
          </w:rPr>
          <w:delText xml:space="preserve"> </w:delText>
        </w:r>
        <w:r w:rsidRPr="00675DD0" w:rsidDel="00A56F38">
          <w:rPr>
            <w:spacing w:val="-1"/>
            <w:lang w:val="hu-HU"/>
          </w:rPr>
          <w:delText>szerinti</w:delText>
        </w:r>
        <w:r w:rsidRPr="00675DD0" w:rsidDel="00A56F38">
          <w:rPr>
            <w:spacing w:val="4"/>
            <w:lang w:val="hu-HU"/>
          </w:rPr>
          <w:delText xml:space="preserve"> </w:delText>
        </w:r>
        <w:r w:rsidRPr="00675DD0" w:rsidDel="00A56F38">
          <w:rPr>
            <w:spacing w:val="-1"/>
            <w:lang w:val="hu-HU"/>
          </w:rPr>
          <w:delText>szakértelemmel</w:delText>
        </w:r>
        <w:r w:rsidRPr="00675DD0" w:rsidDel="00A56F38">
          <w:rPr>
            <w:spacing w:val="91"/>
            <w:lang w:val="hu-HU"/>
          </w:rPr>
          <w:delText xml:space="preserve"> </w:delText>
        </w:r>
        <w:r w:rsidRPr="00675DD0" w:rsidDel="00A56F38">
          <w:rPr>
            <w:rFonts w:cs="Garamond"/>
            <w:spacing w:val="-1"/>
            <w:lang w:val="hu-HU"/>
          </w:rPr>
          <w:delText>rendelkezzenek).</w:delText>
        </w:r>
      </w:del>
    </w:p>
    <w:p w14:paraId="2323114F" w14:textId="3717C1E7" w:rsidR="006B46A0" w:rsidRPr="00675DD0" w:rsidRDefault="00273E71" w:rsidP="00AD260F">
      <w:pPr>
        <w:pStyle w:val="Szvegtrzs"/>
        <w:numPr>
          <w:ilvl w:val="0"/>
          <w:numId w:val="17"/>
        </w:numPr>
        <w:tabs>
          <w:tab w:val="left" w:pos="390"/>
        </w:tabs>
        <w:spacing w:before="122"/>
        <w:ind w:right="152" w:firstLine="0"/>
        <w:jc w:val="both"/>
        <w:rPr>
          <w:lang w:val="hu-HU"/>
        </w:rPr>
      </w:pPr>
      <w:ins w:id="1275" w:author="Trombitásné Dr. Domján Bernadett" w:date="2025-12-10T14:58:00Z" w16du:dateUtc="2025-12-10T13:58:00Z">
        <w:r>
          <w:rPr>
            <w:lang w:val="hu-HU"/>
          </w:rPr>
          <w:t>Döntés</w:t>
        </w:r>
      </w:ins>
      <w:del w:id="1276" w:author="Trombitásné Dr. Domján Bernadett" w:date="2025-12-10T14:58:00Z" w16du:dateUtc="2025-12-10T13:58:00Z">
        <w:r w:rsidR="00162C6A" w:rsidRPr="00675DD0" w:rsidDel="00273E71">
          <w:rPr>
            <w:lang w:val="hu-HU"/>
          </w:rPr>
          <w:delText>A</w:delText>
        </w:r>
      </w:del>
      <w:ins w:id="1277" w:author="Trombitásné Dr. Domján Bernadett" w:date="2025-12-10T14:58:00Z" w16du:dateUtc="2025-12-10T13:58:00Z">
        <w:r>
          <w:rPr>
            <w:lang w:val="hu-HU"/>
          </w:rPr>
          <w:t xml:space="preserve"> a</w:t>
        </w:r>
      </w:ins>
      <w:r w:rsidR="00162C6A" w:rsidRPr="00675DD0">
        <w:rPr>
          <w:spacing w:val="44"/>
          <w:lang w:val="hu-HU"/>
        </w:rPr>
        <w:t xml:space="preserve"> </w:t>
      </w:r>
      <w:r w:rsidR="00162C6A" w:rsidRPr="00675DD0">
        <w:rPr>
          <w:spacing w:val="-1"/>
          <w:lang w:val="hu-HU"/>
        </w:rPr>
        <w:t>szakértői</w:t>
      </w:r>
      <w:r w:rsidR="00162C6A" w:rsidRPr="00675DD0">
        <w:rPr>
          <w:spacing w:val="44"/>
          <w:lang w:val="hu-HU"/>
        </w:rPr>
        <w:t xml:space="preserve"> </w:t>
      </w:r>
      <w:r w:rsidR="00162C6A" w:rsidRPr="00675DD0">
        <w:rPr>
          <w:spacing w:val="-1"/>
          <w:lang w:val="hu-HU"/>
        </w:rPr>
        <w:t>munkacsoport,</w:t>
      </w:r>
      <w:r w:rsidR="00162C6A" w:rsidRPr="00675DD0">
        <w:rPr>
          <w:spacing w:val="44"/>
          <w:lang w:val="hu-HU"/>
        </w:rPr>
        <w:t xml:space="preserve"> </w:t>
      </w:r>
      <w:r w:rsidR="00162C6A" w:rsidRPr="00675DD0">
        <w:rPr>
          <w:lang w:val="hu-HU"/>
        </w:rPr>
        <w:t>avagy</w:t>
      </w:r>
      <w:r w:rsidR="00162C6A" w:rsidRPr="00675DD0">
        <w:rPr>
          <w:spacing w:val="42"/>
          <w:lang w:val="hu-HU"/>
        </w:rPr>
        <w:t xml:space="preserve"> </w:t>
      </w:r>
      <w:r w:rsidR="00162C6A" w:rsidRPr="00675DD0">
        <w:rPr>
          <w:lang w:val="hu-HU"/>
        </w:rPr>
        <w:t>a</w:t>
      </w:r>
      <w:r w:rsidR="00162C6A" w:rsidRPr="00675DD0">
        <w:rPr>
          <w:spacing w:val="45"/>
          <w:lang w:val="hu-HU"/>
        </w:rPr>
        <w:t xml:space="preserve"> </w:t>
      </w:r>
      <w:r w:rsidR="00162C6A" w:rsidRPr="00273E71">
        <w:rPr>
          <w:rFonts w:cstheme="minorHAnsi"/>
          <w:spacing w:val="-1"/>
          <w:lang w:val="hu-HU"/>
        </w:rPr>
        <w:t>bírálóbizottsá</w:t>
      </w:r>
      <w:r>
        <w:rPr>
          <w:rFonts w:cstheme="minorHAnsi"/>
          <w:spacing w:val="-1"/>
          <w:lang w:val="hu-HU"/>
        </w:rPr>
        <w:t>g</w:t>
      </w:r>
      <w:ins w:id="1278" w:author="Trombitásné Dr. Domján Bernadett" w:date="2025-12-10T14:58:00Z" w16du:dateUtc="2025-12-10T13:58:00Z">
        <w:r>
          <w:rPr>
            <w:spacing w:val="-1"/>
            <w:lang w:val="hu-HU"/>
          </w:rPr>
          <w:t xml:space="preserve">tagjai </w:t>
        </w:r>
      </w:ins>
      <w:r>
        <w:rPr>
          <w:spacing w:val="-1"/>
          <w:lang w:val="hu-HU"/>
        </w:rPr>
        <w:t>s</w:t>
      </w:r>
      <w:r w:rsidR="00162C6A" w:rsidRPr="00675DD0">
        <w:rPr>
          <w:spacing w:val="-1"/>
          <w:lang w:val="hu-HU"/>
        </w:rPr>
        <w:t>zemély</w:t>
      </w:r>
      <w:ins w:id="1279" w:author="Trombitásné Dr. Domján Bernadett" w:date="2025-12-10T14:59:00Z" w16du:dateUtc="2025-12-10T13:59:00Z">
        <w:r w:rsidR="002D027F">
          <w:rPr>
            <w:spacing w:val="-1"/>
            <w:lang w:val="hu-HU"/>
          </w:rPr>
          <w:t>ében</w:t>
        </w:r>
      </w:ins>
      <w:del w:id="1280" w:author="Trombitásné Dr. Domján Bernadett" w:date="2025-12-10T14:59:00Z" w16du:dateUtc="2025-12-10T13:59:00Z">
        <w:r w:rsidR="00162C6A" w:rsidRPr="00675DD0" w:rsidDel="002D027F">
          <w:rPr>
            <w:spacing w:val="-1"/>
            <w:lang w:val="hu-HU"/>
          </w:rPr>
          <w:delText>i</w:delText>
        </w:r>
        <w:r w:rsidR="00162C6A" w:rsidRPr="00675DD0" w:rsidDel="002D027F">
          <w:rPr>
            <w:spacing w:val="42"/>
            <w:lang w:val="hu-HU"/>
          </w:rPr>
          <w:delText xml:space="preserve"> </w:delText>
        </w:r>
        <w:r w:rsidR="00162C6A" w:rsidRPr="00675DD0" w:rsidDel="002D027F">
          <w:rPr>
            <w:spacing w:val="-1"/>
            <w:lang w:val="hu-HU"/>
          </w:rPr>
          <w:delText>állományában</w:delText>
        </w:r>
      </w:del>
      <w:r w:rsidR="00162C6A" w:rsidRPr="00675DD0">
        <w:rPr>
          <w:spacing w:val="44"/>
          <w:lang w:val="hu-HU"/>
        </w:rPr>
        <w:t xml:space="preserve"> </w:t>
      </w:r>
      <w:r w:rsidR="00162C6A" w:rsidRPr="00675DD0">
        <w:rPr>
          <w:spacing w:val="-1"/>
          <w:lang w:val="hu-HU"/>
        </w:rPr>
        <w:t>történő</w:t>
      </w:r>
      <w:r w:rsidR="00162C6A" w:rsidRPr="00675DD0">
        <w:rPr>
          <w:spacing w:val="44"/>
          <w:lang w:val="hu-HU"/>
        </w:rPr>
        <w:t xml:space="preserve"> </w:t>
      </w:r>
      <w:proofErr w:type="spellStart"/>
      <w:r w:rsidR="00162C6A" w:rsidRPr="00675DD0">
        <w:rPr>
          <w:lang w:val="hu-HU"/>
        </w:rPr>
        <w:t>változás</w:t>
      </w:r>
      <w:ins w:id="1281" w:author="Trombitásné Dr. Domján Bernadett" w:date="2025-12-10T14:59:00Z" w16du:dateUtc="2025-12-10T13:59:00Z">
        <w:r w:rsidR="002D027F">
          <w:rPr>
            <w:lang w:val="hu-HU"/>
          </w:rPr>
          <w:t>ról</w:t>
        </w:r>
      </w:ins>
      <w:del w:id="1282" w:author="Trombitásné Dr. Domján Bernadett" w:date="2025-12-10T14:59:00Z" w16du:dateUtc="2025-12-10T13:59:00Z">
        <w:r w:rsidR="00162C6A" w:rsidRPr="00675DD0" w:rsidDel="002D027F">
          <w:rPr>
            <w:spacing w:val="87"/>
            <w:lang w:val="hu-HU"/>
          </w:rPr>
          <w:delText xml:space="preserve"> </w:delText>
        </w:r>
        <w:r w:rsidR="00162C6A" w:rsidRPr="00675DD0" w:rsidDel="002D027F">
          <w:rPr>
            <w:spacing w:val="-1"/>
            <w:lang w:val="hu-HU"/>
          </w:rPr>
          <w:delText>jóváhagyása</w:delText>
        </w:r>
      </w:del>
      <w:ins w:id="1283" w:author="Trombitásné Dr. Domján Bernadett" w:date="2025-12-10T14:59:00Z" w16du:dateUtc="2025-12-10T13:59:00Z">
        <w:r w:rsidR="005B0E3F">
          <w:rPr>
            <w:spacing w:val="-1"/>
            <w:lang w:val="hu-HU"/>
          </w:rPr>
          <w:t>s</w:t>
        </w:r>
      </w:ins>
      <w:proofErr w:type="spellEnd"/>
      <w:r w:rsidR="00162C6A" w:rsidRPr="00675DD0">
        <w:rPr>
          <w:spacing w:val="-1"/>
          <w:lang w:val="hu-HU"/>
        </w:rPr>
        <w:t>.</w:t>
      </w:r>
    </w:p>
    <w:p w14:paraId="1B2D037E" w14:textId="28EBAD60" w:rsidR="00F8020F" w:rsidRPr="00675DD0" w:rsidRDefault="00F8020F" w:rsidP="00AD260F">
      <w:pPr>
        <w:pStyle w:val="Szvegtrzs"/>
        <w:numPr>
          <w:ilvl w:val="0"/>
          <w:numId w:val="17"/>
        </w:numPr>
        <w:tabs>
          <w:tab w:val="left" w:pos="487"/>
        </w:tabs>
        <w:spacing w:before="121"/>
        <w:ind w:right="158" w:firstLine="0"/>
        <w:jc w:val="both"/>
        <w:rPr>
          <w:lang w:val="hu-HU"/>
        </w:rPr>
      </w:pPr>
      <w:r w:rsidRPr="00675DD0">
        <w:rPr>
          <w:lang w:val="hu-HU"/>
        </w:rPr>
        <w:t>A Kbt. 115. §-a szerinti eljárásban az ajánlattételre felkért gazdasági szereplők körének meghatározása.</w:t>
      </w:r>
    </w:p>
    <w:p w14:paraId="135BD6A6" w14:textId="6F24F87E" w:rsidR="006B46A0" w:rsidRPr="00675DD0" w:rsidRDefault="00162C6A" w:rsidP="00AD260F">
      <w:pPr>
        <w:pStyle w:val="Szvegtrzs"/>
        <w:numPr>
          <w:ilvl w:val="0"/>
          <w:numId w:val="17"/>
        </w:numPr>
        <w:tabs>
          <w:tab w:val="left" w:pos="487"/>
        </w:tabs>
        <w:spacing w:before="121"/>
        <w:ind w:right="158" w:firstLine="0"/>
        <w:jc w:val="both"/>
        <w:rPr>
          <w:lang w:val="hu-HU"/>
        </w:rPr>
      </w:pPr>
      <w:r w:rsidRPr="00675DD0">
        <w:rPr>
          <w:lang w:val="hu-HU"/>
        </w:rPr>
        <w:t>Köteles</w:t>
      </w:r>
      <w:r w:rsidRPr="00675DD0">
        <w:rPr>
          <w:spacing w:val="19"/>
          <w:lang w:val="hu-HU"/>
        </w:rPr>
        <w:t xml:space="preserve"> </w:t>
      </w:r>
      <w:r w:rsidRPr="00675DD0">
        <w:rPr>
          <w:lang w:val="hu-HU"/>
        </w:rPr>
        <w:t>gondoskodni</w:t>
      </w:r>
      <w:r w:rsidRPr="00675DD0">
        <w:rPr>
          <w:spacing w:val="21"/>
          <w:lang w:val="hu-HU"/>
        </w:rPr>
        <w:t xml:space="preserve"> </w:t>
      </w:r>
      <w:r w:rsidRPr="00675DD0">
        <w:rPr>
          <w:lang w:val="hu-HU"/>
        </w:rPr>
        <w:t>a</w:t>
      </w:r>
      <w:r w:rsidRPr="00675DD0">
        <w:rPr>
          <w:spacing w:val="22"/>
          <w:lang w:val="hu-HU"/>
        </w:rPr>
        <w:t xml:space="preserve"> </w:t>
      </w:r>
      <w:r w:rsidR="00931868" w:rsidRPr="00675DD0">
        <w:rPr>
          <w:spacing w:val="22"/>
          <w:lang w:val="hu-HU"/>
        </w:rPr>
        <w:t xml:space="preserve">külsős </w:t>
      </w:r>
      <w:r w:rsidR="00B72442" w:rsidRPr="00675DD0">
        <w:rPr>
          <w:lang w:val="hu-HU"/>
        </w:rPr>
        <w:t>felelős akkreditált közbeszerzési szaktanácsadó</w:t>
      </w:r>
      <w:ins w:id="1284" w:author="Trombitásné Dr. Domján Bernadett" w:date="2025-12-10T14:59:00Z" w16du:dateUtc="2025-12-10T13:59:00Z">
        <w:r w:rsidR="005B0E3F">
          <w:rPr>
            <w:lang w:val="hu-HU"/>
          </w:rPr>
          <w:t>/állami közbeszerzési szaktanácsadó</w:t>
        </w:r>
      </w:ins>
      <w:r w:rsidRPr="00675DD0">
        <w:rPr>
          <w:spacing w:val="21"/>
          <w:lang w:val="hu-HU"/>
        </w:rPr>
        <w:t xml:space="preserve"> </w:t>
      </w:r>
      <w:r w:rsidRPr="00675DD0">
        <w:rPr>
          <w:spacing w:val="-1"/>
          <w:lang w:val="hu-HU"/>
        </w:rPr>
        <w:t>megbízási</w:t>
      </w:r>
      <w:r w:rsidRPr="00675DD0">
        <w:rPr>
          <w:spacing w:val="21"/>
          <w:lang w:val="hu-HU"/>
        </w:rPr>
        <w:t xml:space="preserve"> </w:t>
      </w:r>
      <w:r w:rsidRPr="00675DD0">
        <w:rPr>
          <w:spacing w:val="-1"/>
          <w:lang w:val="hu-HU"/>
        </w:rPr>
        <w:t>szerződésének</w:t>
      </w:r>
      <w:r w:rsidRPr="00675DD0">
        <w:rPr>
          <w:spacing w:val="63"/>
          <w:lang w:val="hu-HU"/>
        </w:rPr>
        <w:t xml:space="preserve"> </w:t>
      </w:r>
      <w:r w:rsidRPr="00675DD0">
        <w:rPr>
          <w:spacing w:val="-1"/>
          <w:lang w:val="hu-HU"/>
        </w:rPr>
        <w:t>megkötéséről,</w:t>
      </w:r>
      <w:r w:rsidRPr="00675DD0">
        <w:rPr>
          <w:lang w:val="hu-HU"/>
        </w:rPr>
        <w:t xml:space="preserve"> az </w:t>
      </w:r>
      <w:r w:rsidRPr="00675DD0">
        <w:rPr>
          <w:spacing w:val="-1"/>
          <w:lang w:val="hu-HU"/>
        </w:rPr>
        <w:t>abban</w:t>
      </w:r>
      <w:r w:rsidRPr="00675DD0">
        <w:rPr>
          <w:lang w:val="hu-HU"/>
        </w:rPr>
        <w:t xml:space="preserve"> foglalt </w:t>
      </w:r>
      <w:r w:rsidRPr="00675DD0">
        <w:rPr>
          <w:spacing w:val="-1"/>
          <w:lang w:val="hu-HU"/>
        </w:rPr>
        <w:t>megbízási</w:t>
      </w:r>
      <w:r w:rsidRPr="00675DD0">
        <w:rPr>
          <w:lang w:val="hu-HU"/>
        </w:rPr>
        <w:t xml:space="preserve"> díj </w:t>
      </w:r>
      <w:r w:rsidRPr="00675DD0">
        <w:rPr>
          <w:spacing w:val="-1"/>
          <w:lang w:val="hu-HU"/>
        </w:rPr>
        <w:t>kifizetéséről.</w:t>
      </w:r>
    </w:p>
    <w:p w14:paraId="362C5249" w14:textId="77777777" w:rsidR="006B46A0" w:rsidRPr="00675DD0" w:rsidRDefault="00162C6A" w:rsidP="00AD260F">
      <w:pPr>
        <w:pStyle w:val="Szvegtrzs"/>
        <w:numPr>
          <w:ilvl w:val="0"/>
          <w:numId w:val="17"/>
        </w:numPr>
        <w:tabs>
          <w:tab w:val="left" w:pos="398"/>
        </w:tabs>
        <w:spacing w:before="121"/>
        <w:ind w:right="160" w:firstLine="0"/>
        <w:jc w:val="both"/>
        <w:rPr>
          <w:rFonts w:cs="Garamond"/>
          <w:lang w:val="hu-HU"/>
        </w:rPr>
      </w:pPr>
      <w:r w:rsidRPr="00675DD0">
        <w:rPr>
          <w:lang w:val="hu-HU"/>
        </w:rPr>
        <w:t>A</w:t>
      </w:r>
      <w:r w:rsidRPr="00675DD0">
        <w:rPr>
          <w:spacing w:val="53"/>
          <w:lang w:val="hu-HU"/>
        </w:rPr>
        <w:t xml:space="preserve"> </w:t>
      </w:r>
      <w:r w:rsidRPr="00675DD0">
        <w:rPr>
          <w:spacing w:val="-1"/>
          <w:lang w:val="hu-HU"/>
        </w:rPr>
        <w:t>bírálóbizottsági</w:t>
      </w:r>
      <w:r w:rsidRPr="00675DD0">
        <w:rPr>
          <w:spacing w:val="53"/>
          <w:lang w:val="hu-HU"/>
        </w:rPr>
        <w:t xml:space="preserve"> </w:t>
      </w:r>
      <w:r w:rsidRPr="00675DD0">
        <w:rPr>
          <w:spacing w:val="-1"/>
          <w:lang w:val="hu-HU"/>
        </w:rPr>
        <w:t>szakvélemények,</w:t>
      </w:r>
      <w:r w:rsidRPr="00675DD0">
        <w:rPr>
          <w:spacing w:val="53"/>
          <w:lang w:val="hu-HU"/>
        </w:rPr>
        <w:t xml:space="preserve"> </w:t>
      </w:r>
      <w:r w:rsidRPr="00675DD0">
        <w:rPr>
          <w:spacing w:val="-1"/>
          <w:lang w:val="hu-HU"/>
        </w:rPr>
        <w:t>döntési</w:t>
      </w:r>
      <w:r w:rsidRPr="00675DD0">
        <w:rPr>
          <w:spacing w:val="52"/>
          <w:lang w:val="hu-HU"/>
        </w:rPr>
        <w:t xml:space="preserve"> </w:t>
      </w:r>
      <w:r w:rsidRPr="00675DD0">
        <w:rPr>
          <w:spacing w:val="-1"/>
          <w:lang w:val="hu-HU"/>
        </w:rPr>
        <w:t>javaslat(ok)</w:t>
      </w:r>
      <w:r w:rsidRPr="00675DD0">
        <w:rPr>
          <w:spacing w:val="52"/>
          <w:lang w:val="hu-HU"/>
        </w:rPr>
        <w:t xml:space="preserve"> </w:t>
      </w:r>
      <w:r w:rsidRPr="00675DD0">
        <w:rPr>
          <w:spacing w:val="-1"/>
          <w:lang w:val="hu-HU"/>
        </w:rPr>
        <w:t>kézhezvételét</w:t>
      </w:r>
      <w:r w:rsidRPr="00675DD0">
        <w:rPr>
          <w:spacing w:val="49"/>
          <w:lang w:val="hu-HU"/>
        </w:rPr>
        <w:t xml:space="preserve"> </w:t>
      </w:r>
      <w:r w:rsidRPr="00675DD0">
        <w:rPr>
          <w:spacing w:val="-1"/>
          <w:lang w:val="hu-HU"/>
        </w:rPr>
        <w:t>követően</w:t>
      </w:r>
      <w:r w:rsidRPr="00675DD0">
        <w:rPr>
          <w:spacing w:val="52"/>
          <w:lang w:val="hu-HU"/>
        </w:rPr>
        <w:t xml:space="preserve"> </w:t>
      </w:r>
      <w:r w:rsidRPr="00675DD0">
        <w:rPr>
          <w:lang w:val="hu-HU"/>
        </w:rPr>
        <w:t>a</w:t>
      </w:r>
      <w:r w:rsidRPr="00675DD0">
        <w:rPr>
          <w:spacing w:val="53"/>
          <w:lang w:val="hu-HU"/>
        </w:rPr>
        <w:t xml:space="preserve"> </w:t>
      </w:r>
      <w:r w:rsidRPr="00675DD0">
        <w:rPr>
          <w:spacing w:val="-1"/>
          <w:lang w:val="hu-HU"/>
        </w:rPr>
        <w:t>döntések</w:t>
      </w:r>
      <w:r w:rsidRPr="00675DD0">
        <w:rPr>
          <w:spacing w:val="115"/>
          <w:lang w:val="hu-HU"/>
        </w:rPr>
        <w:t xml:space="preserve"> </w:t>
      </w:r>
      <w:r w:rsidRPr="00675DD0">
        <w:rPr>
          <w:spacing w:val="-1"/>
          <w:lang w:val="hu-HU"/>
        </w:rPr>
        <w:t>meghozatala.</w:t>
      </w:r>
    </w:p>
    <w:p w14:paraId="5D5D8CA4" w14:textId="49A7D46F" w:rsidR="006B46A0" w:rsidRPr="00675DD0" w:rsidRDefault="00162C6A" w:rsidP="00AD260F">
      <w:pPr>
        <w:pStyle w:val="Szvegtrzs"/>
        <w:numPr>
          <w:ilvl w:val="0"/>
          <w:numId w:val="17"/>
        </w:numPr>
        <w:tabs>
          <w:tab w:val="left" w:pos="412"/>
        </w:tabs>
        <w:spacing w:before="121"/>
        <w:ind w:right="157" w:firstLine="0"/>
        <w:jc w:val="both"/>
        <w:rPr>
          <w:lang w:val="hu-HU"/>
        </w:rPr>
      </w:pPr>
      <w:r w:rsidRPr="00675DD0">
        <w:rPr>
          <w:lang w:val="hu-HU"/>
        </w:rPr>
        <w:t>A</w:t>
      </w:r>
      <w:r w:rsidRPr="00675DD0">
        <w:rPr>
          <w:spacing w:val="7"/>
          <w:lang w:val="hu-HU"/>
        </w:rPr>
        <w:t xml:space="preserve"> </w:t>
      </w:r>
      <w:r w:rsidR="008C4ECE" w:rsidRPr="00675DD0">
        <w:rPr>
          <w:spacing w:val="-1"/>
          <w:lang w:val="hu-HU"/>
        </w:rPr>
        <w:t>Társulás Elnöke</w:t>
      </w:r>
      <w:r w:rsidRPr="00675DD0">
        <w:rPr>
          <w:spacing w:val="10"/>
          <w:lang w:val="hu-HU"/>
        </w:rPr>
        <w:t xml:space="preserve"> </w:t>
      </w:r>
      <w:r w:rsidRPr="00675DD0">
        <w:rPr>
          <w:spacing w:val="-1"/>
          <w:lang w:val="hu-HU"/>
        </w:rPr>
        <w:t>döntéseit</w:t>
      </w:r>
      <w:r w:rsidRPr="00675DD0">
        <w:rPr>
          <w:spacing w:val="6"/>
          <w:lang w:val="hu-HU"/>
        </w:rPr>
        <w:t xml:space="preserve"> </w:t>
      </w:r>
      <w:r w:rsidRPr="00675DD0">
        <w:rPr>
          <w:spacing w:val="-1"/>
          <w:lang w:val="hu-HU"/>
        </w:rPr>
        <w:t>önállóan</w:t>
      </w:r>
      <w:r w:rsidRPr="00675DD0">
        <w:rPr>
          <w:spacing w:val="6"/>
          <w:lang w:val="hu-HU"/>
        </w:rPr>
        <w:t xml:space="preserve"> </w:t>
      </w:r>
      <w:r w:rsidRPr="00675DD0">
        <w:rPr>
          <w:lang w:val="hu-HU"/>
        </w:rPr>
        <w:t>hozza.</w:t>
      </w:r>
      <w:r w:rsidRPr="00675DD0">
        <w:rPr>
          <w:spacing w:val="7"/>
          <w:lang w:val="hu-HU"/>
        </w:rPr>
        <w:t xml:space="preserve"> </w:t>
      </w:r>
      <w:r w:rsidRPr="00675DD0">
        <w:rPr>
          <w:spacing w:val="-1"/>
          <w:lang w:val="hu-HU"/>
        </w:rPr>
        <w:t>Jogosult</w:t>
      </w:r>
      <w:r w:rsidRPr="00675DD0">
        <w:rPr>
          <w:spacing w:val="6"/>
          <w:lang w:val="hu-HU"/>
        </w:rPr>
        <w:t xml:space="preserve"> </w:t>
      </w:r>
      <w:r w:rsidRPr="00675DD0">
        <w:rPr>
          <w:lang w:val="hu-HU"/>
        </w:rPr>
        <w:t>figyelmen</w:t>
      </w:r>
      <w:r w:rsidRPr="00675DD0">
        <w:rPr>
          <w:spacing w:val="7"/>
          <w:lang w:val="hu-HU"/>
        </w:rPr>
        <w:t xml:space="preserve"> </w:t>
      </w:r>
      <w:r w:rsidRPr="00675DD0">
        <w:rPr>
          <w:lang w:val="hu-HU"/>
        </w:rPr>
        <w:t>kívül</w:t>
      </w:r>
      <w:r w:rsidRPr="00675DD0">
        <w:rPr>
          <w:spacing w:val="7"/>
          <w:lang w:val="hu-HU"/>
        </w:rPr>
        <w:t xml:space="preserve"> </w:t>
      </w:r>
      <w:r w:rsidRPr="00675DD0">
        <w:rPr>
          <w:lang w:val="hu-HU"/>
        </w:rPr>
        <w:t>hagyni</w:t>
      </w:r>
      <w:r w:rsidRPr="00675DD0">
        <w:rPr>
          <w:spacing w:val="4"/>
          <w:lang w:val="hu-HU"/>
        </w:rPr>
        <w:t xml:space="preserve"> </w:t>
      </w:r>
      <w:r w:rsidRPr="00675DD0">
        <w:rPr>
          <w:lang w:val="hu-HU"/>
        </w:rPr>
        <w:t>a</w:t>
      </w:r>
      <w:r w:rsidRPr="00675DD0">
        <w:rPr>
          <w:spacing w:val="59"/>
          <w:lang w:val="hu-HU"/>
        </w:rPr>
        <w:t xml:space="preserve"> </w:t>
      </w:r>
      <w:r w:rsidRPr="00675DD0">
        <w:rPr>
          <w:spacing w:val="-1"/>
          <w:lang w:val="hu-HU"/>
        </w:rPr>
        <w:t>bírálóbizottság</w:t>
      </w:r>
      <w:r w:rsidRPr="00675DD0">
        <w:rPr>
          <w:spacing w:val="28"/>
          <w:lang w:val="hu-HU"/>
        </w:rPr>
        <w:t xml:space="preserve"> </w:t>
      </w:r>
      <w:r w:rsidRPr="00675DD0">
        <w:rPr>
          <w:lang w:val="hu-HU"/>
        </w:rPr>
        <w:t>vagy</w:t>
      </w:r>
      <w:r w:rsidRPr="00675DD0">
        <w:rPr>
          <w:spacing w:val="30"/>
          <w:lang w:val="hu-HU"/>
        </w:rPr>
        <w:t xml:space="preserve"> </w:t>
      </w:r>
      <w:r w:rsidRPr="00675DD0">
        <w:rPr>
          <w:spacing w:val="-1"/>
          <w:lang w:val="hu-HU"/>
        </w:rPr>
        <w:t>tagjainak</w:t>
      </w:r>
      <w:r w:rsidRPr="00675DD0">
        <w:rPr>
          <w:spacing w:val="28"/>
          <w:lang w:val="hu-HU"/>
        </w:rPr>
        <w:t xml:space="preserve"> </w:t>
      </w:r>
      <w:r w:rsidRPr="00675DD0">
        <w:rPr>
          <w:spacing w:val="-1"/>
          <w:lang w:val="hu-HU"/>
        </w:rPr>
        <w:t>javaslatait</w:t>
      </w:r>
      <w:r w:rsidRPr="00675DD0">
        <w:rPr>
          <w:spacing w:val="28"/>
          <w:lang w:val="hu-HU"/>
        </w:rPr>
        <w:t xml:space="preserve"> </w:t>
      </w:r>
      <w:r w:rsidRPr="00675DD0">
        <w:rPr>
          <w:lang w:val="hu-HU"/>
        </w:rPr>
        <w:t>és</w:t>
      </w:r>
      <w:r w:rsidRPr="00675DD0">
        <w:rPr>
          <w:spacing w:val="27"/>
          <w:lang w:val="hu-HU"/>
        </w:rPr>
        <w:t xml:space="preserve"> </w:t>
      </w:r>
      <w:r w:rsidRPr="00675DD0">
        <w:rPr>
          <w:lang w:val="hu-HU"/>
        </w:rPr>
        <w:t>a</w:t>
      </w:r>
      <w:r w:rsidRPr="00675DD0">
        <w:rPr>
          <w:spacing w:val="29"/>
          <w:lang w:val="hu-HU"/>
        </w:rPr>
        <w:t xml:space="preserve"> </w:t>
      </w:r>
      <w:r w:rsidRPr="00675DD0">
        <w:rPr>
          <w:spacing w:val="-1"/>
          <w:lang w:val="hu-HU"/>
        </w:rPr>
        <w:t>munkacsoport</w:t>
      </w:r>
      <w:r w:rsidRPr="00675DD0">
        <w:rPr>
          <w:spacing w:val="28"/>
          <w:lang w:val="hu-HU"/>
        </w:rPr>
        <w:t xml:space="preserve"> </w:t>
      </w:r>
      <w:r w:rsidRPr="00675DD0">
        <w:rPr>
          <w:spacing w:val="-1"/>
          <w:lang w:val="hu-HU"/>
        </w:rPr>
        <w:t>szakembereinek</w:t>
      </w:r>
      <w:r w:rsidRPr="00675DD0">
        <w:rPr>
          <w:spacing w:val="26"/>
          <w:lang w:val="hu-HU"/>
        </w:rPr>
        <w:t xml:space="preserve"> </w:t>
      </w:r>
      <w:r w:rsidRPr="00675DD0">
        <w:rPr>
          <w:spacing w:val="-1"/>
          <w:lang w:val="hu-HU"/>
        </w:rPr>
        <w:t>szakterület</w:t>
      </w:r>
      <w:r w:rsidRPr="00675DD0">
        <w:rPr>
          <w:spacing w:val="28"/>
          <w:lang w:val="hu-HU"/>
        </w:rPr>
        <w:t xml:space="preserve"> </w:t>
      </w:r>
      <w:r w:rsidRPr="00675DD0">
        <w:rPr>
          <w:spacing w:val="-1"/>
          <w:lang w:val="hu-HU"/>
        </w:rPr>
        <w:t>szerinti</w:t>
      </w:r>
      <w:r w:rsidRPr="00675DD0">
        <w:rPr>
          <w:spacing w:val="133"/>
          <w:lang w:val="hu-HU"/>
        </w:rPr>
        <w:t xml:space="preserve"> </w:t>
      </w:r>
      <w:r w:rsidRPr="00675DD0">
        <w:rPr>
          <w:spacing w:val="-1"/>
          <w:lang w:val="hu-HU"/>
        </w:rPr>
        <w:t>állásfoglalásait.</w:t>
      </w:r>
      <w:r w:rsidRPr="00675DD0">
        <w:rPr>
          <w:spacing w:val="-3"/>
          <w:lang w:val="hu-HU"/>
        </w:rPr>
        <w:t xml:space="preserve"> </w:t>
      </w:r>
      <w:r w:rsidRPr="00675DD0">
        <w:rPr>
          <w:lang w:val="hu-HU"/>
        </w:rPr>
        <w:t xml:space="preserve">Ez </w:t>
      </w:r>
      <w:r w:rsidRPr="00675DD0">
        <w:rPr>
          <w:spacing w:val="-1"/>
          <w:lang w:val="hu-HU"/>
        </w:rPr>
        <w:t>esetben</w:t>
      </w:r>
      <w:r w:rsidRPr="00675DD0">
        <w:rPr>
          <w:spacing w:val="-3"/>
          <w:lang w:val="hu-HU"/>
        </w:rPr>
        <w:t xml:space="preserve"> </w:t>
      </w:r>
      <w:r w:rsidRPr="00675DD0">
        <w:rPr>
          <w:lang w:val="hu-HU"/>
        </w:rPr>
        <w:t xml:space="preserve">azonban a </w:t>
      </w:r>
      <w:r w:rsidRPr="00675DD0">
        <w:rPr>
          <w:spacing w:val="-1"/>
          <w:lang w:val="hu-HU"/>
        </w:rPr>
        <w:t>döntéséért</w:t>
      </w:r>
      <w:r w:rsidRPr="00675DD0">
        <w:rPr>
          <w:lang w:val="hu-HU"/>
        </w:rPr>
        <w:t xml:space="preserve"> </w:t>
      </w:r>
      <w:r w:rsidRPr="00675DD0">
        <w:rPr>
          <w:spacing w:val="-1"/>
          <w:lang w:val="hu-HU"/>
        </w:rPr>
        <w:t>kizárólagosan</w:t>
      </w:r>
      <w:r w:rsidRPr="00675DD0">
        <w:rPr>
          <w:lang w:val="hu-HU"/>
        </w:rPr>
        <w:t xml:space="preserve"> </w:t>
      </w:r>
      <w:r w:rsidRPr="00675DD0">
        <w:rPr>
          <w:spacing w:val="-1"/>
          <w:lang w:val="hu-HU"/>
        </w:rPr>
        <w:t>felel.</w:t>
      </w:r>
    </w:p>
    <w:p w14:paraId="68E94C69" w14:textId="3D68E90A" w:rsidR="006B46A0" w:rsidRPr="00675DD0" w:rsidRDefault="00162C6A" w:rsidP="00AD260F">
      <w:pPr>
        <w:pStyle w:val="Szvegtrzs"/>
        <w:numPr>
          <w:ilvl w:val="0"/>
          <w:numId w:val="17"/>
        </w:numPr>
        <w:tabs>
          <w:tab w:val="left" w:pos="386"/>
        </w:tabs>
        <w:spacing w:before="119"/>
        <w:ind w:right="158" w:firstLine="0"/>
        <w:jc w:val="both"/>
        <w:rPr>
          <w:lang w:val="hu-HU"/>
        </w:rPr>
      </w:pPr>
      <w:r w:rsidRPr="00675DD0">
        <w:rPr>
          <w:lang w:val="hu-HU"/>
        </w:rPr>
        <w:t>A</w:t>
      </w:r>
      <w:r w:rsidRPr="00675DD0">
        <w:rPr>
          <w:spacing w:val="41"/>
          <w:lang w:val="hu-HU"/>
        </w:rPr>
        <w:t xml:space="preserve"> </w:t>
      </w:r>
      <w:r w:rsidR="008C4ECE" w:rsidRPr="00675DD0">
        <w:rPr>
          <w:spacing w:val="-1"/>
          <w:lang w:val="hu-HU"/>
        </w:rPr>
        <w:t>Társulás Elnöke</w:t>
      </w:r>
      <w:r w:rsidRPr="00675DD0">
        <w:rPr>
          <w:spacing w:val="41"/>
          <w:lang w:val="hu-HU"/>
        </w:rPr>
        <w:t xml:space="preserve"> </w:t>
      </w:r>
      <w:r w:rsidRPr="00675DD0">
        <w:rPr>
          <w:lang w:val="hu-HU"/>
        </w:rPr>
        <w:t>a</w:t>
      </w:r>
      <w:r w:rsidRPr="00675DD0">
        <w:rPr>
          <w:spacing w:val="41"/>
          <w:lang w:val="hu-HU"/>
        </w:rPr>
        <w:t xml:space="preserve"> </w:t>
      </w:r>
      <w:r w:rsidRPr="00675DD0">
        <w:rPr>
          <w:spacing w:val="-1"/>
          <w:lang w:val="hu-HU"/>
        </w:rPr>
        <w:t>soron</w:t>
      </w:r>
      <w:r w:rsidRPr="00675DD0">
        <w:rPr>
          <w:spacing w:val="40"/>
          <w:lang w:val="hu-HU"/>
        </w:rPr>
        <w:t xml:space="preserve"> </w:t>
      </w:r>
      <w:r w:rsidRPr="00675DD0">
        <w:rPr>
          <w:lang w:val="hu-HU"/>
        </w:rPr>
        <w:t>következő</w:t>
      </w:r>
      <w:r w:rsidRPr="00675DD0">
        <w:rPr>
          <w:spacing w:val="38"/>
          <w:lang w:val="hu-HU"/>
        </w:rPr>
        <w:t xml:space="preserve"> </w:t>
      </w:r>
      <w:r w:rsidRPr="00675DD0">
        <w:rPr>
          <w:spacing w:val="-1"/>
          <w:lang w:val="hu-HU"/>
        </w:rPr>
        <w:t>társulási</w:t>
      </w:r>
      <w:r w:rsidRPr="00675DD0">
        <w:rPr>
          <w:spacing w:val="40"/>
          <w:lang w:val="hu-HU"/>
        </w:rPr>
        <w:t xml:space="preserve"> </w:t>
      </w:r>
      <w:r w:rsidRPr="00675DD0">
        <w:rPr>
          <w:lang w:val="hu-HU"/>
        </w:rPr>
        <w:t>tanácsi</w:t>
      </w:r>
      <w:r w:rsidRPr="00675DD0">
        <w:rPr>
          <w:spacing w:val="40"/>
          <w:lang w:val="hu-HU"/>
        </w:rPr>
        <w:t xml:space="preserve"> </w:t>
      </w:r>
      <w:r w:rsidRPr="00675DD0">
        <w:rPr>
          <w:spacing w:val="-1"/>
          <w:lang w:val="hu-HU"/>
        </w:rPr>
        <w:t>ülésen</w:t>
      </w:r>
      <w:r w:rsidRPr="00675DD0">
        <w:rPr>
          <w:spacing w:val="41"/>
          <w:lang w:val="hu-HU"/>
        </w:rPr>
        <w:t xml:space="preserve"> </w:t>
      </w:r>
      <w:r w:rsidRPr="00675DD0">
        <w:rPr>
          <w:lang w:val="hu-HU"/>
        </w:rPr>
        <w:t>köteles</w:t>
      </w:r>
      <w:r w:rsidRPr="00675DD0">
        <w:rPr>
          <w:spacing w:val="40"/>
          <w:lang w:val="hu-HU"/>
        </w:rPr>
        <w:t xml:space="preserve"> </w:t>
      </w:r>
      <w:r w:rsidRPr="00675DD0">
        <w:rPr>
          <w:spacing w:val="-1"/>
          <w:lang w:val="hu-HU"/>
        </w:rPr>
        <w:t>beszámolni</w:t>
      </w:r>
      <w:r w:rsidRPr="00675DD0">
        <w:rPr>
          <w:spacing w:val="38"/>
          <w:lang w:val="hu-HU"/>
        </w:rPr>
        <w:t xml:space="preserve"> </w:t>
      </w:r>
      <w:r w:rsidRPr="00675DD0">
        <w:rPr>
          <w:lang w:val="hu-HU"/>
        </w:rPr>
        <w:t>a</w:t>
      </w:r>
      <w:r w:rsidRPr="00675DD0">
        <w:rPr>
          <w:spacing w:val="57"/>
          <w:lang w:val="hu-HU"/>
        </w:rPr>
        <w:t xml:space="preserve"> </w:t>
      </w:r>
      <w:r w:rsidRPr="00675DD0">
        <w:rPr>
          <w:lang w:val="hu-HU"/>
        </w:rPr>
        <w:t>lefolytatott</w:t>
      </w:r>
      <w:r w:rsidRPr="00675DD0">
        <w:rPr>
          <w:spacing w:val="44"/>
          <w:lang w:val="hu-HU"/>
        </w:rPr>
        <w:t xml:space="preserve"> </w:t>
      </w:r>
      <w:r w:rsidRPr="00675DD0">
        <w:rPr>
          <w:spacing w:val="-1"/>
          <w:lang w:val="hu-HU"/>
        </w:rPr>
        <w:t>közbeszerzési</w:t>
      </w:r>
      <w:r w:rsidRPr="00675DD0">
        <w:rPr>
          <w:spacing w:val="45"/>
          <w:lang w:val="hu-HU"/>
        </w:rPr>
        <w:t xml:space="preserve"> </w:t>
      </w:r>
      <w:r w:rsidRPr="00675DD0">
        <w:rPr>
          <w:lang w:val="hu-HU"/>
        </w:rPr>
        <w:t>eljárás</w:t>
      </w:r>
      <w:r w:rsidRPr="00675DD0">
        <w:rPr>
          <w:spacing w:val="44"/>
          <w:lang w:val="hu-HU"/>
        </w:rPr>
        <w:t xml:space="preserve"> </w:t>
      </w:r>
      <w:r w:rsidRPr="00675DD0">
        <w:rPr>
          <w:spacing w:val="-1"/>
          <w:lang w:val="hu-HU"/>
        </w:rPr>
        <w:t>főbb</w:t>
      </w:r>
      <w:r w:rsidRPr="00675DD0">
        <w:rPr>
          <w:spacing w:val="45"/>
          <w:lang w:val="hu-HU"/>
        </w:rPr>
        <w:t xml:space="preserve"> </w:t>
      </w:r>
      <w:r w:rsidRPr="00675DD0">
        <w:rPr>
          <w:lang w:val="hu-HU"/>
        </w:rPr>
        <w:t>adatairól,</w:t>
      </w:r>
      <w:r w:rsidRPr="00675DD0">
        <w:rPr>
          <w:spacing w:val="45"/>
          <w:lang w:val="hu-HU"/>
        </w:rPr>
        <w:t xml:space="preserve"> </w:t>
      </w:r>
      <w:r w:rsidRPr="00675DD0">
        <w:rPr>
          <w:lang w:val="hu-HU"/>
        </w:rPr>
        <w:t>az</w:t>
      </w:r>
      <w:r w:rsidRPr="00675DD0">
        <w:rPr>
          <w:spacing w:val="46"/>
          <w:lang w:val="hu-HU"/>
        </w:rPr>
        <w:t xml:space="preserve"> </w:t>
      </w:r>
      <w:r w:rsidRPr="00675DD0">
        <w:rPr>
          <w:lang w:val="hu-HU"/>
        </w:rPr>
        <w:t>eljárás</w:t>
      </w:r>
      <w:r w:rsidRPr="00675DD0">
        <w:rPr>
          <w:spacing w:val="44"/>
          <w:lang w:val="hu-HU"/>
        </w:rPr>
        <w:t xml:space="preserve"> </w:t>
      </w:r>
      <w:r w:rsidRPr="00675DD0">
        <w:rPr>
          <w:spacing w:val="-1"/>
          <w:lang w:val="hu-HU"/>
        </w:rPr>
        <w:t>eredményeként</w:t>
      </w:r>
      <w:r w:rsidRPr="00675DD0">
        <w:rPr>
          <w:spacing w:val="45"/>
          <w:lang w:val="hu-HU"/>
        </w:rPr>
        <w:t xml:space="preserve"> </w:t>
      </w:r>
      <w:r w:rsidRPr="00675DD0">
        <w:rPr>
          <w:spacing w:val="-1"/>
          <w:lang w:val="hu-HU"/>
        </w:rPr>
        <w:t>megkötött</w:t>
      </w:r>
      <w:r w:rsidRPr="00675DD0">
        <w:rPr>
          <w:spacing w:val="71"/>
          <w:lang w:val="hu-HU"/>
        </w:rPr>
        <w:t xml:space="preserve"> </w:t>
      </w:r>
      <w:r w:rsidRPr="00675DD0">
        <w:rPr>
          <w:spacing w:val="-1"/>
          <w:lang w:val="hu-HU"/>
        </w:rPr>
        <w:t>szerződés</w:t>
      </w:r>
      <w:r w:rsidRPr="00675DD0">
        <w:rPr>
          <w:spacing w:val="-2"/>
          <w:lang w:val="hu-HU"/>
        </w:rPr>
        <w:t xml:space="preserve"> </w:t>
      </w:r>
      <w:r w:rsidRPr="00675DD0">
        <w:rPr>
          <w:spacing w:val="-1"/>
          <w:lang w:val="hu-HU"/>
        </w:rPr>
        <w:t>lényegesebb</w:t>
      </w:r>
      <w:r w:rsidRPr="00675DD0">
        <w:rPr>
          <w:lang w:val="hu-HU"/>
        </w:rPr>
        <w:t xml:space="preserve"> feltételeiről.</w:t>
      </w:r>
    </w:p>
    <w:p w14:paraId="59255A5E" w14:textId="5C616775" w:rsidR="006B46A0" w:rsidRPr="00675DD0" w:rsidRDefault="00162C6A" w:rsidP="00AD260F">
      <w:pPr>
        <w:pStyle w:val="Szvegtrzs"/>
        <w:numPr>
          <w:ilvl w:val="0"/>
          <w:numId w:val="17"/>
        </w:numPr>
        <w:tabs>
          <w:tab w:val="left" w:pos="381"/>
        </w:tabs>
        <w:spacing w:before="121"/>
        <w:ind w:right="153" w:firstLine="0"/>
        <w:jc w:val="both"/>
        <w:rPr>
          <w:rFonts w:cs="Garamond"/>
          <w:lang w:val="hu-HU"/>
        </w:rPr>
      </w:pPr>
      <w:r w:rsidRPr="00675DD0">
        <w:rPr>
          <w:lang w:val="hu-HU"/>
        </w:rPr>
        <w:t>A</w:t>
      </w:r>
      <w:r w:rsidRPr="00675DD0">
        <w:rPr>
          <w:spacing w:val="35"/>
          <w:lang w:val="hu-HU"/>
        </w:rPr>
        <w:t xml:space="preserve"> </w:t>
      </w:r>
      <w:r w:rsidRPr="00675DD0">
        <w:rPr>
          <w:spacing w:val="-1"/>
          <w:lang w:val="hu-HU"/>
        </w:rPr>
        <w:t>Társulás</w:t>
      </w:r>
      <w:r w:rsidRPr="00675DD0">
        <w:rPr>
          <w:spacing w:val="33"/>
          <w:lang w:val="hu-HU"/>
        </w:rPr>
        <w:t xml:space="preserve"> </w:t>
      </w:r>
      <w:r w:rsidRPr="00675DD0">
        <w:rPr>
          <w:lang w:val="hu-HU"/>
        </w:rPr>
        <w:t>Szervezeti</w:t>
      </w:r>
      <w:r w:rsidRPr="00675DD0">
        <w:rPr>
          <w:spacing w:val="34"/>
          <w:lang w:val="hu-HU"/>
        </w:rPr>
        <w:t xml:space="preserve"> </w:t>
      </w:r>
      <w:r w:rsidRPr="00675DD0">
        <w:rPr>
          <w:lang w:val="hu-HU"/>
        </w:rPr>
        <w:t>és</w:t>
      </w:r>
      <w:r w:rsidRPr="00675DD0">
        <w:rPr>
          <w:spacing w:val="35"/>
          <w:lang w:val="hu-HU"/>
        </w:rPr>
        <w:t xml:space="preserve"> </w:t>
      </w:r>
      <w:r w:rsidRPr="00675DD0">
        <w:rPr>
          <w:spacing w:val="-1"/>
          <w:lang w:val="hu-HU"/>
        </w:rPr>
        <w:t>Működési</w:t>
      </w:r>
      <w:r w:rsidRPr="00675DD0">
        <w:rPr>
          <w:spacing w:val="35"/>
          <w:lang w:val="hu-HU"/>
        </w:rPr>
        <w:t xml:space="preserve"> </w:t>
      </w:r>
      <w:r w:rsidRPr="00675DD0">
        <w:rPr>
          <w:spacing w:val="-1"/>
          <w:lang w:val="hu-HU"/>
        </w:rPr>
        <w:t>Szabályzatában</w:t>
      </w:r>
      <w:r w:rsidRPr="00675DD0">
        <w:rPr>
          <w:spacing w:val="34"/>
          <w:lang w:val="hu-HU"/>
        </w:rPr>
        <w:t xml:space="preserve"> </w:t>
      </w:r>
      <w:r w:rsidRPr="00675DD0">
        <w:rPr>
          <w:lang w:val="hu-HU"/>
        </w:rPr>
        <w:t>meghatározott</w:t>
      </w:r>
      <w:r w:rsidRPr="00675DD0">
        <w:rPr>
          <w:spacing w:val="40"/>
          <w:lang w:val="hu-HU"/>
        </w:rPr>
        <w:t xml:space="preserve"> </w:t>
      </w:r>
      <w:r w:rsidRPr="00675DD0">
        <w:rPr>
          <w:spacing w:val="-1"/>
          <w:lang w:val="hu-HU"/>
        </w:rPr>
        <w:t>esetben</w:t>
      </w:r>
      <w:r w:rsidRPr="00675DD0">
        <w:rPr>
          <w:spacing w:val="36"/>
          <w:lang w:val="hu-HU"/>
        </w:rPr>
        <w:t xml:space="preserve"> </w:t>
      </w:r>
      <w:r w:rsidRPr="00675DD0">
        <w:rPr>
          <w:lang w:val="hu-HU"/>
        </w:rPr>
        <w:t>a</w:t>
      </w:r>
      <w:r w:rsidRPr="00675DD0">
        <w:rPr>
          <w:spacing w:val="36"/>
          <w:lang w:val="hu-HU"/>
        </w:rPr>
        <w:t xml:space="preserve"> </w:t>
      </w:r>
      <w:r w:rsidRPr="00675DD0">
        <w:rPr>
          <w:spacing w:val="-1"/>
          <w:lang w:val="hu-HU"/>
        </w:rPr>
        <w:t>bírálóbizottsági</w:t>
      </w:r>
      <w:r w:rsidRPr="00675DD0">
        <w:rPr>
          <w:spacing w:val="75"/>
          <w:lang w:val="hu-HU"/>
        </w:rPr>
        <w:t xml:space="preserve"> </w:t>
      </w:r>
      <w:r w:rsidRPr="00675DD0">
        <w:rPr>
          <w:spacing w:val="-1"/>
          <w:lang w:val="hu-HU"/>
        </w:rPr>
        <w:t>szakvélemények, döntési</w:t>
      </w:r>
      <w:r w:rsidRPr="00675DD0">
        <w:rPr>
          <w:lang w:val="hu-HU"/>
        </w:rPr>
        <w:t xml:space="preserve"> </w:t>
      </w:r>
      <w:r w:rsidRPr="00675DD0">
        <w:rPr>
          <w:spacing w:val="-1"/>
          <w:lang w:val="hu-HU"/>
        </w:rPr>
        <w:t>javaslat(ok)</w:t>
      </w:r>
      <w:r w:rsidRPr="00675DD0">
        <w:rPr>
          <w:spacing w:val="2"/>
          <w:lang w:val="hu-HU"/>
        </w:rPr>
        <w:t xml:space="preserve"> </w:t>
      </w:r>
      <w:r w:rsidRPr="00675DD0">
        <w:rPr>
          <w:spacing w:val="-1"/>
          <w:lang w:val="hu-HU"/>
        </w:rPr>
        <w:t>előterjesztése</w:t>
      </w:r>
      <w:r w:rsidRPr="00675DD0">
        <w:rPr>
          <w:lang w:val="hu-HU"/>
        </w:rPr>
        <w:t xml:space="preserve"> a</w:t>
      </w:r>
      <w:r w:rsidRPr="00675DD0">
        <w:rPr>
          <w:spacing w:val="-1"/>
          <w:lang w:val="hu-HU"/>
        </w:rPr>
        <w:t xml:space="preserve"> döntésre</w:t>
      </w:r>
      <w:r w:rsidRPr="00675DD0">
        <w:rPr>
          <w:lang w:val="hu-HU"/>
        </w:rPr>
        <w:t xml:space="preserve"> </w:t>
      </w:r>
      <w:r w:rsidRPr="00675DD0">
        <w:rPr>
          <w:spacing w:val="-1"/>
          <w:lang w:val="hu-HU"/>
        </w:rPr>
        <w:t>jogosult</w:t>
      </w:r>
      <w:r w:rsidRPr="00675DD0">
        <w:rPr>
          <w:lang w:val="hu-HU"/>
        </w:rPr>
        <w:t xml:space="preserve"> </w:t>
      </w:r>
      <w:r w:rsidR="00F45027" w:rsidRPr="00675DD0">
        <w:rPr>
          <w:lang w:val="hu-HU"/>
        </w:rPr>
        <w:t xml:space="preserve">Társulási </w:t>
      </w:r>
      <w:r w:rsidRPr="00675DD0">
        <w:rPr>
          <w:spacing w:val="-1"/>
          <w:lang w:val="hu-HU"/>
        </w:rPr>
        <w:t>Tanács</w:t>
      </w:r>
      <w:r w:rsidRPr="00675DD0">
        <w:rPr>
          <w:spacing w:val="1"/>
          <w:lang w:val="hu-HU"/>
        </w:rPr>
        <w:t xml:space="preserve"> </w:t>
      </w:r>
      <w:r w:rsidRPr="00675DD0">
        <w:rPr>
          <w:lang w:val="hu-HU"/>
        </w:rPr>
        <w:t>felé.</w:t>
      </w:r>
    </w:p>
    <w:p w14:paraId="1FCAE805" w14:textId="08D5E2CF" w:rsidR="00226F20" w:rsidRPr="00054E5E" w:rsidRDefault="00226F20" w:rsidP="00AD260F">
      <w:pPr>
        <w:pStyle w:val="Szvegtrzs"/>
        <w:numPr>
          <w:ilvl w:val="0"/>
          <w:numId w:val="17"/>
        </w:numPr>
        <w:tabs>
          <w:tab w:val="left" w:pos="381"/>
        </w:tabs>
        <w:spacing w:before="121"/>
        <w:ind w:right="153" w:firstLine="0"/>
        <w:jc w:val="both"/>
        <w:rPr>
          <w:ins w:id="1285" w:author="Trombitásné Dr. Domján Bernadett" w:date="2025-12-10T15:14:00Z" w16du:dateUtc="2025-12-10T14:14:00Z"/>
          <w:rFonts w:cs="Garamond"/>
          <w:lang w:val="hu-HU"/>
        </w:rPr>
      </w:pPr>
      <w:r w:rsidRPr="00675DD0">
        <w:rPr>
          <w:lang w:val="hu-HU"/>
        </w:rPr>
        <w:t>A Kbt. 36. § (2) bekezdésében foglalt rendelkezések nyilvánvaló megsértésének észlelése vagy annak alapos okkal való feltételezése - vagy e rendelkezések megsértéséről vagy annak alapos okkal való feltételezéséről a jelen közbeszerzési szabályzatban foglaltak alapján hozzá érkező jelzés - esetén a Gazdasági Versenyhivatal értesítése.</w:t>
      </w:r>
    </w:p>
    <w:p w14:paraId="24E92003" w14:textId="5B9384AF" w:rsidR="00054E5E" w:rsidRPr="00675DD0" w:rsidRDefault="00054E5E" w:rsidP="00AD260F">
      <w:pPr>
        <w:pStyle w:val="Szvegtrzs"/>
        <w:numPr>
          <w:ilvl w:val="0"/>
          <w:numId w:val="17"/>
        </w:numPr>
        <w:tabs>
          <w:tab w:val="left" w:pos="381"/>
        </w:tabs>
        <w:spacing w:before="121"/>
        <w:ind w:right="153" w:firstLine="0"/>
        <w:jc w:val="both"/>
        <w:rPr>
          <w:rFonts w:cs="Garamond"/>
          <w:lang w:val="hu-HU"/>
        </w:rPr>
      </w:pPr>
      <w:ins w:id="1286" w:author="Trombitásné Dr. Domján Bernadett" w:date="2025-12-10T15:14:00Z" w16du:dateUtc="2025-12-10T14:14:00Z">
        <w:r>
          <w:t xml:space="preserve">A 22.I. </w:t>
        </w:r>
        <w:proofErr w:type="spellStart"/>
        <w:r>
          <w:t>pont</w:t>
        </w:r>
        <w:proofErr w:type="spellEnd"/>
        <w:r>
          <w:t xml:space="preserve"> </w:t>
        </w:r>
        <w:proofErr w:type="spellStart"/>
        <w:r>
          <w:t>szerinti</w:t>
        </w:r>
        <w:proofErr w:type="spellEnd"/>
        <w:r>
          <w:t xml:space="preserve"> </w:t>
        </w:r>
        <w:proofErr w:type="spellStart"/>
        <w:r>
          <w:t>összeférhetetlenségi</w:t>
        </w:r>
        <w:proofErr w:type="spellEnd"/>
        <w:r>
          <w:t xml:space="preserve"> </w:t>
        </w:r>
        <w:proofErr w:type="spellStart"/>
        <w:r>
          <w:t>gyanú</w:t>
        </w:r>
        <w:proofErr w:type="spellEnd"/>
        <w:r>
          <w:t xml:space="preserve"> </w:t>
        </w:r>
        <w:proofErr w:type="spellStart"/>
        <w:r>
          <w:t>felmerülése</w:t>
        </w:r>
        <w:proofErr w:type="spellEnd"/>
        <w:r>
          <w:t xml:space="preserve"> </w:t>
        </w:r>
        <w:proofErr w:type="spellStart"/>
        <w:r>
          <w:t>esetén</w:t>
        </w:r>
        <w:proofErr w:type="spellEnd"/>
        <w:r>
          <w:t xml:space="preserve"> </w:t>
        </w:r>
        <w:proofErr w:type="spellStart"/>
        <w:r>
          <w:t>szükséges</w:t>
        </w:r>
        <w:proofErr w:type="spellEnd"/>
        <w:r>
          <w:t xml:space="preserve"> </w:t>
        </w:r>
        <w:proofErr w:type="spellStart"/>
        <w:r>
          <w:t>vizsgálat</w:t>
        </w:r>
        <w:proofErr w:type="spellEnd"/>
        <w:r>
          <w:t xml:space="preserve"> </w:t>
        </w:r>
        <w:proofErr w:type="spellStart"/>
        <w:r>
          <w:t>lefolytatása</w:t>
        </w:r>
        <w:proofErr w:type="spellEnd"/>
        <w:r>
          <w:t>.</w:t>
        </w:r>
      </w:ins>
    </w:p>
    <w:p w14:paraId="0908BC84" w14:textId="77777777" w:rsidR="006B46A0" w:rsidRPr="00675DD0" w:rsidRDefault="006B46A0" w:rsidP="00AD260F">
      <w:pPr>
        <w:rPr>
          <w:rFonts w:ascii="Garamond" w:eastAsia="Garamond" w:hAnsi="Garamond" w:cs="Garamond"/>
          <w:sz w:val="24"/>
          <w:szCs w:val="24"/>
          <w:lang w:val="hu-HU"/>
        </w:rPr>
      </w:pPr>
    </w:p>
    <w:p w14:paraId="2F34CACD" w14:textId="77777777" w:rsidR="006B46A0" w:rsidRPr="00675DD0" w:rsidRDefault="006B46A0" w:rsidP="00AD260F">
      <w:pPr>
        <w:spacing w:before="6"/>
        <w:rPr>
          <w:rFonts w:ascii="Garamond" w:eastAsia="Garamond" w:hAnsi="Garamond" w:cs="Garamond"/>
          <w:sz w:val="24"/>
          <w:szCs w:val="24"/>
          <w:lang w:val="hu-HU"/>
        </w:rPr>
      </w:pPr>
    </w:p>
    <w:p w14:paraId="1754F2D1" w14:textId="77777777" w:rsidR="006B46A0" w:rsidRPr="00675DD0" w:rsidRDefault="00162C6A" w:rsidP="00AD260F">
      <w:pPr>
        <w:pStyle w:val="Cmsor3"/>
        <w:ind w:right="626"/>
        <w:jc w:val="center"/>
        <w:rPr>
          <w:b w:val="0"/>
          <w:bCs w:val="0"/>
          <w:i w:val="0"/>
          <w:sz w:val="24"/>
          <w:szCs w:val="24"/>
          <w:lang w:val="hu-HU"/>
        </w:rPr>
      </w:pPr>
      <w:r w:rsidRPr="00675DD0">
        <w:rPr>
          <w:w w:val="95"/>
          <w:sz w:val="24"/>
          <w:szCs w:val="24"/>
          <w:lang w:val="hu-HU"/>
        </w:rPr>
        <w:t>A</w:t>
      </w:r>
      <w:r w:rsidRPr="00675DD0">
        <w:rPr>
          <w:spacing w:val="1"/>
          <w:w w:val="95"/>
          <w:sz w:val="24"/>
          <w:szCs w:val="24"/>
          <w:lang w:val="hu-HU"/>
        </w:rPr>
        <w:t xml:space="preserve"> </w:t>
      </w:r>
      <w:r w:rsidRPr="00675DD0">
        <w:rPr>
          <w:spacing w:val="-1"/>
          <w:w w:val="95"/>
          <w:sz w:val="24"/>
          <w:szCs w:val="24"/>
          <w:lang w:val="hu-HU"/>
        </w:rPr>
        <w:t>szakértői</w:t>
      </w:r>
      <w:r w:rsidRPr="00675DD0">
        <w:rPr>
          <w:w w:val="95"/>
          <w:sz w:val="24"/>
          <w:szCs w:val="24"/>
          <w:lang w:val="hu-HU"/>
        </w:rPr>
        <w:t xml:space="preserve"> </w:t>
      </w:r>
      <w:r w:rsidRPr="00675DD0">
        <w:rPr>
          <w:spacing w:val="-1"/>
          <w:w w:val="95"/>
          <w:sz w:val="24"/>
          <w:szCs w:val="24"/>
          <w:lang w:val="hu-HU"/>
        </w:rPr>
        <w:t>munkacsoport</w:t>
      </w:r>
      <w:r w:rsidRPr="00675DD0">
        <w:rPr>
          <w:w w:val="95"/>
          <w:sz w:val="24"/>
          <w:szCs w:val="24"/>
          <w:lang w:val="hu-HU"/>
        </w:rPr>
        <w:t xml:space="preserve"> </w:t>
      </w:r>
      <w:r w:rsidRPr="00675DD0">
        <w:rPr>
          <w:spacing w:val="-1"/>
          <w:w w:val="95"/>
          <w:sz w:val="24"/>
          <w:szCs w:val="24"/>
          <w:lang w:val="hu-HU"/>
        </w:rPr>
        <w:t>tagjainak</w:t>
      </w:r>
      <w:r w:rsidRPr="00675DD0">
        <w:rPr>
          <w:spacing w:val="2"/>
          <w:w w:val="95"/>
          <w:sz w:val="24"/>
          <w:szCs w:val="24"/>
          <w:lang w:val="hu-HU"/>
        </w:rPr>
        <w:t xml:space="preserve"> </w:t>
      </w:r>
      <w:r w:rsidRPr="00675DD0">
        <w:rPr>
          <w:w w:val="95"/>
          <w:sz w:val="24"/>
          <w:szCs w:val="24"/>
          <w:lang w:val="hu-HU"/>
        </w:rPr>
        <w:t xml:space="preserve">felelőssége, </w:t>
      </w:r>
      <w:r w:rsidRPr="00675DD0">
        <w:rPr>
          <w:spacing w:val="-1"/>
          <w:w w:val="95"/>
          <w:sz w:val="24"/>
          <w:szCs w:val="24"/>
          <w:lang w:val="hu-HU"/>
        </w:rPr>
        <w:t>valamint jogai</w:t>
      </w:r>
      <w:r w:rsidRPr="00675DD0">
        <w:rPr>
          <w:w w:val="95"/>
          <w:sz w:val="24"/>
          <w:szCs w:val="24"/>
          <w:lang w:val="hu-HU"/>
        </w:rPr>
        <w:t xml:space="preserve"> és</w:t>
      </w:r>
      <w:r w:rsidRPr="00675DD0">
        <w:rPr>
          <w:spacing w:val="2"/>
          <w:w w:val="95"/>
          <w:sz w:val="24"/>
          <w:szCs w:val="24"/>
          <w:lang w:val="hu-HU"/>
        </w:rPr>
        <w:t xml:space="preserve"> </w:t>
      </w:r>
      <w:r w:rsidRPr="00675DD0">
        <w:rPr>
          <w:spacing w:val="-1"/>
          <w:w w:val="95"/>
          <w:sz w:val="24"/>
          <w:szCs w:val="24"/>
          <w:lang w:val="hu-HU"/>
        </w:rPr>
        <w:t>kötelezettségei</w:t>
      </w:r>
    </w:p>
    <w:p w14:paraId="30F3F552" w14:textId="77777777" w:rsidR="006B46A0" w:rsidRPr="00675DD0" w:rsidRDefault="00162C6A" w:rsidP="00AD260F">
      <w:pPr>
        <w:pStyle w:val="Szvegtrzs"/>
        <w:numPr>
          <w:ilvl w:val="0"/>
          <w:numId w:val="16"/>
        </w:numPr>
        <w:tabs>
          <w:tab w:val="left" w:pos="354"/>
        </w:tabs>
        <w:spacing w:before="118"/>
        <w:ind w:right="157" w:firstLine="0"/>
        <w:jc w:val="both"/>
        <w:rPr>
          <w:lang w:val="hu-HU"/>
        </w:rPr>
      </w:pPr>
      <w:r w:rsidRPr="00675DD0">
        <w:rPr>
          <w:lang w:val="hu-HU"/>
        </w:rPr>
        <w:t>A</w:t>
      </w:r>
      <w:r w:rsidRPr="00675DD0">
        <w:rPr>
          <w:spacing w:val="9"/>
          <w:lang w:val="hu-HU"/>
        </w:rPr>
        <w:t xml:space="preserve"> </w:t>
      </w:r>
      <w:r w:rsidRPr="00675DD0">
        <w:rPr>
          <w:spacing w:val="-1"/>
          <w:lang w:val="hu-HU"/>
        </w:rPr>
        <w:t>munkacsoport</w:t>
      </w:r>
      <w:r w:rsidRPr="00675DD0">
        <w:rPr>
          <w:spacing w:val="8"/>
          <w:lang w:val="hu-HU"/>
        </w:rPr>
        <w:t xml:space="preserve"> </w:t>
      </w:r>
      <w:r w:rsidRPr="00675DD0">
        <w:rPr>
          <w:lang w:val="hu-HU"/>
        </w:rPr>
        <w:t>tagjai</w:t>
      </w:r>
      <w:r w:rsidRPr="00675DD0">
        <w:rPr>
          <w:spacing w:val="7"/>
          <w:lang w:val="hu-HU"/>
        </w:rPr>
        <w:t xml:space="preserve"> </w:t>
      </w:r>
      <w:r w:rsidRPr="00675DD0">
        <w:rPr>
          <w:lang w:val="hu-HU"/>
        </w:rPr>
        <w:t>kötelesek</w:t>
      </w:r>
      <w:r w:rsidRPr="00675DD0">
        <w:rPr>
          <w:spacing w:val="9"/>
          <w:lang w:val="hu-HU"/>
        </w:rPr>
        <w:t xml:space="preserve"> </w:t>
      </w:r>
      <w:r w:rsidRPr="00675DD0">
        <w:rPr>
          <w:lang w:val="hu-HU"/>
        </w:rPr>
        <w:t>minden</w:t>
      </w:r>
      <w:r w:rsidRPr="00675DD0">
        <w:rPr>
          <w:spacing w:val="6"/>
          <w:lang w:val="hu-HU"/>
        </w:rPr>
        <w:t xml:space="preserve"> </w:t>
      </w:r>
      <w:r w:rsidRPr="00675DD0">
        <w:rPr>
          <w:lang w:val="hu-HU"/>
        </w:rPr>
        <w:t>esetben</w:t>
      </w:r>
      <w:r w:rsidRPr="00675DD0">
        <w:rPr>
          <w:spacing w:val="7"/>
          <w:lang w:val="hu-HU"/>
        </w:rPr>
        <w:t xml:space="preserve"> </w:t>
      </w:r>
      <w:r w:rsidRPr="00675DD0">
        <w:rPr>
          <w:lang w:val="hu-HU"/>
        </w:rPr>
        <w:t>a</w:t>
      </w:r>
      <w:r w:rsidRPr="00675DD0">
        <w:rPr>
          <w:spacing w:val="10"/>
          <w:lang w:val="hu-HU"/>
        </w:rPr>
        <w:t xml:space="preserve"> </w:t>
      </w:r>
      <w:r w:rsidRPr="00675DD0">
        <w:rPr>
          <w:spacing w:val="-1"/>
          <w:lang w:val="hu-HU"/>
        </w:rPr>
        <w:t>vonatkozó</w:t>
      </w:r>
      <w:r w:rsidRPr="00675DD0">
        <w:rPr>
          <w:spacing w:val="10"/>
          <w:lang w:val="hu-HU"/>
        </w:rPr>
        <w:t xml:space="preserve"> </w:t>
      </w:r>
      <w:r w:rsidRPr="00675DD0">
        <w:rPr>
          <w:spacing w:val="-1"/>
          <w:lang w:val="hu-HU"/>
        </w:rPr>
        <w:t>jogszabályok</w:t>
      </w:r>
      <w:r w:rsidRPr="00675DD0">
        <w:rPr>
          <w:spacing w:val="9"/>
          <w:lang w:val="hu-HU"/>
        </w:rPr>
        <w:t xml:space="preserve"> </w:t>
      </w:r>
      <w:r w:rsidRPr="00675DD0">
        <w:rPr>
          <w:spacing w:val="-1"/>
          <w:lang w:val="hu-HU"/>
        </w:rPr>
        <w:t>szerint,</w:t>
      </w:r>
      <w:r w:rsidRPr="00675DD0">
        <w:rPr>
          <w:spacing w:val="9"/>
          <w:lang w:val="hu-HU"/>
        </w:rPr>
        <w:t xml:space="preserve"> </w:t>
      </w:r>
      <w:r w:rsidRPr="00675DD0">
        <w:rPr>
          <w:spacing w:val="-1"/>
          <w:lang w:val="hu-HU"/>
        </w:rPr>
        <w:t>valamint</w:t>
      </w:r>
      <w:r w:rsidRPr="00675DD0">
        <w:rPr>
          <w:spacing w:val="6"/>
          <w:lang w:val="hu-HU"/>
        </w:rPr>
        <w:t xml:space="preserve"> </w:t>
      </w:r>
      <w:r w:rsidRPr="00675DD0">
        <w:rPr>
          <w:lang w:val="hu-HU"/>
        </w:rPr>
        <w:t>a</w:t>
      </w:r>
      <w:r w:rsidRPr="00675DD0">
        <w:rPr>
          <w:spacing w:val="59"/>
          <w:lang w:val="hu-HU"/>
        </w:rPr>
        <w:t xml:space="preserve"> </w:t>
      </w:r>
      <w:r w:rsidRPr="00675DD0">
        <w:rPr>
          <w:lang w:val="hu-HU"/>
        </w:rPr>
        <w:t>jelen</w:t>
      </w:r>
      <w:r w:rsidRPr="00675DD0">
        <w:rPr>
          <w:spacing w:val="28"/>
          <w:lang w:val="hu-HU"/>
        </w:rPr>
        <w:t xml:space="preserve"> </w:t>
      </w:r>
      <w:r w:rsidRPr="00675DD0">
        <w:rPr>
          <w:spacing w:val="-1"/>
          <w:lang w:val="hu-HU"/>
        </w:rPr>
        <w:t>közbeszerzési</w:t>
      </w:r>
      <w:r w:rsidRPr="00675DD0">
        <w:rPr>
          <w:spacing w:val="28"/>
          <w:lang w:val="hu-HU"/>
        </w:rPr>
        <w:t xml:space="preserve"> </w:t>
      </w:r>
      <w:r w:rsidRPr="00675DD0">
        <w:rPr>
          <w:spacing w:val="-1"/>
          <w:lang w:val="hu-HU"/>
        </w:rPr>
        <w:t>szabályzat</w:t>
      </w:r>
      <w:r w:rsidRPr="00675DD0">
        <w:rPr>
          <w:spacing w:val="28"/>
          <w:lang w:val="hu-HU"/>
        </w:rPr>
        <w:t xml:space="preserve"> </w:t>
      </w:r>
      <w:r w:rsidRPr="00675DD0">
        <w:rPr>
          <w:lang w:val="hu-HU"/>
        </w:rPr>
        <w:t>alapján</w:t>
      </w:r>
      <w:r w:rsidRPr="00675DD0">
        <w:rPr>
          <w:spacing w:val="25"/>
          <w:lang w:val="hu-HU"/>
        </w:rPr>
        <w:t xml:space="preserve"> </w:t>
      </w:r>
      <w:r w:rsidRPr="00675DD0">
        <w:rPr>
          <w:spacing w:val="-1"/>
          <w:lang w:val="hu-HU"/>
        </w:rPr>
        <w:t>eljárni.</w:t>
      </w:r>
      <w:r w:rsidRPr="00675DD0">
        <w:rPr>
          <w:spacing w:val="28"/>
          <w:lang w:val="hu-HU"/>
        </w:rPr>
        <w:t xml:space="preserve"> </w:t>
      </w:r>
      <w:r w:rsidRPr="00675DD0">
        <w:rPr>
          <w:lang w:val="hu-HU"/>
        </w:rPr>
        <w:t>A</w:t>
      </w:r>
      <w:r w:rsidRPr="00675DD0">
        <w:rPr>
          <w:spacing w:val="29"/>
          <w:lang w:val="hu-HU"/>
        </w:rPr>
        <w:t xml:space="preserve"> </w:t>
      </w:r>
      <w:r w:rsidRPr="00675DD0">
        <w:rPr>
          <w:spacing w:val="-1"/>
          <w:lang w:val="hu-HU"/>
        </w:rPr>
        <w:t>munkacsoport</w:t>
      </w:r>
      <w:r w:rsidRPr="00675DD0">
        <w:rPr>
          <w:spacing w:val="28"/>
          <w:lang w:val="hu-HU"/>
        </w:rPr>
        <w:t xml:space="preserve"> </w:t>
      </w:r>
      <w:r w:rsidRPr="00675DD0">
        <w:rPr>
          <w:spacing w:val="-1"/>
          <w:lang w:val="hu-HU"/>
        </w:rPr>
        <w:t>valamennyi</w:t>
      </w:r>
      <w:r w:rsidRPr="00675DD0">
        <w:rPr>
          <w:spacing w:val="28"/>
          <w:lang w:val="hu-HU"/>
        </w:rPr>
        <w:t xml:space="preserve"> </w:t>
      </w:r>
      <w:r w:rsidRPr="00675DD0">
        <w:rPr>
          <w:spacing w:val="-1"/>
          <w:lang w:val="hu-HU"/>
        </w:rPr>
        <w:t>tagja</w:t>
      </w:r>
      <w:r w:rsidRPr="00675DD0">
        <w:rPr>
          <w:spacing w:val="30"/>
          <w:lang w:val="hu-HU"/>
        </w:rPr>
        <w:t xml:space="preserve"> </w:t>
      </w:r>
      <w:r w:rsidRPr="00675DD0">
        <w:rPr>
          <w:spacing w:val="-1"/>
          <w:lang w:val="hu-HU"/>
        </w:rPr>
        <w:t>köteles</w:t>
      </w:r>
      <w:r w:rsidRPr="00675DD0">
        <w:rPr>
          <w:spacing w:val="28"/>
          <w:lang w:val="hu-HU"/>
        </w:rPr>
        <w:t xml:space="preserve"> </w:t>
      </w:r>
      <w:r w:rsidRPr="00675DD0">
        <w:rPr>
          <w:lang w:val="hu-HU"/>
        </w:rPr>
        <w:t>a</w:t>
      </w:r>
      <w:r w:rsidRPr="00675DD0">
        <w:rPr>
          <w:spacing w:val="29"/>
          <w:lang w:val="hu-HU"/>
        </w:rPr>
        <w:t xml:space="preserve"> </w:t>
      </w:r>
      <w:r w:rsidRPr="00675DD0">
        <w:rPr>
          <w:spacing w:val="-1"/>
          <w:lang w:val="hu-HU"/>
        </w:rPr>
        <w:t>Kbt.,</w:t>
      </w:r>
      <w:r w:rsidRPr="00675DD0">
        <w:rPr>
          <w:spacing w:val="91"/>
          <w:lang w:val="hu-HU"/>
        </w:rPr>
        <w:t xml:space="preserve"> </w:t>
      </w:r>
      <w:r w:rsidRPr="00675DD0">
        <w:rPr>
          <w:lang w:val="hu-HU"/>
        </w:rPr>
        <w:t>illetve</w:t>
      </w:r>
      <w:r w:rsidRPr="00675DD0">
        <w:rPr>
          <w:spacing w:val="25"/>
          <w:lang w:val="hu-HU"/>
        </w:rPr>
        <w:t xml:space="preserve"> </w:t>
      </w:r>
      <w:r w:rsidRPr="00675DD0">
        <w:rPr>
          <w:lang w:val="hu-HU"/>
        </w:rPr>
        <w:t>a</w:t>
      </w:r>
      <w:r w:rsidRPr="00675DD0">
        <w:rPr>
          <w:spacing w:val="25"/>
          <w:lang w:val="hu-HU"/>
        </w:rPr>
        <w:t xml:space="preserve"> </w:t>
      </w:r>
      <w:r w:rsidRPr="00675DD0">
        <w:rPr>
          <w:lang w:val="hu-HU"/>
        </w:rPr>
        <w:t>jelen</w:t>
      </w:r>
      <w:r w:rsidRPr="00675DD0">
        <w:rPr>
          <w:spacing w:val="27"/>
          <w:lang w:val="hu-HU"/>
        </w:rPr>
        <w:t xml:space="preserve"> </w:t>
      </w:r>
      <w:r w:rsidRPr="00675DD0">
        <w:rPr>
          <w:spacing w:val="-1"/>
          <w:lang w:val="hu-HU"/>
        </w:rPr>
        <w:t>szabályzat</w:t>
      </w:r>
      <w:r w:rsidRPr="00675DD0">
        <w:rPr>
          <w:spacing w:val="25"/>
          <w:lang w:val="hu-HU"/>
        </w:rPr>
        <w:t xml:space="preserve"> </w:t>
      </w:r>
      <w:r w:rsidRPr="00675DD0">
        <w:rPr>
          <w:spacing w:val="-1"/>
          <w:lang w:val="hu-HU"/>
        </w:rPr>
        <w:t>szabályait</w:t>
      </w:r>
      <w:r w:rsidRPr="00675DD0">
        <w:rPr>
          <w:spacing w:val="24"/>
          <w:lang w:val="hu-HU"/>
        </w:rPr>
        <w:t xml:space="preserve"> </w:t>
      </w:r>
      <w:r w:rsidRPr="00675DD0">
        <w:rPr>
          <w:lang w:val="hu-HU"/>
        </w:rPr>
        <w:t>a</w:t>
      </w:r>
      <w:r w:rsidRPr="00675DD0">
        <w:rPr>
          <w:spacing w:val="26"/>
          <w:lang w:val="hu-HU"/>
        </w:rPr>
        <w:t xml:space="preserve"> </w:t>
      </w:r>
      <w:r w:rsidRPr="00675DD0">
        <w:rPr>
          <w:spacing w:val="-1"/>
          <w:lang w:val="hu-HU"/>
        </w:rPr>
        <w:t>szükséges</w:t>
      </w:r>
      <w:r w:rsidRPr="00675DD0">
        <w:rPr>
          <w:spacing w:val="24"/>
          <w:lang w:val="hu-HU"/>
        </w:rPr>
        <w:t xml:space="preserve"> </w:t>
      </w:r>
      <w:r w:rsidRPr="00675DD0">
        <w:rPr>
          <w:lang w:val="hu-HU"/>
        </w:rPr>
        <w:t>mértékig</w:t>
      </w:r>
      <w:r w:rsidRPr="00675DD0">
        <w:rPr>
          <w:spacing w:val="26"/>
          <w:lang w:val="hu-HU"/>
        </w:rPr>
        <w:t xml:space="preserve"> </w:t>
      </w:r>
      <w:r w:rsidRPr="00675DD0">
        <w:rPr>
          <w:spacing w:val="-1"/>
          <w:lang w:val="hu-HU"/>
        </w:rPr>
        <w:t>ismerni.</w:t>
      </w:r>
      <w:r w:rsidRPr="00675DD0">
        <w:rPr>
          <w:spacing w:val="25"/>
          <w:lang w:val="hu-HU"/>
        </w:rPr>
        <w:t xml:space="preserve"> </w:t>
      </w:r>
      <w:r w:rsidRPr="00675DD0">
        <w:rPr>
          <w:lang w:val="hu-HU"/>
        </w:rPr>
        <w:t>A</w:t>
      </w:r>
      <w:r w:rsidRPr="00675DD0">
        <w:rPr>
          <w:spacing w:val="25"/>
          <w:lang w:val="hu-HU"/>
        </w:rPr>
        <w:t xml:space="preserve"> </w:t>
      </w:r>
      <w:r w:rsidRPr="00675DD0">
        <w:rPr>
          <w:spacing w:val="-1"/>
          <w:lang w:val="hu-HU"/>
        </w:rPr>
        <w:t>szükséges</w:t>
      </w:r>
      <w:r w:rsidRPr="00675DD0">
        <w:rPr>
          <w:spacing w:val="25"/>
          <w:lang w:val="hu-HU"/>
        </w:rPr>
        <w:t xml:space="preserve"> </w:t>
      </w:r>
      <w:r w:rsidRPr="00675DD0">
        <w:rPr>
          <w:spacing w:val="-1"/>
          <w:lang w:val="hu-HU"/>
        </w:rPr>
        <w:t>mértéket</w:t>
      </w:r>
      <w:r w:rsidRPr="00675DD0">
        <w:rPr>
          <w:spacing w:val="25"/>
          <w:lang w:val="hu-HU"/>
        </w:rPr>
        <w:t xml:space="preserve"> </w:t>
      </w:r>
      <w:r w:rsidRPr="00675DD0">
        <w:rPr>
          <w:lang w:val="hu-HU"/>
        </w:rPr>
        <w:t>a</w:t>
      </w:r>
      <w:r w:rsidRPr="00675DD0">
        <w:rPr>
          <w:spacing w:val="26"/>
          <w:lang w:val="hu-HU"/>
        </w:rPr>
        <w:t xml:space="preserve"> </w:t>
      </w:r>
      <w:r w:rsidRPr="00675DD0">
        <w:rPr>
          <w:lang w:val="hu-HU"/>
        </w:rPr>
        <w:t>tagok</w:t>
      </w:r>
      <w:r w:rsidRPr="00675DD0">
        <w:rPr>
          <w:spacing w:val="81"/>
          <w:lang w:val="hu-HU"/>
        </w:rPr>
        <w:t xml:space="preserve"> </w:t>
      </w:r>
      <w:r w:rsidRPr="00675DD0">
        <w:rPr>
          <w:spacing w:val="-1"/>
          <w:lang w:val="hu-HU"/>
        </w:rPr>
        <w:t>saját</w:t>
      </w:r>
      <w:r w:rsidRPr="00675DD0">
        <w:rPr>
          <w:spacing w:val="23"/>
          <w:lang w:val="hu-HU"/>
        </w:rPr>
        <w:t xml:space="preserve"> </w:t>
      </w:r>
      <w:r w:rsidRPr="00675DD0">
        <w:rPr>
          <w:lang w:val="hu-HU"/>
        </w:rPr>
        <w:t>maguk</w:t>
      </w:r>
      <w:r w:rsidRPr="00675DD0">
        <w:rPr>
          <w:spacing w:val="21"/>
          <w:lang w:val="hu-HU"/>
        </w:rPr>
        <w:t xml:space="preserve"> </w:t>
      </w:r>
      <w:r w:rsidRPr="00675DD0">
        <w:rPr>
          <w:spacing w:val="-1"/>
          <w:lang w:val="hu-HU"/>
        </w:rPr>
        <w:t>állapítják</w:t>
      </w:r>
      <w:r w:rsidRPr="00675DD0">
        <w:rPr>
          <w:spacing w:val="24"/>
          <w:lang w:val="hu-HU"/>
        </w:rPr>
        <w:t xml:space="preserve"> </w:t>
      </w:r>
      <w:r w:rsidRPr="00675DD0">
        <w:rPr>
          <w:spacing w:val="-1"/>
          <w:lang w:val="hu-HU"/>
        </w:rPr>
        <w:t>meg</w:t>
      </w:r>
      <w:r w:rsidRPr="00675DD0">
        <w:rPr>
          <w:spacing w:val="24"/>
          <w:lang w:val="hu-HU"/>
        </w:rPr>
        <w:t xml:space="preserve"> </w:t>
      </w:r>
      <w:r w:rsidRPr="00675DD0">
        <w:rPr>
          <w:spacing w:val="-1"/>
          <w:lang w:val="hu-HU"/>
        </w:rPr>
        <w:t>azzal,</w:t>
      </w:r>
      <w:r w:rsidRPr="00675DD0">
        <w:rPr>
          <w:spacing w:val="24"/>
          <w:lang w:val="hu-HU"/>
        </w:rPr>
        <w:t xml:space="preserve"> </w:t>
      </w:r>
      <w:r w:rsidRPr="00675DD0">
        <w:rPr>
          <w:spacing w:val="-1"/>
          <w:lang w:val="hu-HU"/>
        </w:rPr>
        <w:t>hogy</w:t>
      </w:r>
      <w:r w:rsidRPr="00675DD0">
        <w:rPr>
          <w:spacing w:val="24"/>
          <w:lang w:val="hu-HU"/>
        </w:rPr>
        <w:t xml:space="preserve"> </w:t>
      </w:r>
      <w:r w:rsidRPr="00675DD0">
        <w:rPr>
          <w:lang w:val="hu-HU"/>
        </w:rPr>
        <w:t>minden</w:t>
      </w:r>
      <w:r w:rsidRPr="00675DD0">
        <w:rPr>
          <w:spacing w:val="21"/>
          <w:lang w:val="hu-HU"/>
        </w:rPr>
        <w:t xml:space="preserve"> </w:t>
      </w:r>
      <w:r w:rsidRPr="00675DD0">
        <w:rPr>
          <w:lang w:val="hu-HU"/>
        </w:rPr>
        <w:t>tag</w:t>
      </w:r>
      <w:r w:rsidRPr="00675DD0">
        <w:rPr>
          <w:spacing w:val="22"/>
          <w:lang w:val="hu-HU"/>
        </w:rPr>
        <w:t xml:space="preserve"> </w:t>
      </w:r>
      <w:r w:rsidRPr="00675DD0">
        <w:rPr>
          <w:lang w:val="hu-HU"/>
        </w:rPr>
        <w:t>köteles</w:t>
      </w:r>
      <w:r w:rsidRPr="00675DD0">
        <w:rPr>
          <w:spacing w:val="23"/>
          <w:lang w:val="hu-HU"/>
        </w:rPr>
        <w:t xml:space="preserve"> </w:t>
      </w:r>
      <w:r w:rsidRPr="00675DD0">
        <w:rPr>
          <w:lang w:val="hu-HU"/>
        </w:rPr>
        <w:t>a</w:t>
      </w:r>
      <w:r w:rsidRPr="00675DD0">
        <w:rPr>
          <w:spacing w:val="24"/>
          <w:lang w:val="hu-HU"/>
        </w:rPr>
        <w:t xml:space="preserve"> </w:t>
      </w:r>
      <w:r w:rsidRPr="00675DD0">
        <w:rPr>
          <w:lang w:val="hu-HU"/>
        </w:rPr>
        <w:t>rá</w:t>
      </w:r>
      <w:r w:rsidRPr="00675DD0">
        <w:rPr>
          <w:spacing w:val="21"/>
          <w:lang w:val="hu-HU"/>
        </w:rPr>
        <w:t xml:space="preserve"> </w:t>
      </w:r>
      <w:r w:rsidRPr="00675DD0">
        <w:rPr>
          <w:lang w:val="hu-HU"/>
        </w:rPr>
        <w:t>vonatkozó</w:t>
      </w:r>
      <w:r w:rsidRPr="00675DD0">
        <w:rPr>
          <w:spacing w:val="21"/>
          <w:lang w:val="hu-HU"/>
        </w:rPr>
        <w:t xml:space="preserve"> </w:t>
      </w:r>
      <w:r w:rsidRPr="00675DD0">
        <w:rPr>
          <w:spacing w:val="-1"/>
          <w:lang w:val="hu-HU"/>
        </w:rPr>
        <w:t>(szakértelme</w:t>
      </w:r>
      <w:r w:rsidRPr="00675DD0">
        <w:rPr>
          <w:spacing w:val="24"/>
          <w:lang w:val="hu-HU"/>
        </w:rPr>
        <w:t xml:space="preserve"> </w:t>
      </w:r>
      <w:r w:rsidRPr="00675DD0">
        <w:rPr>
          <w:spacing w:val="-1"/>
          <w:lang w:val="hu-HU"/>
        </w:rPr>
        <w:t>szerinti)</w:t>
      </w:r>
      <w:r w:rsidRPr="00675DD0">
        <w:rPr>
          <w:spacing w:val="65"/>
          <w:lang w:val="hu-HU"/>
        </w:rPr>
        <w:t xml:space="preserve"> </w:t>
      </w:r>
      <w:r w:rsidRPr="00675DD0">
        <w:rPr>
          <w:spacing w:val="-1"/>
          <w:lang w:val="hu-HU"/>
        </w:rPr>
        <w:t>szabályokkal, valamint</w:t>
      </w:r>
      <w:r w:rsidRPr="00675DD0">
        <w:rPr>
          <w:lang w:val="hu-HU"/>
        </w:rPr>
        <w:t xml:space="preserve"> az</w:t>
      </w:r>
      <w:r w:rsidRPr="00675DD0">
        <w:rPr>
          <w:spacing w:val="-2"/>
          <w:lang w:val="hu-HU"/>
        </w:rPr>
        <w:t xml:space="preserve"> </w:t>
      </w:r>
      <w:r w:rsidRPr="00675DD0">
        <w:rPr>
          <w:lang w:val="hu-HU"/>
        </w:rPr>
        <w:t xml:space="preserve">alapvető </w:t>
      </w:r>
      <w:r w:rsidRPr="00675DD0">
        <w:rPr>
          <w:spacing w:val="-1"/>
          <w:lang w:val="hu-HU"/>
        </w:rPr>
        <w:t>előírásokkal</w:t>
      </w:r>
      <w:r w:rsidRPr="00675DD0">
        <w:rPr>
          <w:lang w:val="hu-HU"/>
        </w:rPr>
        <w:t xml:space="preserve"> </w:t>
      </w:r>
      <w:r w:rsidRPr="00675DD0">
        <w:rPr>
          <w:spacing w:val="-1"/>
          <w:lang w:val="hu-HU"/>
        </w:rPr>
        <w:t>tisztában</w:t>
      </w:r>
      <w:r w:rsidRPr="00675DD0">
        <w:rPr>
          <w:lang w:val="hu-HU"/>
        </w:rPr>
        <w:t xml:space="preserve"> lenni.</w:t>
      </w:r>
    </w:p>
    <w:p w14:paraId="1A1729E0" w14:textId="77777777" w:rsidR="006B46A0" w:rsidRPr="00675DD0" w:rsidRDefault="00162C6A" w:rsidP="00AD260F">
      <w:pPr>
        <w:pStyle w:val="Szvegtrzs"/>
        <w:numPr>
          <w:ilvl w:val="0"/>
          <w:numId w:val="16"/>
        </w:numPr>
        <w:tabs>
          <w:tab w:val="left" w:pos="386"/>
        </w:tabs>
        <w:spacing w:before="119"/>
        <w:ind w:right="161" w:firstLine="0"/>
        <w:jc w:val="both"/>
        <w:rPr>
          <w:lang w:val="hu-HU"/>
        </w:rPr>
      </w:pPr>
      <w:r w:rsidRPr="00675DD0">
        <w:rPr>
          <w:lang w:val="hu-HU"/>
        </w:rPr>
        <w:t>A</w:t>
      </w:r>
      <w:r w:rsidRPr="00675DD0">
        <w:rPr>
          <w:spacing w:val="41"/>
          <w:lang w:val="hu-HU"/>
        </w:rPr>
        <w:t xml:space="preserve"> </w:t>
      </w:r>
      <w:r w:rsidRPr="00675DD0">
        <w:rPr>
          <w:spacing w:val="-1"/>
          <w:lang w:val="hu-HU"/>
        </w:rPr>
        <w:t>munkacsoport</w:t>
      </w:r>
      <w:r w:rsidRPr="00675DD0">
        <w:rPr>
          <w:spacing w:val="40"/>
          <w:lang w:val="hu-HU"/>
        </w:rPr>
        <w:t xml:space="preserve"> </w:t>
      </w:r>
      <w:r w:rsidRPr="00675DD0">
        <w:rPr>
          <w:lang w:val="hu-HU"/>
        </w:rPr>
        <w:t>valamennyi</w:t>
      </w:r>
      <w:r w:rsidRPr="00675DD0">
        <w:rPr>
          <w:spacing w:val="40"/>
          <w:lang w:val="hu-HU"/>
        </w:rPr>
        <w:t xml:space="preserve"> </w:t>
      </w:r>
      <w:r w:rsidRPr="00675DD0">
        <w:rPr>
          <w:lang w:val="hu-HU"/>
        </w:rPr>
        <w:t>tagja</w:t>
      </w:r>
      <w:r w:rsidRPr="00675DD0">
        <w:rPr>
          <w:spacing w:val="41"/>
          <w:lang w:val="hu-HU"/>
        </w:rPr>
        <w:t xml:space="preserve"> </w:t>
      </w:r>
      <w:r w:rsidRPr="00675DD0">
        <w:rPr>
          <w:lang w:val="hu-HU"/>
        </w:rPr>
        <w:t>köteles</w:t>
      </w:r>
      <w:r w:rsidRPr="00675DD0">
        <w:rPr>
          <w:spacing w:val="40"/>
          <w:lang w:val="hu-HU"/>
        </w:rPr>
        <w:t xml:space="preserve"> </w:t>
      </w:r>
      <w:r w:rsidRPr="00675DD0">
        <w:rPr>
          <w:lang w:val="hu-HU"/>
        </w:rPr>
        <w:t>az</w:t>
      </w:r>
      <w:r w:rsidRPr="00675DD0">
        <w:rPr>
          <w:spacing w:val="38"/>
          <w:lang w:val="hu-HU"/>
        </w:rPr>
        <w:t xml:space="preserve"> </w:t>
      </w:r>
      <w:r w:rsidRPr="00675DD0">
        <w:rPr>
          <w:lang w:val="hu-HU"/>
        </w:rPr>
        <w:t>eljárás</w:t>
      </w:r>
      <w:r w:rsidRPr="00675DD0">
        <w:rPr>
          <w:spacing w:val="39"/>
          <w:lang w:val="hu-HU"/>
        </w:rPr>
        <w:t xml:space="preserve"> </w:t>
      </w:r>
      <w:r w:rsidRPr="00675DD0">
        <w:rPr>
          <w:spacing w:val="-1"/>
          <w:lang w:val="hu-HU"/>
        </w:rPr>
        <w:t>főbb</w:t>
      </w:r>
      <w:r w:rsidRPr="00675DD0">
        <w:rPr>
          <w:spacing w:val="40"/>
          <w:lang w:val="hu-HU"/>
        </w:rPr>
        <w:t xml:space="preserve"> </w:t>
      </w:r>
      <w:r w:rsidRPr="00675DD0">
        <w:rPr>
          <w:lang w:val="hu-HU"/>
        </w:rPr>
        <w:t>iratait</w:t>
      </w:r>
      <w:r w:rsidRPr="00675DD0">
        <w:rPr>
          <w:spacing w:val="40"/>
          <w:lang w:val="hu-HU"/>
        </w:rPr>
        <w:t xml:space="preserve"> </w:t>
      </w:r>
      <w:r w:rsidRPr="00675DD0">
        <w:rPr>
          <w:lang w:val="hu-HU"/>
        </w:rPr>
        <w:t>megismerni,</w:t>
      </w:r>
      <w:r w:rsidRPr="00675DD0">
        <w:rPr>
          <w:spacing w:val="40"/>
          <w:lang w:val="hu-HU"/>
        </w:rPr>
        <w:t xml:space="preserve"> </w:t>
      </w:r>
      <w:r w:rsidRPr="00675DD0">
        <w:rPr>
          <w:lang w:val="hu-HU"/>
        </w:rPr>
        <w:t>a</w:t>
      </w:r>
      <w:r w:rsidRPr="00675DD0">
        <w:rPr>
          <w:spacing w:val="41"/>
          <w:lang w:val="hu-HU"/>
        </w:rPr>
        <w:t xml:space="preserve"> </w:t>
      </w:r>
      <w:r w:rsidRPr="00675DD0">
        <w:rPr>
          <w:spacing w:val="-1"/>
          <w:lang w:val="hu-HU"/>
        </w:rPr>
        <w:t>szakértelme</w:t>
      </w:r>
      <w:r w:rsidRPr="00675DD0">
        <w:rPr>
          <w:spacing w:val="45"/>
          <w:lang w:val="hu-HU"/>
        </w:rPr>
        <w:t xml:space="preserve"> </w:t>
      </w:r>
      <w:r w:rsidRPr="00675DD0">
        <w:rPr>
          <w:spacing w:val="-1"/>
          <w:lang w:val="hu-HU"/>
        </w:rPr>
        <w:t>szerinti</w:t>
      </w:r>
      <w:r w:rsidRPr="00675DD0">
        <w:rPr>
          <w:lang w:val="hu-HU"/>
        </w:rPr>
        <w:t xml:space="preserve"> iratokat kellő </w:t>
      </w:r>
      <w:r w:rsidRPr="00675DD0">
        <w:rPr>
          <w:spacing w:val="-1"/>
          <w:lang w:val="hu-HU"/>
        </w:rPr>
        <w:t>körültekintéssel</w:t>
      </w:r>
      <w:r w:rsidRPr="00675DD0">
        <w:rPr>
          <w:lang w:val="hu-HU"/>
        </w:rPr>
        <w:t xml:space="preserve"> </w:t>
      </w:r>
      <w:r w:rsidRPr="00675DD0">
        <w:rPr>
          <w:spacing w:val="-1"/>
          <w:lang w:val="hu-HU"/>
        </w:rPr>
        <w:t>áttanulmányozni.</w:t>
      </w:r>
    </w:p>
    <w:p w14:paraId="23882AC4" w14:textId="77777777" w:rsidR="00425A35" w:rsidRPr="00425A35" w:rsidRDefault="00162C6A" w:rsidP="00AD260F">
      <w:pPr>
        <w:pStyle w:val="Szvegtrzs"/>
        <w:numPr>
          <w:ilvl w:val="0"/>
          <w:numId w:val="16"/>
        </w:numPr>
        <w:tabs>
          <w:tab w:val="left" w:pos="422"/>
        </w:tabs>
        <w:spacing w:before="119"/>
        <w:ind w:right="156" w:firstLine="0"/>
        <w:jc w:val="both"/>
        <w:rPr>
          <w:rFonts w:cs="Garamond"/>
          <w:lang w:val="hu-HU"/>
        </w:rPr>
      </w:pPr>
      <w:r w:rsidRPr="00425A35">
        <w:rPr>
          <w:spacing w:val="-1"/>
          <w:lang w:val="hu-HU"/>
        </w:rPr>
        <w:t>Valamennyi</w:t>
      </w:r>
      <w:r w:rsidRPr="00425A35">
        <w:rPr>
          <w:spacing w:val="16"/>
          <w:lang w:val="hu-HU"/>
        </w:rPr>
        <w:t xml:space="preserve"> </w:t>
      </w:r>
      <w:r w:rsidRPr="00425A35">
        <w:rPr>
          <w:lang w:val="hu-HU"/>
        </w:rPr>
        <w:t>tag</w:t>
      </w:r>
      <w:r w:rsidRPr="00425A35">
        <w:rPr>
          <w:spacing w:val="17"/>
          <w:lang w:val="hu-HU"/>
        </w:rPr>
        <w:t xml:space="preserve"> </w:t>
      </w:r>
      <w:r w:rsidRPr="00425A35">
        <w:rPr>
          <w:spacing w:val="-1"/>
          <w:lang w:val="hu-HU"/>
        </w:rPr>
        <w:t>köteles</w:t>
      </w:r>
      <w:r w:rsidRPr="00425A35">
        <w:rPr>
          <w:spacing w:val="16"/>
          <w:lang w:val="hu-HU"/>
        </w:rPr>
        <w:t xml:space="preserve"> </w:t>
      </w:r>
      <w:r w:rsidRPr="00425A35">
        <w:rPr>
          <w:lang w:val="hu-HU"/>
        </w:rPr>
        <w:t>a</w:t>
      </w:r>
      <w:r w:rsidRPr="00425A35">
        <w:rPr>
          <w:spacing w:val="17"/>
          <w:lang w:val="hu-HU"/>
        </w:rPr>
        <w:t xml:space="preserve"> </w:t>
      </w:r>
      <w:r w:rsidRPr="00425A35">
        <w:rPr>
          <w:lang w:val="hu-HU"/>
        </w:rPr>
        <w:t>Kbt.</w:t>
      </w:r>
      <w:r w:rsidRPr="00425A35">
        <w:rPr>
          <w:spacing w:val="19"/>
          <w:lang w:val="hu-HU"/>
        </w:rPr>
        <w:t xml:space="preserve"> </w:t>
      </w:r>
      <w:r w:rsidR="005B32E9" w:rsidRPr="00425A35">
        <w:rPr>
          <w:lang w:val="hu-HU"/>
        </w:rPr>
        <w:t>36</w:t>
      </w:r>
      <w:r w:rsidRPr="00425A35">
        <w:rPr>
          <w:lang w:val="hu-HU"/>
        </w:rPr>
        <w:t>.</w:t>
      </w:r>
      <w:r w:rsidRPr="00425A35">
        <w:rPr>
          <w:spacing w:val="17"/>
          <w:lang w:val="hu-HU"/>
        </w:rPr>
        <w:t xml:space="preserve"> </w:t>
      </w:r>
      <w:r w:rsidRPr="00425A35">
        <w:rPr>
          <w:lang w:val="hu-HU"/>
        </w:rPr>
        <w:t>§</w:t>
      </w:r>
      <w:r w:rsidRPr="00425A35">
        <w:rPr>
          <w:spacing w:val="17"/>
          <w:lang w:val="hu-HU"/>
        </w:rPr>
        <w:t xml:space="preserve"> </w:t>
      </w:r>
      <w:r w:rsidRPr="00425A35">
        <w:rPr>
          <w:lang w:val="hu-HU"/>
        </w:rPr>
        <w:t>(2)</w:t>
      </w:r>
      <w:r w:rsidRPr="00425A35">
        <w:rPr>
          <w:spacing w:val="18"/>
          <w:lang w:val="hu-HU"/>
        </w:rPr>
        <w:t xml:space="preserve"> </w:t>
      </w:r>
      <w:r w:rsidRPr="00425A35">
        <w:rPr>
          <w:lang w:val="hu-HU"/>
        </w:rPr>
        <w:t>bekezdése</w:t>
      </w:r>
      <w:r w:rsidRPr="00425A35">
        <w:rPr>
          <w:spacing w:val="19"/>
          <w:lang w:val="hu-HU"/>
        </w:rPr>
        <w:t xml:space="preserve"> </w:t>
      </w:r>
      <w:r w:rsidRPr="00425A35">
        <w:rPr>
          <w:spacing w:val="-1"/>
          <w:lang w:val="hu-HU"/>
        </w:rPr>
        <w:t>rendelkezéseinek</w:t>
      </w:r>
      <w:r w:rsidRPr="00425A35">
        <w:rPr>
          <w:spacing w:val="14"/>
          <w:lang w:val="hu-HU"/>
        </w:rPr>
        <w:t xml:space="preserve"> </w:t>
      </w:r>
      <w:r w:rsidRPr="00425A35">
        <w:rPr>
          <w:spacing w:val="-1"/>
          <w:lang w:val="hu-HU"/>
        </w:rPr>
        <w:t>betartását</w:t>
      </w:r>
      <w:r w:rsidRPr="00425A35">
        <w:rPr>
          <w:spacing w:val="16"/>
          <w:lang w:val="hu-HU"/>
        </w:rPr>
        <w:t xml:space="preserve"> </w:t>
      </w:r>
      <w:r w:rsidRPr="00425A35">
        <w:rPr>
          <w:lang w:val="hu-HU"/>
        </w:rPr>
        <w:t>figyelni</w:t>
      </w:r>
      <w:r w:rsidRPr="00425A35">
        <w:rPr>
          <w:spacing w:val="69"/>
          <w:lang w:val="hu-HU"/>
        </w:rPr>
        <w:t xml:space="preserve"> </w:t>
      </w:r>
      <w:r w:rsidRPr="00425A35">
        <w:rPr>
          <w:lang w:val="hu-HU"/>
        </w:rPr>
        <w:t>(</w:t>
      </w:r>
      <w:proofErr w:type="spellStart"/>
      <w:r w:rsidRPr="00425A35">
        <w:rPr>
          <w:lang w:val="hu-HU"/>
        </w:rPr>
        <w:t>kartellezés</w:t>
      </w:r>
      <w:proofErr w:type="spellEnd"/>
      <w:r w:rsidRPr="00425A35">
        <w:rPr>
          <w:spacing w:val="-2"/>
          <w:lang w:val="hu-HU"/>
        </w:rPr>
        <w:t xml:space="preserve"> </w:t>
      </w:r>
      <w:r w:rsidRPr="00425A35">
        <w:rPr>
          <w:spacing w:val="-1"/>
          <w:lang w:val="hu-HU"/>
        </w:rPr>
        <w:t>tilalma).</w:t>
      </w:r>
    </w:p>
    <w:p w14:paraId="086B20A2" w14:textId="6CE4E092" w:rsidR="006B46A0" w:rsidRPr="00425A35" w:rsidRDefault="00162C6A" w:rsidP="00AD260F">
      <w:pPr>
        <w:pStyle w:val="Szvegtrzs"/>
        <w:numPr>
          <w:ilvl w:val="0"/>
          <w:numId w:val="16"/>
        </w:numPr>
        <w:tabs>
          <w:tab w:val="left" w:pos="422"/>
        </w:tabs>
        <w:spacing w:before="119"/>
        <w:ind w:right="156" w:firstLine="0"/>
        <w:jc w:val="both"/>
        <w:rPr>
          <w:rFonts w:cs="Garamond"/>
          <w:lang w:val="hu-HU"/>
        </w:rPr>
      </w:pPr>
      <w:r w:rsidRPr="00425A35">
        <w:rPr>
          <w:lang w:val="hu-HU"/>
        </w:rPr>
        <w:lastRenderedPageBreak/>
        <w:t>A</w:t>
      </w:r>
      <w:r w:rsidRPr="00425A35">
        <w:rPr>
          <w:spacing w:val="-1"/>
          <w:lang w:val="hu-HU"/>
        </w:rPr>
        <w:t xml:space="preserve"> munkacsoport</w:t>
      </w:r>
      <w:r w:rsidR="00B57D8D" w:rsidRPr="00425A35">
        <w:rPr>
          <w:spacing w:val="-1"/>
          <w:lang w:val="hu-HU"/>
        </w:rPr>
        <w:t>,</w:t>
      </w:r>
      <w:r w:rsidRPr="00425A35">
        <w:rPr>
          <w:spacing w:val="-2"/>
          <w:lang w:val="hu-HU"/>
        </w:rPr>
        <w:t xml:space="preserve"> </w:t>
      </w:r>
      <w:r w:rsidRPr="00425A35">
        <w:rPr>
          <w:lang w:val="hu-HU"/>
        </w:rPr>
        <w:t>mint testület</w:t>
      </w:r>
      <w:r w:rsidRPr="00425A35">
        <w:rPr>
          <w:spacing w:val="-1"/>
          <w:lang w:val="hu-HU"/>
        </w:rPr>
        <w:t xml:space="preserve"> kizárólagosan felelős</w:t>
      </w:r>
      <w:r w:rsidRPr="00425A35">
        <w:rPr>
          <w:spacing w:val="-2"/>
          <w:lang w:val="hu-HU"/>
        </w:rPr>
        <w:t xml:space="preserve"> </w:t>
      </w:r>
      <w:r w:rsidRPr="00425A35">
        <w:rPr>
          <w:lang w:val="hu-HU"/>
        </w:rPr>
        <w:t>azon</w:t>
      </w:r>
      <w:r w:rsidRPr="00425A35">
        <w:rPr>
          <w:spacing w:val="-1"/>
          <w:lang w:val="hu-HU"/>
        </w:rPr>
        <w:t xml:space="preserve"> </w:t>
      </w:r>
      <w:r w:rsidRPr="00425A35">
        <w:rPr>
          <w:lang w:val="hu-HU"/>
        </w:rPr>
        <w:t>kérdésekben,</w:t>
      </w:r>
      <w:r w:rsidRPr="00425A35">
        <w:rPr>
          <w:spacing w:val="-1"/>
          <w:lang w:val="hu-HU"/>
        </w:rPr>
        <w:t xml:space="preserve"> amelyek</w:t>
      </w:r>
      <w:r w:rsidRPr="00425A35">
        <w:rPr>
          <w:lang w:val="hu-HU"/>
        </w:rPr>
        <w:t xml:space="preserve"> a</w:t>
      </w:r>
      <w:r w:rsidRPr="00425A35">
        <w:rPr>
          <w:spacing w:val="-1"/>
          <w:lang w:val="hu-HU"/>
        </w:rPr>
        <w:t xml:space="preserve"> közbeszerzési</w:t>
      </w:r>
      <w:r w:rsidRPr="00425A35">
        <w:rPr>
          <w:spacing w:val="83"/>
          <w:lang w:val="hu-HU"/>
        </w:rPr>
        <w:t xml:space="preserve"> </w:t>
      </w:r>
      <w:r w:rsidRPr="00425A35">
        <w:rPr>
          <w:lang w:val="hu-HU"/>
        </w:rPr>
        <w:t>eljárás</w:t>
      </w:r>
      <w:r w:rsidRPr="00425A35">
        <w:rPr>
          <w:spacing w:val="-2"/>
          <w:lang w:val="hu-HU"/>
        </w:rPr>
        <w:t xml:space="preserve"> </w:t>
      </w:r>
      <w:r w:rsidRPr="00425A35">
        <w:rPr>
          <w:spacing w:val="-1"/>
          <w:lang w:val="hu-HU"/>
        </w:rPr>
        <w:t>során</w:t>
      </w:r>
      <w:r w:rsidRPr="00425A35">
        <w:rPr>
          <w:lang w:val="hu-HU"/>
        </w:rPr>
        <w:t xml:space="preserve"> </w:t>
      </w:r>
      <w:r w:rsidRPr="00425A35">
        <w:rPr>
          <w:spacing w:val="-1"/>
          <w:lang w:val="hu-HU"/>
        </w:rPr>
        <w:t>speciális</w:t>
      </w:r>
      <w:r w:rsidRPr="00425A35">
        <w:rPr>
          <w:lang w:val="hu-HU"/>
        </w:rPr>
        <w:t xml:space="preserve"> </w:t>
      </w:r>
      <w:r w:rsidRPr="00425A35">
        <w:rPr>
          <w:spacing w:val="-1"/>
          <w:lang w:val="hu-HU"/>
        </w:rPr>
        <w:t>szakértelmet</w:t>
      </w:r>
      <w:r w:rsidRPr="00425A35">
        <w:rPr>
          <w:lang w:val="hu-HU"/>
        </w:rPr>
        <w:t xml:space="preserve"> igényelnek.</w:t>
      </w:r>
    </w:p>
    <w:p w14:paraId="584DD174" w14:textId="77777777" w:rsidR="006B46A0" w:rsidRDefault="006B46A0" w:rsidP="00AD260F">
      <w:pPr>
        <w:jc w:val="both"/>
        <w:rPr>
          <w:rFonts w:ascii="Garamond" w:eastAsia="Garamond" w:hAnsi="Garamond" w:cs="Garamond"/>
          <w:sz w:val="24"/>
          <w:szCs w:val="24"/>
          <w:lang w:val="hu-HU"/>
        </w:rPr>
      </w:pPr>
    </w:p>
    <w:p w14:paraId="0990E0F9" w14:textId="56B64EE4" w:rsidR="006B46A0" w:rsidRPr="00675DD0" w:rsidRDefault="00162C6A" w:rsidP="00AD260F">
      <w:pPr>
        <w:pStyle w:val="Szvegtrzs"/>
        <w:numPr>
          <w:ilvl w:val="0"/>
          <w:numId w:val="16"/>
        </w:numPr>
        <w:tabs>
          <w:tab w:val="left" w:pos="465"/>
        </w:tabs>
        <w:spacing w:before="48"/>
        <w:ind w:right="113" w:firstLine="0"/>
        <w:jc w:val="both"/>
        <w:rPr>
          <w:lang w:val="hu-HU"/>
        </w:rPr>
      </w:pPr>
      <w:r w:rsidRPr="00675DD0">
        <w:rPr>
          <w:spacing w:val="-1"/>
          <w:lang w:val="hu-HU"/>
        </w:rPr>
        <w:t>Amennyiben</w:t>
      </w:r>
      <w:r w:rsidRPr="00675DD0">
        <w:rPr>
          <w:spacing w:val="59"/>
          <w:lang w:val="hu-HU"/>
        </w:rPr>
        <w:t xml:space="preserve"> </w:t>
      </w:r>
      <w:r w:rsidRPr="00675DD0">
        <w:rPr>
          <w:spacing w:val="-1"/>
          <w:lang w:val="hu-HU"/>
        </w:rPr>
        <w:t>egy</w:t>
      </w:r>
      <w:r w:rsidRPr="00675DD0">
        <w:rPr>
          <w:spacing w:val="59"/>
          <w:lang w:val="hu-HU"/>
        </w:rPr>
        <w:t xml:space="preserve"> </w:t>
      </w:r>
      <w:r w:rsidRPr="00675DD0">
        <w:rPr>
          <w:spacing w:val="-1"/>
          <w:lang w:val="hu-HU"/>
        </w:rPr>
        <w:t>szakértelmet</w:t>
      </w:r>
      <w:r w:rsidRPr="00675DD0">
        <w:rPr>
          <w:spacing w:val="57"/>
          <w:lang w:val="hu-HU"/>
        </w:rPr>
        <w:t xml:space="preserve"> </w:t>
      </w:r>
      <w:r w:rsidRPr="00675DD0">
        <w:rPr>
          <w:lang w:val="hu-HU"/>
        </w:rPr>
        <w:t>érintő</w:t>
      </w:r>
      <w:r w:rsidRPr="00675DD0">
        <w:rPr>
          <w:spacing w:val="58"/>
          <w:lang w:val="hu-HU"/>
        </w:rPr>
        <w:t xml:space="preserve"> </w:t>
      </w:r>
      <w:r w:rsidRPr="00675DD0">
        <w:rPr>
          <w:lang w:val="hu-HU"/>
        </w:rPr>
        <w:t>területen</w:t>
      </w:r>
      <w:r w:rsidRPr="00675DD0">
        <w:rPr>
          <w:spacing w:val="59"/>
          <w:lang w:val="hu-HU"/>
        </w:rPr>
        <w:t xml:space="preserve"> </w:t>
      </w:r>
      <w:r w:rsidRPr="00675DD0">
        <w:rPr>
          <w:lang w:val="hu-HU"/>
        </w:rPr>
        <w:t>a</w:t>
      </w:r>
      <w:r w:rsidRPr="00675DD0">
        <w:rPr>
          <w:spacing w:val="1"/>
          <w:lang w:val="hu-HU"/>
        </w:rPr>
        <w:t xml:space="preserve"> </w:t>
      </w:r>
      <w:r w:rsidRPr="00675DD0">
        <w:rPr>
          <w:spacing w:val="-1"/>
          <w:lang w:val="hu-HU"/>
        </w:rPr>
        <w:t>munkacsoport</w:t>
      </w:r>
      <w:r w:rsidRPr="00675DD0">
        <w:rPr>
          <w:spacing w:val="58"/>
          <w:lang w:val="hu-HU"/>
        </w:rPr>
        <w:t xml:space="preserve"> </w:t>
      </w:r>
      <w:r w:rsidRPr="00675DD0">
        <w:rPr>
          <w:lang w:val="hu-HU"/>
        </w:rPr>
        <w:t>tagjai</w:t>
      </w:r>
      <w:r w:rsidRPr="00675DD0">
        <w:rPr>
          <w:spacing w:val="59"/>
          <w:lang w:val="hu-HU"/>
        </w:rPr>
        <w:t xml:space="preserve"> </w:t>
      </w:r>
      <w:r w:rsidRPr="00675DD0">
        <w:rPr>
          <w:spacing w:val="-1"/>
          <w:lang w:val="hu-HU"/>
        </w:rPr>
        <w:t>közül</w:t>
      </w:r>
      <w:r w:rsidRPr="00675DD0">
        <w:rPr>
          <w:lang w:val="hu-HU"/>
        </w:rPr>
        <w:t xml:space="preserve"> </w:t>
      </w:r>
      <w:r w:rsidRPr="00675DD0">
        <w:rPr>
          <w:spacing w:val="-1"/>
          <w:lang w:val="hu-HU"/>
        </w:rPr>
        <w:t>többen</w:t>
      </w:r>
      <w:r w:rsidRPr="00675DD0">
        <w:rPr>
          <w:spacing w:val="53"/>
          <w:lang w:val="hu-HU"/>
        </w:rPr>
        <w:t xml:space="preserve"> </w:t>
      </w:r>
      <w:r w:rsidRPr="00675DD0">
        <w:rPr>
          <w:spacing w:val="-1"/>
          <w:lang w:val="hu-HU"/>
        </w:rPr>
        <w:t>rendelkeznek szakértelemmel,</w:t>
      </w:r>
      <w:r w:rsidRPr="00675DD0">
        <w:rPr>
          <w:lang w:val="hu-HU"/>
        </w:rPr>
        <w:t xml:space="preserve"> úgy a</w:t>
      </w:r>
      <w:r w:rsidRPr="00675DD0">
        <w:rPr>
          <w:spacing w:val="1"/>
          <w:lang w:val="hu-HU"/>
        </w:rPr>
        <w:t xml:space="preserve"> </w:t>
      </w:r>
      <w:r w:rsidRPr="00675DD0">
        <w:rPr>
          <w:spacing w:val="-1"/>
          <w:lang w:val="hu-HU"/>
        </w:rPr>
        <w:t>szakértelemmel</w:t>
      </w:r>
      <w:r w:rsidRPr="00675DD0">
        <w:rPr>
          <w:spacing w:val="-3"/>
          <w:lang w:val="hu-HU"/>
        </w:rPr>
        <w:t xml:space="preserve"> </w:t>
      </w:r>
      <w:r w:rsidRPr="00675DD0">
        <w:rPr>
          <w:lang w:val="hu-HU"/>
        </w:rPr>
        <w:t xml:space="preserve">rendelkező </w:t>
      </w:r>
      <w:r w:rsidRPr="00675DD0">
        <w:rPr>
          <w:spacing w:val="-1"/>
          <w:lang w:val="hu-HU"/>
        </w:rPr>
        <w:t>tagok</w:t>
      </w:r>
      <w:r w:rsidRPr="00675DD0">
        <w:rPr>
          <w:lang w:val="hu-HU"/>
        </w:rPr>
        <w:t xml:space="preserve"> külön-külön</w:t>
      </w:r>
      <w:r w:rsidR="00D145D2" w:rsidRPr="00675DD0">
        <w:rPr>
          <w:lang w:val="hu-HU"/>
        </w:rPr>
        <w:t>, a saját maguk által teljesített részért</w:t>
      </w:r>
      <w:r w:rsidRPr="00675DD0">
        <w:rPr>
          <w:lang w:val="hu-HU"/>
        </w:rPr>
        <w:t xml:space="preserve"> felelnek.</w:t>
      </w:r>
    </w:p>
    <w:p w14:paraId="0129F6C9" w14:textId="77777777" w:rsidR="006B46A0" w:rsidRPr="00675DD0" w:rsidRDefault="00162C6A" w:rsidP="00AD260F">
      <w:pPr>
        <w:pStyle w:val="Szvegtrzs"/>
        <w:numPr>
          <w:ilvl w:val="0"/>
          <w:numId w:val="16"/>
        </w:numPr>
        <w:tabs>
          <w:tab w:val="left" w:pos="400"/>
        </w:tabs>
        <w:spacing w:before="121"/>
        <w:ind w:right="112" w:firstLine="0"/>
        <w:jc w:val="both"/>
        <w:rPr>
          <w:lang w:val="hu-HU"/>
        </w:rPr>
      </w:pPr>
      <w:r w:rsidRPr="00675DD0">
        <w:rPr>
          <w:spacing w:val="-1"/>
          <w:lang w:val="hu-HU"/>
        </w:rPr>
        <w:t>Feladatkörében</w:t>
      </w:r>
      <w:r w:rsidRPr="00675DD0">
        <w:rPr>
          <w:spacing w:val="54"/>
          <w:lang w:val="hu-HU"/>
        </w:rPr>
        <w:t xml:space="preserve"> </w:t>
      </w:r>
      <w:r w:rsidRPr="00675DD0">
        <w:rPr>
          <w:lang w:val="hu-HU"/>
        </w:rPr>
        <w:t>a</w:t>
      </w:r>
      <w:r w:rsidRPr="00675DD0">
        <w:rPr>
          <w:spacing w:val="53"/>
          <w:lang w:val="hu-HU"/>
        </w:rPr>
        <w:t xml:space="preserve"> </w:t>
      </w:r>
      <w:r w:rsidRPr="00675DD0">
        <w:rPr>
          <w:spacing w:val="-1"/>
          <w:lang w:val="hu-HU"/>
        </w:rPr>
        <w:t>munkacsoport,</w:t>
      </w:r>
      <w:r w:rsidRPr="00675DD0">
        <w:rPr>
          <w:spacing w:val="54"/>
          <w:lang w:val="hu-HU"/>
        </w:rPr>
        <w:t xml:space="preserve"> </w:t>
      </w:r>
      <w:r w:rsidRPr="00675DD0">
        <w:rPr>
          <w:lang w:val="hu-HU"/>
        </w:rPr>
        <w:t>a</w:t>
      </w:r>
      <w:r w:rsidRPr="00675DD0">
        <w:rPr>
          <w:spacing w:val="54"/>
          <w:lang w:val="hu-HU"/>
        </w:rPr>
        <w:t xml:space="preserve"> </w:t>
      </w:r>
      <w:r w:rsidRPr="00675DD0">
        <w:rPr>
          <w:spacing w:val="-1"/>
          <w:lang w:val="hu-HU"/>
        </w:rPr>
        <w:t>közbeszerzési</w:t>
      </w:r>
      <w:r w:rsidRPr="00675DD0">
        <w:rPr>
          <w:spacing w:val="53"/>
          <w:lang w:val="hu-HU"/>
        </w:rPr>
        <w:t xml:space="preserve"> </w:t>
      </w:r>
      <w:r w:rsidRPr="00675DD0">
        <w:rPr>
          <w:lang w:val="hu-HU"/>
        </w:rPr>
        <w:t>eljárás</w:t>
      </w:r>
      <w:r w:rsidRPr="00675DD0">
        <w:rPr>
          <w:spacing w:val="53"/>
          <w:lang w:val="hu-HU"/>
        </w:rPr>
        <w:t xml:space="preserve"> </w:t>
      </w:r>
      <w:r w:rsidRPr="00675DD0">
        <w:rPr>
          <w:spacing w:val="-1"/>
          <w:lang w:val="hu-HU"/>
        </w:rPr>
        <w:t>megfelelő</w:t>
      </w:r>
      <w:r w:rsidRPr="00675DD0">
        <w:rPr>
          <w:spacing w:val="51"/>
          <w:lang w:val="hu-HU"/>
        </w:rPr>
        <w:t xml:space="preserve"> </w:t>
      </w:r>
      <w:r w:rsidRPr="00675DD0">
        <w:rPr>
          <w:spacing w:val="-1"/>
          <w:lang w:val="hu-HU"/>
        </w:rPr>
        <w:t>előkészítése</w:t>
      </w:r>
      <w:r w:rsidRPr="00675DD0">
        <w:rPr>
          <w:spacing w:val="55"/>
          <w:lang w:val="hu-HU"/>
        </w:rPr>
        <w:t xml:space="preserve"> </w:t>
      </w:r>
      <w:r w:rsidRPr="00675DD0">
        <w:rPr>
          <w:lang w:val="hu-HU"/>
        </w:rPr>
        <w:t>érdekében,</w:t>
      </w:r>
      <w:r w:rsidRPr="00675DD0">
        <w:rPr>
          <w:spacing w:val="93"/>
          <w:w w:val="99"/>
          <w:lang w:val="hu-HU"/>
        </w:rPr>
        <w:t xml:space="preserve"> </w:t>
      </w:r>
      <w:r w:rsidRPr="00675DD0">
        <w:rPr>
          <w:spacing w:val="-1"/>
          <w:lang w:val="hu-HU"/>
        </w:rPr>
        <w:t>felméri</w:t>
      </w:r>
      <w:r w:rsidRPr="00675DD0">
        <w:rPr>
          <w:spacing w:val="49"/>
          <w:lang w:val="hu-HU"/>
        </w:rPr>
        <w:t xml:space="preserve"> </w:t>
      </w:r>
      <w:r w:rsidRPr="00675DD0">
        <w:rPr>
          <w:lang w:val="hu-HU"/>
        </w:rPr>
        <w:t>az</w:t>
      </w:r>
      <w:r w:rsidRPr="00675DD0">
        <w:rPr>
          <w:spacing w:val="49"/>
          <w:lang w:val="hu-HU"/>
        </w:rPr>
        <w:t xml:space="preserve"> </w:t>
      </w:r>
      <w:r w:rsidRPr="00675DD0">
        <w:rPr>
          <w:spacing w:val="-1"/>
          <w:lang w:val="hu-HU"/>
        </w:rPr>
        <w:t>ajánlatkérői</w:t>
      </w:r>
      <w:r w:rsidRPr="00675DD0">
        <w:rPr>
          <w:spacing w:val="50"/>
          <w:lang w:val="hu-HU"/>
        </w:rPr>
        <w:t xml:space="preserve"> </w:t>
      </w:r>
      <w:r w:rsidRPr="00675DD0">
        <w:rPr>
          <w:lang w:val="hu-HU"/>
        </w:rPr>
        <w:t>igényeket,</w:t>
      </w:r>
      <w:r w:rsidRPr="00675DD0">
        <w:rPr>
          <w:spacing w:val="49"/>
          <w:lang w:val="hu-HU"/>
        </w:rPr>
        <w:t xml:space="preserve"> </w:t>
      </w:r>
      <w:r w:rsidRPr="00675DD0">
        <w:rPr>
          <w:lang w:val="hu-HU"/>
        </w:rPr>
        <w:t>és</w:t>
      </w:r>
      <w:r w:rsidRPr="00675DD0">
        <w:rPr>
          <w:spacing w:val="48"/>
          <w:lang w:val="hu-HU"/>
        </w:rPr>
        <w:t xml:space="preserve"> </w:t>
      </w:r>
      <w:r w:rsidRPr="00675DD0">
        <w:rPr>
          <w:lang w:val="hu-HU"/>
        </w:rPr>
        <w:t>elvégzi</w:t>
      </w:r>
      <w:r w:rsidRPr="00675DD0">
        <w:rPr>
          <w:spacing w:val="50"/>
          <w:lang w:val="hu-HU"/>
        </w:rPr>
        <w:t xml:space="preserve"> </w:t>
      </w:r>
      <w:r w:rsidRPr="00675DD0">
        <w:rPr>
          <w:lang w:val="hu-HU"/>
        </w:rPr>
        <w:t>a</w:t>
      </w:r>
      <w:r w:rsidRPr="00675DD0">
        <w:rPr>
          <w:spacing w:val="47"/>
          <w:lang w:val="hu-HU"/>
        </w:rPr>
        <w:t xml:space="preserve"> </w:t>
      </w:r>
      <w:r w:rsidRPr="00675DD0">
        <w:rPr>
          <w:lang w:val="hu-HU"/>
        </w:rPr>
        <w:t>beszerzés</w:t>
      </w:r>
      <w:r w:rsidRPr="00675DD0">
        <w:rPr>
          <w:spacing w:val="47"/>
          <w:lang w:val="hu-HU"/>
        </w:rPr>
        <w:t xml:space="preserve"> </w:t>
      </w:r>
      <w:r w:rsidRPr="00675DD0">
        <w:rPr>
          <w:lang w:val="hu-HU"/>
        </w:rPr>
        <w:t>tárgya</w:t>
      </w:r>
      <w:r w:rsidRPr="00675DD0">
        <w:rPr>
          <w:spacing w:val="50"/>
          <w:lang w:val="hu-HU"/>
        </w:rPr>
        <w:t xml:space="preserve"> </w:t>
      </w:r>
      <w:r w:rsidRPr="00675DD0">
        <w:rPr>
          <w:spacing w:val="-1"/>
          <w:lang w:val="hu-HU"/>
        </w:rPr>
        <w:t>szerinti</w:t>
      </w:r>
      <w:r w:rsidRPr="00675DD0">
        <w:rPr>
          <w:spacing w:val="49"/>
          <w:lang w:val="hu-HU"/>
        </w:rPr>
        <w:t xml:space="preserve"> </w:t>
      </w:r>
      <w:r w:rsidRPr="00675DD0">
        <w:rPr>
          <w:lang w:val="hu-HU"/>
        </w:rPr>
        <w:t>helyzet-,</w:t>
      </w:r>
      <w:r w:rsidRPr="00675DD0">
        <w:rPr>
          <w:spacing w:val="49"/>
          <w:lang w:val="hu-HU"/>
        </w:rPr>
        <w:t xml:space="preserve"> </w:t>
      </w:r>
      <w:r w:rsidRPr="00675DD0">
        <w:rPr>
          <w:spacing w:val="-1"/>
          <w:lang w:val="hu-HU"/>
        </w:rPr>
        <w:t>illetve</w:t>
      </w:r>
      <w:r w:rsidRPr="00675DD0">
        <w:rPr>
          <w:spacing w:val="63"/>
          <w:w w:val="99"/>
          <w:lang w:val="hu-HU"/>
        </w:rPr>
        <w:t xml:space="preserve"> </w:t>
      </w:r>
      <w:r w:rsidRPr="00675DD0">
        <w:rPr>
          <w:spacing w:val="-1"/>
          <w:lang w:val="hu-HU"/>
        </w:rPr>
        <w:t>piacfelmérést,</w:t>
      </w:r>
      <w:r w:rsidRPr="00675DD0">
        <w:rPr>
          <w:lang w:val="hu-HU"/>
        </w:rPr>
        <w:t xml:space="preserve"> a </w:t>
      </w:r>
      <w:r w:rsidRPr="00675DD0">
        <w:rPr>
          <w:spacing w:val="-1"/>
          <w:lang w:val="hu-HU"/>
        </w:rPr>
        <w:t>közbeszerzés</w:t>
      </w:r>
      <w:r w:rsidRPr="00675DD0">
        <w:rPr>
          <w:spacing w:val="-2"/>
          <w:lang w:val="hu-HU"/>
        </w:rPr>
        <w:t xml:space="preserve"> </w:t>
      </w:r>
      <w:r w:rsidRPr="00675DD0">
        <w:rPr>
          <w:spacing w:val="-1"/>
          <w:lang w:val="hu-HU"/>
        </w:rPr>
        <w:t>becsült</w:t>
      </w:r>
      <w:r w:rsidRPr="00675DD0">
        <w:rPr>
          <w:lang w:val="hu-HU"/>
        </w:rPr>
        <w:t xml:space="preserve"> értékének </w:t>
      </w:r>
      <w:r w:rsidRPr="00675DD0">
        <w:rPr>
          <w:spacing w:val="-1"/>
          <w:lang w:val="hu-HU"/>
        </w:rPr>
        <w:t>felmérését.</w:t>
      </w:r>
    </w:p>
    <w:p w14:paraId="41ED263B" w14:textId="690F8979" w:rsidR="006B46A0" w:rsidRPr="00675DD0" w:rsidRDefault="00162C6A" w:rsidP="00AD260F">
      <w:pPr>
        <w:pStyle w:val="Szvegtrzs"/>
        <w:numPr>
          <w:ilvl w:val="0"/>
          <w:numId w:val="16"/>
        </w:numPr>
        <w:tabs>
          <w:tab w:val="left" w:pos="374"/>
        </w:tabs>
        <w:spacing w:before="118"/>
        <w:ind w:right="115" w:firstLine="0"/>
        <w:jc w:val="both"/>
        <w:rPr>
          <w:rFonts w:cs="Garamond"/>
          <w:lang w:val="hu-HU"/>
        </w:rPr>
      </w:pPr>
      <w:r w:rsidRPr="00675DD0">
        <w:rPr>
          <w:lang w:val="hu-HU"/>
        </w:rPr>
        <w:t>A</w:t>
      </w:r>
      <w:r w:rsidRPr="00675DD0">
        <w:rPr>
          <w:spacing w:val="28"/>
          <w:lang w:val="hu-HU"/>
        </w:rPr>
        <w:t xml:space="preserve"> </w:t>
      </w:r>
      <w:r w:rsidRPr="00675DD0">
        <w:rPr>
          <w:spacing w:val="-1"/>
          <w:lang w:val="hu-HU"/>
        </w:rPr>
        <w:t>munkacsoport</w:t>
      </w:r>
      <w:r w:rsidRPr="00675DD0">
        <w:rPr>
          <w:spacing w:val="27"/>
          <w:lang w:val="hu-HU"/>
        </w:rPr>
        <w:t xml:space="preserve"> </w:t>
      </w:r>
      <w:r w:rsidRPr="00675DD0">
        <w:rPr>
          <w:spacing w:val="-1"/>
          <w:lang w:val="hu-HU"/>
        </w:rPr>
        <w:t>tagjainak</w:t>
      </w:r>
      <w:r w:rsidRPr="00675DD0">
        <w:rPr>
          <w:spacing w:val="29"/>
          <w:lang w:val="hu-HU"/>
        </w:rPr>
        <w:t xml:space="preserve"> </w:t>
      </w:r>
      <w:r w:rsidRPr="00675DD0">
        <w:rPr>
          <w:lang w:val="hu-HU"/>
        </w:rPr>
        <w:t>a</w:t>
      </w:r>
      <w:r w:rsidRPr="00675DD0">
        <w:rPr>
          <w:spacing w:val="28"/>
          <w:lang w:val="hu-HU"/>
        </w:rPr>
        <w:t xml:space="preserve"> </w:t>
      </w:r>
      <w:r w:rsidRPr="00675DD0">
        <w:rPr>
          <w:spacing w:val="-1"/>
          <w:lang w:val="hu-HU"/>
        </w:rPr>
        <w:t>műszaki</w:t>
      </w:r>
      <w:r w:rsidRPr="00675DD0">
        <w:rPr>
          <w:spacing w:val="28"/>
          <w:lang w:val="hu-HU"/>
        </w:rPr>
        <w:t xml:space="preserve"> </w:t>
      </w:r>
      <w:r w:rsidRPr="00675DD0">
        <w:rPr>
          <w:spacing w:val="-1"/>
          <w:lang w:val="hu-HU"/>
        </w:rPr>
        <w:t>tartalom,</w:t>
      </w:r>
      <w:r w:rsidRPr="00675DD0">
        <w:rPr>
          <w:spacing w:val="23"/>
          <w:lang w:val="hu-HU"/>
        </w:rPr>
        <w:t xml:space="preserve"> </w:t>
      </w:r>
      <w:r w:rsidRPr="00675DD0">
        <w:rPr>
          <w:lang w:val="hu-HU"/>
        </w:rPr>
        <w:t>bírálati</w:t>
      </w:r>
      <w:r w:rsidRPr="00675DD0">
        <w:rPr>
          <w:spacing w:val="27"/>
          <w:lang w:val="hu-HU"/>
        </w:rPr>
        <w:t xml:space="preserve"> </w:t>
      </w:r>
      <w:r w:rsidRPr="00675DD0">
        <w:rPr>
          <w:spacing w:val="-1"/>
          <w:lang w:val="hu-HU"/>
        </w:rPr>
        <w:t>szempont</w:t>
      </w:r>
      <w:r w:rsidRPr="00675DD0">
        <w:rPr>
          <w:spacing w:val="26"/>
          <w:lang w:val="hu-HU"/>
        </w:rPr>
        <w:t xml:space="preserve"> </w:t>
      </w:r>
      <w:r w:rsidRPr="00675DD0">
        <w:rPr>
          <w:lang w:val="hu-HU"/>
        </w:rPr>
        <w:t>és</w:t>
      </w:r>
      <w:r w:rsidRPr="00675DD0">
        <w:rPr>
          <w:spacing w:val="27"/>
          <w:lang w:val="hu-HU"/>
        </w:rPr>
        <w:t xml:space="preserve"> </w:t>
      </w:r>
      <w:r w:rsidRPr="00675DD0">
        <w:rPr>
          <w:spacing w:val="-1"/>
          <w:lang w:val="hu-HU"/>
        </w:rPr>
        <w:t>bírálati</w:t>
      </w:r>
      <w:r w:rsidRPr="00675DD0">
        <w:rPr>
          <w:spacing w:val="27"/>
          <w:lang w:val="hu-HU"/>
        </w:rPr>
        <w:t xml:space="preserve"> </w:t>
      </w:r>
      <w:r w:rsidRPr="00675DD0">
        <w:rPr>
          <w:spacing w:val="-1"/>
          <w:lang w:val="hu-HU"/>
        </w:rPr>
        <w:t>részszempontok,</w:t>
      </w:r>
      <w:r w:rsidRPr="00675DD0">
        <w:rPr>
          <w:spacing w:val="97"/>
          <w:lang w:val="hu-HU"/>
        </w:rPr>
        <w:t xml:space="preserve"> </w:t>
      </w:r>
      <w:r w:rsidRPr="00675DD0">
        <w:rPr>
          <w:lang w:val="hu-HU"/>
        </w:rPr>
        <w:t>általános</w:t>
      </w:r>
      <w:r w:rsidRPr="00675DD0">
        <w:rPr>
          <w:spacing w:val="12"/>
          <w:lang w:val="hu-HU"/>
        </w:rPr>
        <w:t xml:space="preserve"> </w:t>
      </w:r>
      <w:r w:rsidRPr="00675DD0">
        <w:rPr>
          <w:spacing w:val="-1"/>
          <w:lang w:val="hu-HU"/>
        </w:rPr>
        <w:t>joggyakorlat</w:t>
      </w:r>
      <w:r w:rsidRPr="00675DD0">
        <w:rPr>
          <w:spacing w:val="13"/>
          <w:lang w:val="hu-HU"/>
        </w:rPr>
        <w:t xml:space="preserve"> </w:t>
      </w:r>
      <w:r w:rsidRPr="00675DD0">
        <w:rPr>
          <w:spacing w:val="-1"/>
          <w:lang w:val="hu-HU"/>
        </w:rPr>
        <w:t>során</w:t>
      </w:r>
      <w:r w:rsidRPr="00675DD0">
        <w:rPr>
          <w:spacing w:val="14"/>
          <w:lang w:val="hu-HU"/>
        </w:rPr>
        <w:t xml:space="preserve"> </w:t>
      </w:r>
      <w:r w:rsidRPr="00675DD0">
        <w:rPr>
          <w:spacing w:val="-1"/>
          <w:lang w:val="hu-HU"/>
        </w:rPr>
        <w:t>alkalmazott</w:t>
      </w:r>
      <w:r w:rsidRPr="00675DD0">
        <w:rPr>
          <w:spacing w:val="13"/>
          <w:lang w:val="hu-HU"/>
        </w:rPr>
        <w:t xml:space="preserve"> </w:t>
      </w:r>
      <w:r w:rsidRPr="00675DD0">
        <w:rPr>
          <w:spacing w:val="-1"/>
          <w:lang w:val="hu-HU"/>
        </w:rPr>
        <w:t>szerződéses</w:t>
      </w:r>
      <w:r w:rsidRPr="00675DD0">
        <w:rPr>
          <w:spacing w:val="13"/>
          <w:lang w:val="hu-HU"/>
        </w:rPr>
        <w:t xml:space="preserve"> </w:t>
      </w:r>
      <w:r w:rsidRPr="00675DD0">
        <w:rPr>
          <w:lang w:val="hu-HU"/>
        </w:rPr>
        <w:t>feltételek</w:t>
      </w:r>
      <w:r w:rsidRPr="00675DD0">
        <w:rPr>
          <w:spacing w:val="14"/>
          <w:lang w:val="hu-HU"/>
        </w:rPr>
        <w:t xml:space="preserve"> </w:t>
      </w:r>
      <w:r w:rsidRPr="00675DD0">
        <w:rPr>
          <w:spacing w:val="-1"/>
          <w:lang w:val="hu-HU"/>
        </w:rPr>
        <w:t>vonatkozásában</w:t>
      </w:r>
      <w:r w:rsidRPr="00675DD0">
        <w:rPr>
          <w:spacing w:val="14"/>
          <w:lang w:val="hu-HU"/>
        </w:rPr>
        <w:t xml:space="preserve"> </w:t>
      </w:r>
      <w:r w:rsidRPr="00675DD0">
        <w:rPr>
          <w:lang w:val="hu-HU"/>
        </w:rPr>
        <w:t>a</w:t>
      </w:r>
      <w:r w:rsidRPr="00675DD0">
        <w:rPr>
          <w:spacing w:val="14"/>
          <w:lang w:val="hu-HU"/>
        </w:rPr>
        <w:t xml:space="preserve"> </w:t>
      </w:r>
      <w:r w:rsidRPr="00675DD0">
        <w:rPr>
          <w:lang w:val="hu-HU"/>
        </w:rPr>
        <w:t>Kbt.</w:t>
      </w:r>
      <w:r w:rsidRPr="00675DD0">
        <w:rPr>
          <w:spacing w:val="11"/>
          <w:lang w:val="hu-HU"/>
        </w:rPr>
        <w:t xml:space="preserve"> </w:t>
      </w:r>
      <w:r w:rsidRPr="00675DD0">
        <w:rPr>
          <w:lang w:val="hu-HU"/>
        </w:rPr>
        <w:t>és</w:t>
      </w:r>
      <w:r w:rsidRPr="00675DD0">
        <w:rPr>
          <w:spacing w:val="13"/>
          <w:lang w:val="hu-HU"/>
        </w:rPr>
        <w:t xml:space="preserve"> </w:t>
      </w:r>
      <w:r w:rsidRPr="00675DD0">
        <w:rPr>
          <w:lang w:val="hu-HU"/>
        </w:rPr>
        <w:t>a</w:t>
      </w:r>
      <w:r w:rsidRPr="00675DD0">
        <w:rPr>
          <w:spacing w:val="83"/>
          <w:lang w:val="hu-HU"/>
        </w:rPr>
        <w:t xml:space="preserve"> </w:t>
      </w:r>
      <w:r w:rsidRPr="00675DD0">
        <w:rPr>
          <w:spacing w:val="-1"/>
          <w:lang w:val="hu-HU"/>
        </w:rPr>
        <w:t>közbeszerzési</w:t>
      </w:r>
      <w:r w:rsidRPr="00675DD0">
        <w:rPr>
          <w:spacing w:val="52"/>
          <w:lang w:val="hu-HU"/>
        </w:rPr>
        <w:t xml:space="preserve"> </w:t>
      </w:r>
      <w:r w:rsidRPr="00675DD0">
        <w:rPr>
          <w:spacing w:val="-1"/>
          <w:lang w:val="hu-HU"/>
        </w:rPr>
        <w:t>eljárásra</w:t>
      </w:r>
      <w:r w:rsidRPr="00675DD0">
        <w:rPr>
          <w:spacing w:val="50"/>
          <w:lang w:val="hu-HU"/>
        </w:rPr>
        <w:t xml:space="preserve"> </w:t>
      </w:r>
      <w:r w:rsidRPr="00675DD0">
        <w:rPr>
          <w:lang w:val="hu-HU"/>
        </w:rPr>
        <w:t>vonatkozó</w:t>
      </w:r>
      <w:r w:rsidRPr="00675DD0">
        <w:rPr>
          <w:spacing w:val="53"/>
          <w:lang w:val="hu-HU"/>
        </w:rPr>
        <w:t xml:space="preserve"> </w:t>
      </w:r>
      <w:r w:rsidRPr="00675DD0">
        <w:rPr>
          <w:spacing w:val="-1"/>
          <w:lang w:val="hu-HU"/>
        </w:rPr>
        <w:t>egyéb</w:t>
      </w:r>
      <w:r w:rsidRPr="00675DD0">
        <w:rPr>
          <w:spacing w:val="50"/>
          <w:lang w:val="hu-HU"/>
        </w:rPr>
        <w:t xml:space="preserve"> </w:t>
      </w:r>
      <w:r w:rsidRPr="00675DD0">
        <w:rPr>
          <w:spacing w:val="-1"/>
          <w:lang w:val="hu-HU"/>
        </w:rPr>
        <w:t>jogszabályok</w:t>
      </w:r>
      <w:r w:rsidRPr="00675DD0">
        <w:rPr>
          <w:spacing w:val="52"/>
          <w:lang w:val="hu-HU"/>
        </w:rPr>
        <w:t xml:space="preserve"> </w:t>
      </w:r>
      <w:r w:rsidRPr="00675DD0">
        <w:rPr>
          <w:spacing w:val="-1"/>
          <w:lang w:val="hu-HU"/>
        </w:rPr>
        <w:t>betartása</w:t>
      </w:r>
      <w:r w:rsidRPr="00675DD0">
        <w:rPr>
          <w:spacing w:val="53"/>
          <w:lang w:val="hu-HU"/>
        </w:rPr>
        <w:t xml:space="preserve"> </w:t>
      </w:r>
      <w:r w:rsidRPr="00675DD0">
        <w:rPr>
          <w:spacing w:val="-1"/>
          <w:lang w:val="hu-HU"/>
        </w:rPr>
        <w:t>érdekében</w:t>
      </w:r>
      <w:r w:rsidRPr="00675DD0">
        <w:rPr>
          <w:spacing w:val="52"/>
          <w:lang w:val="hu-HU"/>
        </w:rPr>
        <w:t xml:space="preserve"> </w:t>
      </w:r>
      <w:r w:rsidRPr="00675DD0">
        <w:rPr>
          <w:spacing w:val="-1"/>
          <w:lang w:val="hu-HU"/>
        </w:rPr>
        <w:t>figyelmeztetési</w:t>
      </w:r>
      <w:r w:rsidRPr="00675DD0">
        <w:rPr>
          <w:spacing w:val="99"/>
          <w:lang w:val="hu-HU"/>
        </w:rPr>
        <w:t xml:space="preserve"> </w:t>
      </w:r>
      <w:r w:rsidRPr="00675DD0">
        <w:rPr>
          <w:spacing w:val="-1"/>
          <w:lang w:val="hu-HU"/>
        </w:rPr>
        <w:t>kötelezettségük</w:t>
      </w:r>
      <w:r w:rsidRPr="00675DD0">
        <w:rPr>
          <w:lang w:val="hu-HU"/>
        </w:rPr>
        <w:t xml:space="preserve"> van</w:t>
      </w:r>
      <w:r w:rsidRPr="00675DD0">
        <w:rPr>
          <w:spacing w:val="59"/>
          <w:lang w:val="hu-HU"/>
        </w:rPr>
        <w:t xml:space="preserve"> </w:t>
      </w:r>
      <w:r w:rsidRPr="00675DD0">
        <w:rPr>
          <w:lang w:val="hu-HU"/>
        </w:rPr>
        <w:t>a</w:t>
      </w:r>
      <w:r w:rsidRPr="00675DD0">
        <w:rPr>
          <w:spacing w:val="2"/>
          <w:lang w:val="hu-HU"/>
        </w:rPr>
        <w:t xml:space="preserve"> </w:t>
      </w:r>
      <w:r w:rsidRPr="00675DD0">
        <w:rPr>
          <w:spacing w:val="-1"/>
          <w:lang w:val="hu-HU"/>
        </w:rPr>
        <w:t>közbeszerzési</w:t>
      </w:r>
      <w:r w:rsidRPr="00675DD0">
        <w:rPr>
          <w:spacing w:val="59"/>
          <w:lang w:val="hu-HU"/>
        </w:rPr>
        <w:t xml:space="preserve"> </w:t>
      </w:r>
      <w:r w:rsidR="006E5B7F" w:rsidRPr="00675DD0">
        <w:rPr>
          <w:spacing w:val="-1"/>
          <w:lang w:val="hu-HU"/>
        </w:rPr>
        <w:t>referens</w:t>
      </w:r>
      <w:r w:rsidR="006E5B7F" w:rsidRPr="00675DD0">
        <w:rPr>
          <w:spacing w:val="1"/>
          <w:lang w:val="hu-HU"/>
        </w:rPr>
        <w:t xml:space="preserve"> </w:t>
      </w:r>
      <w:r w:rsidRPr="00675DD0">
        <w:rPr>
          <w:spacing w:val="-1"/>
          <w:lang w:val="hu-HU"/>
        </w:rPr>
        <w:t>felé,</w:t>
      </w:r>
      <w:r w:rsidRPr="00675DD0">
        <w:rPr>
          <w:spacing w:val="58"/>
          <w:lang w:val="hu-HU"/>
        </w:rPr>
        <w:t xml:space="preserve"> </w:t>
      </w:r>
      <w:r w:rsidRPr="00675DD0">
        <w:rPr>
          <w:lang w:val="hu-HU"/>
        </w:rPr>
        <w:t>amennyiben</w:t>
      </w:r>
      <w:r w:rsidRPr="00675DD0">
        <w:rPr>
          <w:spacing w:val="59"/>
          <w:lang w:val="hu-HU"/>
        </w:rPr>
        <w:t xml:space="preserve"> </w:t>
      </w:r>
      <w:r w:rsidRPr="00675DD0">
        <w:rPr>
          <w:lang w:val="hu-HU"/>
        </w:rPr>
        <w:t xml:space="preserve">ezen </w:t>
      </w:r>
      <w:r w:rsidRPr="00675DD0">
        <w:rPr>
          <w:spacing w:val="-1"/>
          <w:lang w:val="hu-HU"/>
        </w:rPr>
        <w:t>feltételek</w:t>
      </w:r>
      <w:r w:rsidRPr="00675DD0">
        <w:rPr>
          <w:lang w:val="hu-HU"/>
        </w:rPr>
        <w:t xml:space="preserve"> </w:t>
      </w:r>
      <w:r w:rsidRPr="00675DD0">
        <w:rPr>
          <w:spacing w:val="-1"/>
          <w:lang w:val="hu-HU"/>
        </w:rPr>
        <w:t>jogellenessége</w:t>
      </w:r>
      <w:r w:rsidRPr="00675DD0">
        <w:rPr>
          <w:spacing w:val="97"/>
          <w:lang w:val="hu-HU"/>
        </w:rPr>
        <w:t xml:space="preserve"> </w:t>
      </w:r>
      <w:r w:rsidRPr="00675DD0">
        <w:rPr>
          <w:spacing w:val="-1"/>
          <w:lang w:val="hu-HU"/>
        </w:rPr>
        <w:t>nyilvánvalóan</w:t>
      </w:r>
      <w:r w:rsidRPr="00675DD0">
        <w:rPr>
          <w:spacing w:val="-2"/>
          <w:lang w:val="hu-HU"/>
        </w:rPr>
        <w:t xml:space="preserve"> </w:t>
      </w:r>
      <w:r w:rsidRPr="00675DD0">
        <w:rPr>
          <w:spacing w:val="-1"/>
          <w:lang w:val="hu-HU"/>
        </w:rPr>
        <w:t>megállapítható</w:t>
      </w:r>
      <w:r w:rsidRPr="00675DD0">
        <w:rPr>
          <w:spacing w:val="-2"/>
          <w:lang w:val="hu-HU"/>
        </w:rPr>
        <w:t xml:space="preserve"> </w:t>
      </w:r>
      <w:r w:rsidRPr="00675DD0">
        <w:rPr>
          <w:lang w:val="hu-HU"/>
        </w:rPr>
        <w:t>és</w:t>
      </w:r>
      <w:r w:rsidRPr="00675DD0">
        <w:rPr>
          <w:spacing w:val="-3"/>
          <w:lang w:val="hu-HU"/>
        </w:rPr>
        <w:t xml:space="preserve"> </w:t>
      </w:r>
      <w:r w:rsidRPr="00675DD0">
        <w:rPr>
          <w:spacing w:val="-1"/>
          <w:lang w:val="hu-HU"/>
        </w:rPr>
        <w:t>arról</w:t>
      </w:r>
      <w:r w:rsidRPr="00675DD0">
        <w:rPr>
          <w:spacing w:val="-2"/>
          <w:lang w:val="hu-HU"/>
        </w:rPr>
        <w:t xml:space="preserve"> </w:t>
      </w:r>
      <w:r w:rsidRPr="00675DD0">
        <w:rPr>
          <w:lang w:val="hu-HU"/>
        </w:rPr>
        <w:t>tudomást</w:t>
      </w:r>
      <w:r w:rsidRPr="00675DD0">
        <w:rPr>
          <w:spacing w:val="-2"/>
          <w:lang w:val="hu-HU"/>
        </w:rPr>
        <w:t xml:space="preserve"> </w:t>
      </w:r>
      <w:r w:rsidRPr="00675DD0">
        <w:rPr>
          <w:spacing w:val="-1"/>
          <w:lang w:val="hu-HU"/>
        </w:rPr>
        <w:t>szereznek.</w:t>
      </w:r>
    </w:p>
    <w:p w14:paraId="41E07B87" w14:textId="0F754CF1" w:rsidR="006B46A0" w:rsidRPr="00675DD0" w:rsidRDefault="00162C6A" w:rsidP="00AD260F">
      <w:pPr>
        <w:pStyle w:val="Szvegtrzs"/>
        <w:numPr>
          <w:ilvl w:val="0"/>
          <w:numId w:val="16"/>
        </w:numPr>
        <w:tabs>
          <w:tab w:val="left" w:pos="431"/>
        </w:tabs>
        <w:spacing w:before="121"/>
        <w:ind w:right="115" w:firstLine="0"/>
        <w:jc w:val="both"/>
        <w:rPr>
          <w:lang w:val="hu-HU"/>
        </w:rPr>
      </w:pPr>
      <w:r w:rsidRPr="00675DD0">
        <w:rPr>
          <w:lang w:val="hu-HU"/>
        </w:rPr>
        <w:t>A</w:t>
      </w:r>
      <w:r w:rsidRPr="00675DD0">
        <w:rPr>
          <w:spacing w:val="26"/>
          <w:lang w:val="hu-HU"/>
        </w:rPr>
        <w:t xml:space="preserve"> </w:t>
      </w:r>
      <w:r w:rsidRPr="00675DD0">
        <w:rPr>
          <w:spacing w:val="-1"/>
          <w:lang w:val="hu-HU"/>
        </w:rPr>
        <w:t>munkacsoport</w:t>
      </w:r>
      <w:r w:rsidRPr="00675DD0">
        <w:rPr>
          <w:spacing w:val="24"/>
          <w:lang w:val="hu-HU"/>
        </w:rPr>
        <w:t xml:space="preserve"> </w:t>
      </w:r>
      <w:r w:rsidRPr="00675DD0">
        <w:rPr>
          <w:spacing w:val="-1"/>
          <w:lang w:val="hu-HU"/>
        </w:rPr>
        <w:t>tagjai</w:t>
      </w:r>
      <w:r w:rsidRPr="00675DD0">
        <w:rPr>
          <w:spacing w:val="27"/>
          <w:lang w:val="hu-HU"/>
        </w:rPr>
        <w:t xml:space="preserve"> </w:t>
      </w:r>
      <w:r w:rsidRPr="00675DD0">
        <w:rPr>
          <w:lang w:val="hu-HU"/>
        </w:rPr>
        <w:t>a</w:t>
      </w:r>
      <w:r w:rsidR="00B80AC2" w:rsidRPr="00675DD0">
        <w:rPr>
          <w:lang w:val="hu-HU"/>
        </w:rPr>
        <w:t>zon</w:t>
      </w:r>
      <w:r w:rsidRPr="00675DD0">
        <w:rPr>
          <w:spacing w:val="23"/>
          <w:lang w:val="hu-HU"/>
        </w:rPr>
        <w:t xml:space="preserve"> </w:t>
      </w:r>
      <w:r w:rsidRPr="00675DD0">
        <w:rPr>
          <w:spacing w:val="-1"/>
          <w:lang w:val="hu-HU"/>
        </w:rPr>
        <w:t>speciális</w:t>
      </w:r>
      <w:r w:rsidRPr="00675DD0">
        <w:rPr>
          <w:spacing w:val="24"/>
          <w:lang w:val="hu-HU"/>
        </w:rPr>
        <w:t xml:space="preserve"> </w:t>
      </w:r>
      <w:r w:rsidRPr="00675DD0">
        <w:rPr>
          <w:spacing w:val="-1"/>
          <w:lang w:val="hu-HU"/>
        </w:rPr>
        <w:t>szakértelmet,</w:t>
      </w:r>
      <w:r w:rsidRPr="00675DD0">
        <w:rPr>
          <w:spacing w:val="25"/>
          <w:lang w:val="hu-HU"/>
        </w:rPr>
        <w:t xml:space="preserve"> </w:t>
      </w:r>
      <w:r w:rsidRPr="00675DD0">
        <w:rPr>
          <w:spacing w:val="-1"/>
          <w:lang w:val="hu-HU"/>
        </w:rPr>
        <w:t>szaktudást</w:t>
      </w:r>
      <w:r w:rsidRPr="00675DD0">
        <w:rPr>
          <w:spacing w:val="24"/>
          <w:lang w:val="hu-HU"/>
        </w:rPr>
        <w:t xml:space="preserve"> </w:t>
      </w:r>
      <w:r w:rsidRPr="00675DD0">
        <w:rPr>
          <w:spacing w:val="-1"/>
          <w:lang w:val="hu-HU"/>
        </w:rPr>
        <w:t>igénylő</w:t>
      </w:r>
      <w:r w:rsidRPr="00675DD0">
        <w:rPr>
          <w:spacing w:val="23"/>
          <w:lang w:val="hu-HU"/>
        </w:rPr>
        <w:t xml:space="preserve"> </w:t>
      </w:r>
      <w:r w:rsidRPr="00675DD0">
        <w:rPr>
          <w:spacing w:val="-1"/>
          <w:lang w:val="hu-HU"/>
        </w:rPr>
        <w:t>kérdések</w:t>
      </w:r>
      <w:r w:rsidRPr="00675DD0">
        <w:rPr>
          <w:spacing w:val="25"/>
          <w:lang w:val="hu-HU"/>
        </w:rPr>
        <w:t xml:space="preserve"> </w:t>
      </w:r>
      <w:r w:rsidRPr="00675DD0">
        <w:rPr>
          <w:spacing w:val="-1"/>
          <w:lang w:val="hu-HU"/>
        </w:rPr>
        <w:t>megítélése</w:t>
      </w:r>
      <w:r w:rsidRPr="00675DD0">
        <w:rPr>
          <w:spacing w:val="93"/>
          <w:lang w:val="hu-HU"/>
        </w:rPr>
        <w:t xml:space="preserve"> </w:t>
      </w:r>
      <w:r w:rsidRPr="00675DD0">
        <w:rPr>
          <w:lang w:val="hu-HU"/>
        </w:rPr>
        <w:t>tekintetében</w:t>
      </w:r>
      <w:r w:rsidR="00B80AC2" w:rsidRPr="00675DD0">
        <w:rPr>
          <w:lang w:val="hu-HU"/>
        </w:rPr>
        <w:t>,</w:t>
      </w:r>
      <w:r w:rsidR="00340865" w:rsidRPr="00675DD0">
        <w:rPr>
          <w:lang w:val="hu-HU"/>
        </w:rPr>
        <w:t xml:space="preserve"> </w:t>
      </w:r>
      <w:r w:rsidR="00B80AC2" w:rsidRPr="00675DD0">
        <w:rPr>
          <w:lang w:val="hu-HU"/>
        </w:rPr>
        <w:t xml:space="preserve">amely saját szakértelmükön túlmutat, </w:t>
      </w:r>
      <w:r w:rsidRPr="00675DD0">
        <w:rPr>
          <w:spacing w:val="-1"/>
          <w:lang w:val="hu-HU"/>
        </w:rPr>
        <w:t>figyelmeztetési</w:t>
      </w:r>
      <w:r w:rsidRPr="00675DD0">
        <w:rPr>
          <w:spacing w:val="37"/>
          <w:lang w:val="hu-HU"/>
        </w:rPr>
        <w:t xml:space="preserve"> </w:t>
      </w:r>
      <w:r w:rsidRPr="00675DD0">
        <w:rPr>
          <w:spacing w:val="-1"/>
          <w:lang w:val="hu-HU"/>
        </w:rPr>
        <w:t>kötelezettséggel</w:t>
      </w:r>
      <w:r w:rsidRPr="00675DD0">
        <w:rPr>
          <w:spacing w:val="38"/>
          <w:lang w:val="hu-HU"/>
        </w:rPr>
        <w:t xml:space="preserve"> </w:t>
      </w:r>
      <w:r w:rsidRPr="00675DD0">
        <w:rPr>
          <w:lang w:val="hu-HU"/>
        </w:rPr>
        <w:t>nem</w:t>
      </w:r>
      <w:r w:rsidRPr="00675DD0">
        <w:rPr>
          <w:spacing w:val="35"/>
          <w:lang w:val="hu-HU"/>
        </w:rPr>
        <w:t xml:space="preserve"> </w:t>
      </w:r>
      <w:r w:rsidRPr="00675DD0">
        <w:rPr>
          <w:spacing w:val="-1"/>
          <w:lang w:val="hu-HU"/>
        </w:rPr>
        <w:t>tartoznak,</w:t>
      </w:r>
      <w:r w:rsidRPr="00675DD0">
        <w:rPr>
          <w:spacing w:val="38"/>
          <w:lang w:val="hu-HU"/>
        </w:rPr>
        <w:t xml:space="preserve"> </w:t>
      </w:r>
      <w:r w:rsidRPr="00675DD0">
        <w:rPr>
          <w:lang w:val="hu-HU"/>
        </w:rPr>
        <w:t>annak</w:t>
      </w:r>
      <w:r w:rsidRPr="00675DD0">
        <w:rPr>
          <w:spacing w:val="38"/>
          <w:lang w:val="hu-HU"/>
        </w:rPr>
        <w:t xml:space="preserve"> </w:t>
      </w:r>
      <w:r w:rsidRPr="00675DD0">
        <w:rPr>
          <w:spacing w:val="-1"/>
          <w:lang w:val="hu-HU"/>
        </w:rPr>
        <w:t>megítélése</w:t>
      </w:r>
      <w:r w:rsidRPr="00675DD0">
        <w:rPr>
          <w:spacing w:val="38"/>
          <w:lang w:val="hu-HU"/>
        </w:rPr>
        <w:t xml:space="preserve"> </w:t>
      </w:r>
      <w:r w:rsidRPr="00675DD0">
        <w:rPr>
          <w:lang w:val="hu-HU"/>
        </w:rPr>
        <w:t>a</w:t>
      </w:r>
      <w:r w:rsidRPr="00675DD0">
        <w:rPr>
          <w:spacing w:val="38"/>
          <w:lang w:val="hu-HU"/>
        </w:rPr>
        <w:t xml:space="preserve"> </w:t>
      </w:r>
      <w:r w:rsidRPr="00675DD0">
        <w:rPr>
          <w:spacing w:val="-1"/>
          <w:lang w:val="hu-HU"/>
        </w:rPr>
        <w:t>bírálóbizottság</w:t>
      </w:r>
      <w:r w:rsidRPr="00675DD0">
        <w:rPr>
          <w:spacing w:val="97"/>
          <w:lang w:val="hu-HU"/>
        </w:rPr>
        <w:t xml:space="preserve"> </w:t>
      </w:r>
      <w:r w:rsidRPr="00675DD0">
        <w:rPr>
          <w:spacing w:val="-1"/>
          <w:lang w:val="hu-HU"/>
        </w:rPr>
        <w:t>tagjainak,</w:t>
      </w:r>
      <w:r w:rsidRPr="00675DD0">
        <w:rPr>
          <w:spacing w:val="38"/>
          <w:lang w:val="hu-HU"/>
        </w:rPr>
        <w:t xml:space="preserve"> </w:t>
      </w:r>
      <w:r w:rsidRPr="00675DD0">
        <w:rPr>
          <w:lang w:val="hu-HU"/>
        </w:rPr>
        <w:t>az</w:t>
      </w:r>
      <w:r w:rsidRPr="00675DD0">
        <w:rPr>
          <w:spacing w:val="36"/>
          <w:lang w:val="hu-HU"/>
        </w:rPr>
        <w:t xml:space="preserve"> </w:t>
      </w:r>
      <w:r w:rsidRPr="00675DD0">
        <w:rPr>
          <w:spacing w:val="-1"/>
          <w:lang w:val="hu-HU"/>
        </w:rPr>
        <w:t>ajánlatkérő</w:t>
      </w:r>
      <w:r w:rsidRPr="00675DD0">
        <w:rPr>
          <w:spacing w:val="38"/>
          <w:lang w:val="hu-HU"/>
        </w:rPr>
        <w:t xml:space="preserve"> </w:t>
      </w:r>
      <w:r w:rsidRPr="00675DD0">
        <w:rPr>
          <w:lang w:val="hu-HU"/>
        </w:rPr>
        <w:t>által</w:t>
      </w:r>
      <w:r w:rsidRPr="00675DD0">
        <w:rPr>
          <w:spacing w:val="38"/>
          <w:lang w:val="hu-HU"/>
        </w:rPr>
        <w:t xml:space="preserve"> </w:t>
      </w:r>
      <w:r w:rsidRPr="00675DD0">
        <w:rPr>
          <w:lang w:val="hu-HU"/>
        </w:rPr>
        <w:t>az</w:t>
      </w:r>
      <w:r w:rsidRPr="00675DD0">
        <w:rPr>
          <w:spacing w:val="36"/>
          <w:lang w:val="hu-HU"/>
        </w:rPr>
        <w:t xml:space="preserve"> </w:t>
      </w:r>
      <w:r w:rsidRPr="00675DD0">
        <w:rPr>
          <w:spacing w:val="-1"/>
          <w:lang w:val="hu-HU"/>
        </w:rPr>
        <w:t>eljárásba</w:t>
      </w:r>
      <w:r w:rsidRPr="00675DD0">
        <w:rPr>
          <w:spacing w:val="38"/>
          <w:lang w:val="hu-HU"/>
        </w:rPr>
        <w:t xml:space="preserve"> </w:t>
      </w:r>
      <w:r w:rsidRPr="00675DD0">
        <w:rPr>
          <w:spacing w:val="-1"/>
          <w:lang w:val="hu-HU"/>
        </w:rPr>
        <w:t>bevont</w:t>
      </w:r>
      <w:r w:rsidRPr="00675DD0">
        <w:rPr>
          <w:spacing w:val="37"/>
          <w:lang w:val="hu-HU"/>
        </w:rPr>
        <w:t xml:space="preserve"> </w:t>
      </w:r>
      <w:r w:rsidRPr="00675DD0">
        <w:rPr>
          <w:lang w:val="hu-HU"/>
        </w:rPr>
        <w:t>szakértőknek</w:t>
      </w:r>
      <w:r w:rsidRPr="00675DD0">
        <w:rPr>
          <w:spacing w:val="38"/>
          <w:lang w:val="hu-HU"/>
        </w:rPr>
        <w:t xml:space="preserve"> </w:t>
      </w:r>
      <w:r w:rsidRPr="00675DD0">
        <w:rPr>
          <w:lang w:val="hu-HU"/>
        </w:rPr>
        <w:t>és</w:t>
      </w:r>
      <w:r w:rsidRPr="00675DD0">
        <w:rPr>
          <w:spacing w:val="37"/>
          <w:lang w:val="hu-HU"/>
        </w:rPr>
        <w:t xml:space="preserve"> </w:t>
      </w:r>
      <w:r w:rsidRPr="00675DD0">
        <w:rPr>
          <w:lang w:val="hu-HU"/>
        </w:rPr>
        <w:t>a</w:t>
      </w:r>
      <w:r w:rsidRPr="00675DD0">
        <w:rPr>
          <w:spacing w:val="38"/>
          <w:lang w:val="hu-HU"/>
        </w:rPr>
        <w:t xml:space="preserve"> </w:t>
      </w:r>
      <w:r w:rsidRPr="00675DD0">
        <w:rPr>
          <w:spacing w:val="-1"/>
          <w:lang w:val="hu-HU"/>
        </w:rPr>
        <w:t>döntéshozónak</w:t>
      </w:r>
      <w:r w:rsidRPr="00675DD0">
        <w:rPr>
          <w:spacing w:val="38"/>
          <w:lang w:val="hu-HU"/>
        </w:rPr>
        <w:t xml:space="preserve"> </w:t>
      </w:r>
      <w:r w:rsidRPr="00675DD0">
        <w:rPr>
          <w:lang w:val="hu-HU"/>
        </w:rPr>
        <w:t>a</w:t>
      </w:r>
      <w:r w:rsidRPr="00675DD0">
        <w:rPr>
          <w:spacing w:val="38"/>
          <w:lang w:val="hu-HU"/>
        </w:rPr>
        <w:t xml:space="preserve"> </w:t>
      </w:r>
      <w:r w:rsidRPr="00675DD0">
        <w:rPr>
          <w:spacing w:val="-1"/>
          <w:lang w:val="hu-HU"/>
        </w:rPr>
        <w:t>feladata</w:t>
      </w:r>
      <w:r w:rsidR="00876739" w:rsidRPr="00675DD0">
        <w:rPr>
          <w:spacing w:val="-1"/>
          <w:lang w:val="hu-HU"/>
        </w:rPr>
        <w:t>.</w:t>
      </w:r>
    </w:p>
    <w:p w14:paraId="5BEFC408" w14:textId="77777777" w:rsidR="006B46A0" w:rsidRPr="00675DD0" w:rsidRDefault="006B46A0" w:rsidP="00AD260F">
      <w:pPr>
        <w:rPr>
          <w:rFonts w:ascii="Garamond" w:eastAsia="Garamond" w:hAnsi="Garamond" w:cs="Garamond"/>
          <w:sz w:val="24"/>
          <w:szCs w:val="24"/>
          <w:lang w:val="hu-HU"/>
        </w:rPr>
      </w:pPr>
    </w:p>
    <w:p w14:paraId="18404684" w14:textId="77777777" w:rsidR="006B46A0" w:rsidRPr="00675DD0" w:rsidRDefault="006B46A0" w:rsidP="00AD260F">
      <w:pPr>
        <w:spacing w:before="6"/>
        <w:rPr>
          <w:rFonts w:ascii="Garamond" w:eastAsia="Garamond" w:hAnsi="Garamond" w:cs="Garamond"/>
          <w:sz w:val="24"/>
          <w:szCs w:val="24"/>
          <w:lang w:val="hu-HU"/>
        </w:rPr>
      </w:pPr>
    </w:p>
    <w:p w14:paraId="74DE0719" w14:textId="77777777" w:rsidR="006B46A0" w:rsidRPr="00675DD0" w:rsidRDefault="00162C6A" w:rsidP="00AD260F">
      <w:pPr>
        <w:pStyle w:val="Cmsor3"/>
        <w:ind w:left="1057"/>
        <w:rPr>
          <w:b w:val="0"/>
          <w:bCs w:val="0"/>
          <w:i w:val="0"/>
          <w:sz w:val="24"/>
          <w:szCs w:val="24"/>
          <w:lang w:val="hu-HU"/>
        </w:rPr>
      </w:pPr>
      <w:r w:rsidRPr="00675DD0">
        <w:rPr>
          <w:w w:val="95"/>
          <w:sz w:val="24"/>
          <w:szCs w:val="24"/>
          <w:lang w:val="hu-HU"/>
        </w:rPr>
        <w:t>A</w:t>
      </w:r>
      <w:r w:rsidRPr="00675DD0">
        <w:rPr>
          <w:spacing w:val="4"/>
          <w:w w:val="95"/>
          <w:sz w:val="24"/>
          <w:szCs w:val="24"/>
          <w:lang w:val="hu-HU"/>
        </w:rPr>
        <w:t xml:space="preserve"> </w:t>
      </w:r>
      <w:r w:rsidRPr="00675DD0">
        <w:rPr>
          <w:spacing w:val="-1"/>
          <w:w w:val="95"/>
          <w:sz w:val="24"/>
          <w:szCs w:val="24"/>
          <w:lang w:val="hu-HU"/>
        </w:rPr>
        <w:t>szakértői</w:t>
      </w:r>
      <w:r w:rsidRPr="00675DD0">
        <w:rPr>
          <w:spacing w:val="4"/>
          <w:w w:val="95"/>
          <w:sz w:val="24"/>
          <w:szCs w:val="24"/>
          <w:lang w:val="hu-HU"/>
        </w:rPr>
        <w:t xml:space="preserve"> </w:t>
      </w:r>
      <w:r w:rsidRPr="00675DD0">
        <w:rPr>
          <w:spacing w:val="-1"/>
          <w:w w:val="95"/>
          <w:sz w:val="24"/>
          <w:szCs w:val="24"/>
          <w:lang w:val="hu-HU"/>
        </w:rPr>
        <w:t>munkacsoport</w:t>
      </w:r>
      <w:r w:rsidRPr="00675DD0">
        <w:rPr>
          <w:spacing w:val="4"/>
          <w:w w:val="95"/>
          <w:sz w:val="24"/>
          <w:szCs w:val="24"/>
          <w:lang w:val="hu-HU"/>
        </w:rPr>
        <w:t xml:space="preserve"> </w:t>
      </w:r>
      <w:r w:rsidRPr="00675DD0">
        <w:rPr>
          <w:spacing w:val="-1"/>
          <w:w w:val="95"/>
          <w:sz w:val="24"/>
          <w:szCs w:val="24"/>
          <w:lang w:val="hu-HU"/>
        </w:rPr>
        <w:t>tagjainak</w:t>
      </w:r>
      <w:r w:rsidRPr="00675DD0">
        <w:rPr>
          <w:spacing w:val="3"/>
          <w:w w:val="95"/>
          <w:sz w:val="24"/>
          <w:szCs w:val="24"/>
          <w:lang w:val="hu-HU"/>
        </w:rPr>
        <w:t xml:space="preserve"> </w:t>
      </w:r>
      <w:r w:rsidRPr="00675DD0">
        <w:rPr>
          <w:w w:val="95"/>
          <w:sz w:val="24"/>
          <w:szCs w:val="24"/>
          <w:lang w:val="hu-HU"/>
        </w:rPr>
        <w:t>egymás</w:t>
      </w:r>
      <w:r w:rsidRPr="00675DD0">
        <w:rPr>
          <w:spacing w:val="7"/>
          <w:w w:val="95"/>
          <w:sz w:val="24"/>
          <w:szCs w:val="24"/>
          <w:lang w:val="hu-HU"/>
        </w:rPr>
        <w:t xml:space="preserve"> </w:t>
      </w:r>
      <w:r w:rsidRPr="00675DD0">
        <w:rPr>
          <w:spacing w:val="-1"/>
          <w:w w:val="95"/>
          <w:sz w:val="24"/>
          <w:szCs w:val="24"/>
          <w:lang w:val="hu-HU"/>
        </w:rPr>
        <w:t>közötti</w:t>
      </w:r>
      <w:r w:rsidRPr="00675DD0">
        <w:rPr>
          <w:spacing w:val="3"/>
          <w:w w:val="95"/>
          <w:sz w:val="24"/>
          <w:szCs w:val="24"/>
          <w:lang w:val="hu-HU"/>
        </w:rPr>
        <w:t xml:space="preserve"> </w:t>
      </w:r>
      <w:r w:rsidRPr="00675DD0">
        <w:rPr>
          <w:spacing w:val="-1"/>
          <w:w w:val="95"/>
          <w:sz w:val="24"/>
          <w:szCs w:val="24"/>
          <w:lang w:val="hu-HU"/>
        </w:rPr>
        <w:t>feladatmegosztása</w:t>
      </w:r>
    </w:p>
    <w:p w14:paraId="6024252B" w14:textId="265101D4" w:rsidR="00B056FD" w:rsidRPr="00675DD0" w:rsidRDefault="00162C6A" w:rsidP="00AD260F">
      <w:pPr>
        <w:pStyle w:val="Listaszerbekezds"/>
        <w:numPr>
          <w:ilvl w:val="0"/>
          <w:numId w:val="26"/>
        </w:numPr>
        <w:spacing w:before="120"/>
        <w:jc w:val="both"/>
        <w:rPr>
          <w:rFonts w:ascii="Garamond" w:hAnsi="Garamond"/>
          <w:sz w:val="24"/>
          <w:szCs w:val="24"/>
          <w:lang w:val="hu-HU"/>
        </w:rPr>
      </w:pPr>
      <w:r w:rsidRPr="00675DD0">
        <w:rPr>
          <w:rFonts w:ascii="Garamond" w:hAnsi="Garamond"/>
          <w:sz w:val="24"/>
          <w:szCs w:val="24"/>
          <w:lang w:val="hu-HU"/>
        </w:rPr>
        <w:t>A</w:t>
      </w:r>
      <w:r w:rsidRPr="00675DD0">
        <w:rPr>
          <w:rFonts w:ascii="Garamond" w:hAnsi="Garamond"/>
          <w:spacing w:val="21"/>
          <w:sz w:val="24"/>
          <w:szCs w:val="24"/>
          <w:lang w:val="hu-HU"/>
        </w:rPr>
        <w:t xml:space="preserve"> </w:t>
      </w:r>
      <w:r w:rsidR="00F36EBA" w:rsidRPr="00675DD0">
        <w:rPr>
          <w:rFonts w:ascii="Garamond" w:hAnsi="Garamond"/>
          <w:sz w:val="24"/>
          <w:szCs w:val="24"/>
          <w:lang w:val="hu-HU"/>
        </w:rPr>
        <w:t>közbeszerzési referens</w:t>
      </w:r>
      <w:r w:rsidR="00F36EBA" w:rsidRPr="00675DD0">
        <w:rPr>
          <w:rFonts w:ascii="Garamond" w:hAnsi="Garamond"/>
          <w:spacing w:val="20"/>
          <w:sz w:val="24"/>
          <w:szCs w:val="24"/>
          <w:lang w:val="hu-HU"/>
        </w:rPr>
        <w:t xml:space="preserve"> </w:t>
      </w:r>
      <w:r w:rsidRPr="00675DD0">
        <w:rPr>
          <w:rFonts w:ascii="Garamond" w:hAnsi="Garamond"/>
          <w:sz w:val="24"/>
          <w:szCs w:val="24"/>
          <w:lang w:val="hu-HU"/>
        </w:rPr>
        <w:t>köteles</w:t>
      </w:r>
      <w:r w:rsidRPr="00675DD0">
        <w:rPr>
          <w:rFonts w:ascii="Garamond" w:hAnsi="Garamond"/>
          <w:spacing w:val="20"/>
          <w:sz w:val="24"/>
          <w:szCs w:val="24"/>
          <w:lang w:val="hu-HU"/>
        </w:rPr>
        <w:t xml:space="preserve"> </w:t>
      </w:r>
      <w:r w:rsidRPr="00675DD0">
        <w:rPr>
          <w:rFonts w:ascii="Garamond" w:hAnsi="Garamond"/>
          <w:sz w:val="24"/>
          <w:szCs w:val="24"/>
          <w:lang w:val="hu-HU"/>
        </w:rPr>
        <w:t>a</w:t>
      </w:r>
      <w:r w:rsidRPr="00675DD0">
        <w:rPr>
          <w:rFonts w:ascii="Garamond" w:hAnsi="Garamond"/>
          <w:spacing w:val="25"/>
          <w:sz w:val="24"/>
          <w:szCs w:val="24"/>
          <w:lang w:val="hu-HU"/>
        </w:rPr>
        <w:t xml:space="preserve"> </w:t>
      </w:r>
      <w:proofErr w:type="spellStart"/>
      <w:ins w:id="1287" w:author="Trombitásné Dr. Domján Bernadett" w:date="2025-12-10T15:01:00Z" w16du:dateUtc="2025-12-10T14:01:00Z">
        <w:r w:rsidR="001C6E79" w:rsidRPr="004A73BE">
          <w:rPr>
            <w:rFonts w:ascii="Garamond" w:hAnsi="Garamond"/>
          </w:rPr>
          <w:t>közbeszerzési</w:t>
        </w:r>
        <w:proofErr w:type="spellEnd"/>
        <w:r w:rsidR="001C6E79" w:rsidRPr="004A73BE">
          <w:rPr>
            <w:rFonts w:ascii="Garamond" w:hAnsi="Garamond"/>
          </w:rPr>
          <w:t xml:space="preserve"> </w:t>
        </w:r>
        <w:proofErr w:type="spellStart"/>
        <w:r w:rsidR="001C6E79" w:rsidRPr="004A73BE">
          <w:rPr>
            <w:rFonts w:ascii="Garamond" w:hAnsi="Garamond"/>
          </w:rPr>
          <w:t>dokumentumok</w:t>
        </w:r>
      </w:ins>
      <w:proofErr w:type="spellEnd"/>
      <w:del w:id="1288" w:author="Trombitásné Dr. Domján Bernadett" w:date="2025-12-10T15:01:00Z" w16du:dateUtc="2025-12-10T14:01:00Z">
        <w:r w:rsidRPr="00675DD0" w:rsidDel="001C6E79">
          <w:rPr>
            <w:rFonts w:ascii="Garamond" w:hAnsi="Garamond"/>
            <w:spacing w:val="-1"/>
            <w:sz w:val="24"/>
            <w:szCs w:val="24"/>
            <w:lang w:val="hu-HU"/>
          </w:rPr>
          <w:delText>dokumentáció</w:delText>
        </w:r>
      </w:del>
      <w:r w:rsidRPr="00675DD0">
        <w:rPr>
          <w:rFonts w:ascii="Garamond" w:hAnsi="Garamond"/>
          <w:spacing w:val="16"/>
          <w:sz w:val="24"/>
          <w:szCs w:val="24"/>
          <w:lang w:val="hu-HU"/>
        </w:rPr>
        <w:t xml:space="preserve"> </w:t>
      </w:r>
      <w:r w:rsidRPr="00675DD0">
        <w:rPr>
          <w:rFonts w:ascii="Garamond" w:hAnsi="Garamond"/>
          <w:spacing w:val="-1"/>
          <w:sz w:val="24"/>
          <w:szCs w:val="24"/>
          <w:lang w:val="hu-HU"/>
        </w:rPr>
        <w:t>részét</w:t>
      </w:r>
      <w:r w:rsidRPr="00675DD0">
        <w:rPr>
          <w:rFonts w:ascii="Garamond" w:hAnsi="Garamond"/>
          <w:spacing w:val="20"/>
          <w:sz w:val="24"/>
          <w:szCs w:val="24"/>
          <w:lang w:val="hu-HU"/>
        </w:rPr>
        <w:t xml:space="preserve"> </w:t>
      </w:r>
      <w:r w:rsidRPr="00675DD0">
        <w:rPr>
          <w:rFonts w:ascii="Garamond" w:hAnsi="Garamond"/>
          <w:sz w:val="24"/>
          <w:szCs w:val="24"/>
          <w:lang w:val="hu-HU"/>
        </w:rPr>
        <w:t>képező</w:t>
      </w:r>
      <w:r w:rsidRPr="00675DD0">
        <w:rPr>
          <w:rFonts w:ascii="Garamond" w:hAnsi="Garamond"/>
          <w:spacing w:val="22"/>
          <w:sz w:val="24"/>
          <w:szCs w:val="24"/>
          <w:lang w:val="hu-HU"/>
        </w:rPr>
        <w:t xml:space="preserve"> </w:t>
      </w:r>
      <w:r w:rsidRPr="00675DD0">
        <w:rPr>
          <w:rFonts w:ascii="Garamond" w:hAnsi="Garamond"/>
          <w:spacing w:val="-1"/>
          <w:sz w:val="24"/>
          <w:szCs w:val="24"/>
          <w:lang w:val="hu-HU"/>
        </w:rPr>
        <w:t>szerződéstervezetet</w:t>
      </w:r>
      <w:r w:rsidRPr="00675DD0">
        <w:rPr>
          <w:rFonts w:ascii="Garamond" w:hAnsi="Garamond"/>
          <w:spacing w:val="20"/>
          <w:sz w:val="24"/>
          <w:szCs w:val="24"/>
          <w:lang w:val="hu-HU"/>
        </w:rPr>
        <w:t xml:space="preserve"> </w:t>
      </w:r>
      <w:r w:rsidRPr="00675DD0">
        <w:rPr>
          <w:rFonts w:ascii="Garamond" w:hAnsi="Garamond"/>
          <w:spacing w:val="-1"/>
          <w:sz w:val="24"/>
          <w:szCs w:val="24"/>
          <w:lang w:val="hu-HU"/>
        </w:rPr>
        <w:t>elkészíteni,</w:t>
      </w:r>
      <w:r w:rsidRPr="00675DD0">
        <w:rPr>
          <w:rFonts w:ascii="Garamond" w:hAnsi="Garamond"/>
          <w:spacing w:val="77"/>
          <w:sz w:val="24"/>
          <w:szCs w:val="24"/>
          <w:lang w:val="hu-HU"/>
        </w:rPr>
        <w:t xml:space="preserve"> </w:t>
      </w:r>
      <w:r w:rsidRPr="00675DD0">
        <w:rPr>
          <w:rFonts w:ascii="Garamond" w:hAnsi="Garamond"/>
          <w:sz w:val="24"/>
          <w:szCs w:val="24"/>
          <w:lang w:val="hu-HU"/>
        </w:rPr>
        <w:t>kivéve,</w:t>
      </w:r>
      <w:r w:rsidRPr="00675DD0">
        <w:rPr>
          <w:rFonts w:ascii="Garamond" w:hAnsi="Garamond"/>
          <w:spacing w:val="16"/>
          <w:sz w:val="24"/>
          <w:szCs w:val="24"/>
          <w:lang w:val="hu-HU"/>
        </w:rPr>
        <w:t xml:space="preserve"> </w:t>
      </w:r>
      <w:r w:rsidRPr="00675DD0">
        <w:rPr>
          <w:rFonts w:ascii="Garamond" w:hAnsi="Garamond"/>
          <w:spacing w:val="-2"/>
          <w:sz w:val="24"/>
          <w:szCs w:val="24"/>
          <w:lang w:val="hu-HU"/>
        </w:rPr>
        <w:t>ha</w:t>
      </w:r>
      <w:r w:rsidRPr="00675DD0">
        <w:rPr>
          <w:rFonts w:ascii="Garamond" w:hAnsi="Garamond"/>
          <w:spacing w:val="17"/>
          <w:sz w:val="24"/>
          <w:szCs w:val="24"/>
          <w:lang w:val="hu-HU"/>
        </w:rPr>
        <w:t xml:space="preserve"> </w:t>
      </w:r>
      <w:r w:rsidRPr="00675DD0">
        <w:rPr>
          <w:rFonts w:ascii="Garamond" w:hAnsi="Garamond"/>
          <w:sz w:val="24"/>
          <w:szCs w:val="24"/>
          <w:lang w:val="hu-HU"/>
        </w:rPr>
        <w:t>a</w:t>
      </w:r>
      <w:r w:rsidRPr="00675DD0">
        <w:rPr>
          <w:rFonts w:ascii="Garamond" w:hAnsi="Garamond"/>
          <w:spacing w:val="18"/>
          <w:sz w:val="24"/>
          <w:szCs w:val="24"/>
          <w:lang w:val="hu-HU"/>
        </w:rPr>
        <w:t xml:space="preserve"> </w:t>
      </w:r>
      <w:r w:rsidR="008C4ECE" w:rsidRPr="00675DD0">
        <w:rPr>
          <w:rFonts w:ascii="Garamond" w:hAnsi="Garamond"/>
          <w:spacing w:val="-1"/>
          <w:sz w:val="24"/>
          <w:szCs w:val="24"/>
          <w:lang w:val="hu-HU"/>
        </w:rPr>
        <w:t>Társulás Elnöke</w:t>
      </w:r>
      <w:r w:rsidRPr="00675DD0">
        <w:rPr>
          <w:rFonts w:ascii="Garamond" w:hAnsi="Garamond"/>
          <w:spacing w:val="19"/>
          <w:sz w:val="24"/>
          <w:szCs w:val="24"/>
          <w:lang w:val="hu-HU"/>
        </w:rPr>
        <w:t xml:space="preserve"> </w:t>
      </w:r>
      <w:r w:rsidRPr="00675DD0">
        <w:rPr>
          <w:rFonts w:ascii="Garamond" w:hAnsi="Garamond"/>
          <w:sz w:val="24"/>
          <w:szCs w:val="24"/>
          <w:lang w:val="hu-HU"/>
        </w:rPr>
        <w:t>–</w:t>
      </w:r>
      <w:r w:rsidRPr="00675DD0">
        <w:rPr>
          <w:rFonts w:ascii="Garamond" w:hAnsi="Garamond"/>
          <w:spacing w:val="16"/>
          <w:sz w:val="24"/>
          <w:szCs w:val="24"/>
          <w:lang w:val="hu-HU"/>
        </w:rPr>
        <w:t xml:space="preserve"> </w:t>
      </w:r>
      <w:r w:rsidRPr="00675DD0">
        <w:rPr>
          <w:rFonts w:ascii="Garamond" w:hAnsi="Garamond"/>
          <w:spacing w:val="-1"/>
          <w:sz w:val="24"/>
          <w:szCs w:val="24"/>
          <w:lang w:val="hu-HU"/>
        </w:rPr>
        <w:t>különösen</w:t>
      </w:r>
      <w:r w:rsidRPr="00675DD0">
        <w:rPr>
          <w:rFonts w:ascii="Garamond" w:hAnsi="Garamond"/>
          <w:spacing w:val="14"/>
          <w:sz w:val="24"/>
          <w:szCs w:val="24"/>
          <w:lang w:val="hu-HU"/>
        </w:rPr>
        <w:t xml:space="preserve"> </w:t>
      </w:r>
      <w:r w:rsidRPr="00675DD0">
        <w:rPr>
          <w:rFonts w:ascii="Garamond" w:hAnsi="Garamond"/>
          <w:sz w:val="24"/>
          <w:szCs w:val="24"/>
          <w:lang w:val="hu-HU"/>
        </w:rPr>
        <w:t>a</w:t>
      </w:r>
      <w:r w:rsidRPr="00675DD0">
        <w:rPr>
          <w:rFonts w:ascii="Garamond" w:hAnsi="Garamond"/>
          <w:spacing w:val="17"/>
          <w:sz w:val="24"/>
          <w:szCs w:val="24"/>
          <w:lang w:val="hu-HU"/>
        </w:rPr>
        <w:t xml:space="preserve"> </w:t>
      </w:r>
      <w:r w:rsidRPr="00675DD0">
        <w:rPr>
          <w:rFonts w:ascii="Garamond" w:hAnsi="Garamond"/>
          <w:spacing w:val="-1"/>
          <w:sz w:val="24"/>
          <w:szCs w:val="24"/>
          <w:lang w:val="hu-HU"/>
        </w:rPr>
        <w:t>szerződés</w:t>
      </w:r>
      <w:r w:rsidRPr="00675DD0">
        <w:rPr>
          <w:rFonts w:ascii="Garamond" w:hAnsi="Garamond"/>
          <w:spacing w:val="15"/>
          <w:sz w:val="24"/>
          <w:szCs w:val="24"/>
          <w:lang w:val="hu-HU"/>
        </w:rPr>
        <w:t xml:space="preserve"> </w:t>
      </w:r>
      <w:r w:rsidRPr="00675DD0">
        <w:rPr>
          <w:rFonts w:ascii="Garamond" w:hAnsi="Garamond"/>
          <w:spacing w:val="-1"/>
          <w:sz w:val="24"/>
          <w:szCs w:val="24"/>
          <w:lang w:val="hu-HU"/>
        </w:rPr>
        <w:t>elkészítéséhez</w:t>
      </w:r>
      <w:r w:rsidRPr="00675DD0">
        <w:rPr>
          <w:rFonts w:ascii="Garamond" w:hAnsi="Garamond"/>
          <w:spacing w:val="17"/>
          <w:sz w:val="24"/>
          <w:szCs w:val="24"/>
          <w:lang w:val="hu-HU"/>
        </w:rPr>
        <w:t xml:space="preserve"> </w:t>
      </w:r>
      <w:r w:rsidRPr="00675DD0">
        <w:rPr>
          <w:rFonts w:ascii="Garamond" w:hAnsi="Garamond"/>
          <w:spacing w:val="-1"/>
          <w:sz w:val="24"/>
          <w:szCs w:val="24"/>
          <w:lang w:val="hu-HU"/>
        </w:rPr>
        <w:t>szükséges</w:t>
      </w:r>
      <w:r w:rsidRPr="00675DD0">
        <w:rPr>
          <w:rFonts w:ascii="Garamond" w:hAnsi="Garamond"/>
          <w:spacing w:val="16"/>
          <w:sz w:val="24"/>
          <w:szCs w:val="24"/>
          <w:lang w:val="hu-HU"/>
        </w:rPr>
        <w:t xml:space="preserve"> </w:t>
      </w:r>
      <w:r w:rsidRPr="00675DD0">
        <w:rPr>
          <w:rFonts w:ascii="Garamond" w:hAnsi="Garamond"/>
          <w:spacing w:val="-1"/>
          <w:sz w:val="24"/>
          <w:szCs w:val="24"/>
          <w:lang w:val="hu-HU"/>
        </w:rPr>
        <w:t>speciális</w:t>
      </w:r>
      <w:r w:rsidRPr="00675DD0">
        <w:rPr>
          <w:rFonts w:ascii="Garamond" w:hAnsi="Garamond"/>
          <w:spacing w:val="91"/>
          <w:sz w:val="24"/>
          <w:szCs w:val="24"/>
          <w:lang w:val="hu-HU"/>
        </w:rPr>
        <w:t xml:space="preserve"> </w:t>
      </w:r>
      <w:r w:rsidRPr="00675DD0">
        <w:rPr>
          <w:rFonts w:ascii="Garamond" w:hAnsi="Garamond"/>
          <w:sz w:val="24"/>
          <w:szCs w:val="24"/>
          <w:lang w:val="hu-HU"/>
        </w:rPr>
        <w:t xml:space="preserve">jogi </w:t>
      </w:r>
      <w:r w:rsidRPr="00675DD0">
        <w:rPr>
          <w:rFonts w:ascii="Garamond" w:hAnsi="Garamond"/>
          <w:spacing w:val="-1"/>
          <w:sz w:val="24"/>
          <w:szCs w:val="24"/>
          <w:lang w:val="hu-HU"/>
        </w:rPr>
        <w:t>szakértelemre</w:t>
      </w:r>
      <w:r w:rsidRPr="00675DD0">
        <w:rPr>
          <w:rFonts w:ascii="Garamond" w:hAnsi="Garamond"/>
          <w:sz w:val="24"/>
          <w:szCs w:val="24"/>
          <w:lang w:val="hu-HU"/>
        </w:rPr>
        <w:t xml:space="preserve"> </w:t>
      </w:r>
      <w:r w:rsidRPr="00675DD0">
        <w:rPr>
          <w:rFonts w:ascii="Garamond" w:hAnsi="Garamond"/>
          <w:spacing w:val="-1"/>
          <w:sz w:val="24"/>
          <w:szCs w:val="24"/>
          <w:lang w:val="hu-HU"/>
        </w:rPr>
        <w:t>tekintettel</w:t>
      </w:r>
      <w:r w:rsidRPr="00675DD0">
        <w:rPr>
          <w:rFonts w:ascii="Garamond" w:hAnsi="Garamond"/>
          <w:spacing w:val="1"/>
          <w:sz w:val="24"/>
          <w:szCs w:val="24"/>
          <w:lang w:val="hu-HU"/>
        </w:rPr>
        <w:t xml:space="preserve"> </w:t>
      </w:r>
      <w:r w:rsidRPr="00675DD0">
        <w:rPr>
          <w:rFonts w:ascii="Garamond" w:hAnsi="Garamond"/>
          <w:sz w:val="24"/>
          <w:szCs w:val="24"/>
          <w:lang w:val="hu-HU"/>
        </w:rPr>
        <w:t xml:space="preserve">– a </w:t>
      </w:r>
      <w:r w:rsidRPr="00675DD0">
        <w:rPr>
          <w:rFonts w:ascii="Garamond" w:hAnsi="Garamond"/>
          <w:spacing w:val="-1"/>
          <w:sz w:val="24"/>
          <w:szCs w:val="24"/>
          <w:lang w:val="hu-HU"/>
        </w:rPr>
        <w:t>szerződéstervezet</w:t>
      </w:r>
      <w:r w:rsidRPr="00675DD0">
        <w:rPr>
          <w:rFonts w:ascii="Garamond" w:hAnsi="Garamond"/>
          <w:spacing w:val="-3"/>
          <w:sz w:val="24"/>
          <w:szCs w:val="24"/>
          <w:lang w:val="hu-HU"/>
        </w:rPr>
        <w:t xml:space="preserve"> </w:t>
      </w:r>
      <w:r w:rsidRPr="00675DD0">
        <w:rPr>
          <w:rFonts w:ascii="Garamond" w:hAnsi="Garamond"/>
          <w:spacing w:val="-1"/>
          <w:sz w:val="24"/>
          <w:szCs w:val="24"/>
          <w:lang w:val="hu-HU"/>
        </w:rPr>
        <w:t>elkészítésére</w:t>
      </w:r>
      <w:r w:rsidRPr="00675DD0">
        <w:rPr>
          <w:rFonts w:ascii="Garamond" w:hAnsi="Garamond"/>
          <w:sz w:val="24"/>
          <w:szCs w:val="24"/>
          <w:lang w:val="hu-HU"/>
        </w:rPr>
        <w:t xml:space="preserve"> külső jogi </w:t>
      </w:r>
      <w:r w:rsidRPr="00675DD0">
        <w:rPr>
          <w:rFonts w:ascii="Garamond" w:hAnsi="Garamond"/>
          <w:spacing w:val="-1"/>
          <w:sz w:val="24"/>
          <w:szCs w:val="24"/>
          <w:lang w:val="hu-HU"/>
        </w:rPr>
        <w:t>szakértőt</w:t>
      </w:r>
      <w:r w:rsidRPr="00675DD0">
        <w:rPr>
          <w:rFonts w:ascii="Garamond" w:hAnsi="Garamond"/>
          <w:sz w:val="24"/>
          <w:szCs w:val="24"/>
          <w:lang w:val="hu-HU"/>
        </w:rPr>
        <w:t xml:space="preserve"> </w:t>
      </w:r>
      <w:r w:rsidRPr="00675DD0">
        <w:rPr>
          <w:rFonts w:ascii="Garamond" w:hAnsi="Garamond"/>
          <w:spacing w:val="-1"/>
          <w:sz w:val="24"/>
          <w:szCs w:val="24"/>
          <w:lang w:val="hu-HU"/>
        </w:rPr>
        <w:t>vesz</w:t>
      </w:r>
      <w:r w:rsidRPr="00675DD0">
        <w:rPr>
          <w:rFonts w:ascii="Garamond" w:hAnsi="Garamond"/>
          <w:sz w:val="24"/>
          <w:szCs w:val="24"/>
          <w:lang w:val="hu-HU"/>
        </w:rPr>
        <w:t xml:space="preserve"> igénybe.</w:t>
      </w:r>
      <w:r w:rsidRPr="00675DD0">
        <w:rPr>
          <w:rFonts w:ascii="Garamond" w:hAnsi="Garamond"/>
          <w:spacing w:val="103"/>
          <w:sz w:val="24"/>
          <w:szCs w:val="24"/>
          <w:lang w:val="hu-HU"/>
        </w:rPr>
        <w:t xml:space="preserve"> </w:t>
      </w:r>
    </w:p>
    <w:p w14:paraId="25FFC48D" w14:textId="77777777" w:rsidR="00B056FD" w:rsidRPr="00675DD0" w:rsidRDefault="00B056FD" w:rsidP="00AD260F">
      <w:pPr>
        <w:pStyle w:val="Listaszerbekezds"/>
        <w:numPr>
          <w:ilvl w:val="0"/>
          <w:numId w:val="26"/>
        </w:numPr>
        <w:spacing w:before="120"/>
        <w:jc w:val="both"/>
        <w:rPr>
          <w:rFonts w:ascii="Garamond" w:hAnsi="Garamond"/>
          <w:sz w:val="24"/>
          <w:szCs w:val="24"/>
          <w:lang w:val="hu-HU"/>
        </w:rPr>
      </w:pPr>
      <w:r w:rsidRPr="00675DD0">
        <w:rPr>
          <w:rFonts w:ascii="Garamond" w:hAnsi="Garamond"/>
          <w:sz w:val="24"/>
          <w:szCs w:val="24"/>
          <w:lang w:val="hu-HU"/>
        </w:rPr>
        <w:t xml:space="preserve">A közbeszerzési referens jogosult a külső jogi szakértő által készített szerződés-tervezetet </w:t>
      </w:r>
      <w:proofErr w:type="spellStart"/>
      <w:r w:rsidRPr="00675DD0">
        <w:rPr>
          <w:rFonts w:ascii="Garamond" w:hAnsi="Garamond"/>
          <w:sz w:val="24"/>
          <w:szCs w:val="24"/>
          <w:lang w:val="hu-HU"/>
        </w:rPr>
        <w:t>észrevételezni</w:t>
      </w:r>
      <w:proofErr w:type="spellEnd"/>
      <w:r w:rsidRPr="00675DD0">
        <w:rPr>
          <w:rFonts w:ascii="Garamond" w:hAnsi="Garamond"/>
          <w:sz w:val="24"/>
          <w:szCs w:val="24"/>
          <w:lang w:val="hu-HU"/>
        </w:rPr>
        <w:t>, javaslatokkal ellátni. Amennyiben nyilvánvaló hibát észlel, úgy köteles ezt jelezni.</w:t>
      </w:r>
    </w:p>
    <w:p w14:paraId="249C8ACA" w14:textId="4FDE3278" w:rsidR="006B46A0" w:rsidRPr="00675DD0" w:rsidRDefault="00162C6A" w:rsidP="00AD260F">
      <w:pPr>
        <w:pStyle w:val="Szvegtrzs"/>
        <w:numPr>
          <w:ilvl w:val="0"/>
          <w:numId w:val="26"/>
        </w:numPr>
        <w:tabs>
          <w:tab w:val="left" w:pos="378"/>
        </w:tabs>
        <w:spacing w:before="119"/>
        <w:ind w:right="118"/>
        <w:jc w:val="both"/>
        <w:rPr>
          <w:lang w:val="hu-HU"/>
        </w:rPr>
      </w:pPr>
      <w:r w:rsidRPr="00675DD0">
        <w:rPr>
          <w:lang w:val="hu-HU"/>
        </w:rPr>
        <w:t>A</w:t>
      </w:r>
      <w:r w:rsidRPr="00675DD0">
        <w:rPr>
          <w:spacing w:val="34"/>
          <w:lang w:val="hu-HU"/>
        </w:rPr>
        <w:t xml:space="preserve"> </w:t>
      </w:r>
      <w:r w:rsidR="00B056FD" w:rsidRPr="00675DD0">
        <w:rPr>
          <w:lang w:val="hu-HU"/>
        </w:rPr>
        <w:t>közbeszerzési referens</w:t>
      </w:r>
      <w:r w:rsidRPr="00675DD0">
        <w:rPr>
          <w:spacing w:val="35"/>
          <w:lang w:val="hu-HU"/>
        </w:rPr>
        <w:t xml:space="preserve"> </w:t>
      </w:r>
      <w:r w:rsidRPr="00675DD0">
        <w:rPr>
          <w:lang w:val="hu-HU"/>
        </w:rPr>
        <w:t>az</w:t>
      </w:r>
      <w:r w:rsidRPr="00675DD0">
        <w:rPr>
          <w:spacing w:val="34"/>
          <w:lang w:val="hu-HU"/>
        </w:rPr>
        <w:t xml:space="preserve"> </w:t>
      </w:r>
      <w:r w:rsidRPr="00675DD0">
        <w:rPr>
          <w:lang w:val="hu-HU"/>
        </w:rPr>
        <w:t>eljárás</w:t>
      </w:r>
      <w:r w:rsidRPr="00675DD0">
        <w:rPr>
          <w:spacing w:val="32"/>
          <w:lang w:val="hu-HU"/>
        </w:rPr>
        <w:t xml:space="preserve"> </w:t>
      </w:r>
      <w:r w:rsidRPr="00675DD0">
        <w:rPr>
          <w:spacing w:val="-1"/>
          <w:lang w:val="hu-HU"/>
        </w:rPr>
        <w:t>előkészítése</w:t>
      </w:r>
      <w:r w:rsidRPr="00675DD0">
        <w:rPr>
          <w:spacing w:val="34"/>
          <w:lang w:val="hu-HU"/>
        </w:rPr>
        <w:t xml:space="preserve"> </w:t>
      </w:r>
      <w:r w:rsidRPr="00675DD0">
        <w:rPr>
          <w:spacing w:val="-1"/>
          <w:lang w:val="hu-HU"/>
        </w:rPr>
        <w:t>során</w:t>
      </w:r>
      <w:r w:rsidRPr="00675DD0">
        <w:rPr>
          <w:spacing w:val="33"/>
          <w:lang w:val="hu-HU"/>
        </w:rPr>
        <w:t xml:space="preserve"> </w:t>
      </w:r>
      <w:r w:rsidRPr="00675DD0">
        <w:rPr>
          <w:lang w:val="hu-HU"/>
        </w:rPr>
        <w:t>köteles</w:t>
      </w:r>
      <w:r w:rsidRPr="00675DD0">
        <w:rPr>
          <w:spacing w:val="32"/>
          <w:lang w:val="hu-HU"/>
        </w:rPr>
        <w:t xml:space="preserve"> </w:t>
      </w:r>
      <w:r w:rsidRPr="00675DD0">
        <w:rPr>
          <w:lang w:val="hu-HU"/>
        </w:rPr>
        <w:t>az</w:t>
      </w:r>
      <w:r w:rsidRPr="00675DD0">
        <w:rPr>
          <w:spacing w:val="34"/>
          <w:lang w:val="hu-HU"/>
        </w:rPr>
        <w:t xml:space="preserve"> </w:t>
      </w:r>
      <w:r w:rsidRPr="00675DD0">
        <w:rPr>
          <w:lang w:val="hu-HU"/>
        </w:rPr>
        <w:t>adott</w:t>
      </w:r>
      <w:r w:rsidRPr="00675DD0">
        <w:rPr>
          <w:spacing w:val="32"/>
          <w:lang w:val="hu-HU"/>
        </w:rPr>
        <w:t xml:space="preserve"> </w:t>
      </w:r>
      <w:r w:rsidRPr="00675DD0">
        <w:rPr>
          <w:spacing w:val="-1"/>
          <w:lang w:val="hu-HU"/>
        </w:rPr>
        <w:t>beszerzésre</w:t>
      </w:r>
      <w:r w:rsidRPr="00675DD0">
        <w:rPr>
          <w:spacing w:val="34"/>
          <w:lang w:val="hu-HU"/>
        </w:rPr>
        <w:t xml:space="preserve"> </w:t>
      </w:r>
      <w:r w:rsidRPr="00675DD0">
        <w:rPr>
          <w:lang w:val="hu-HU"/>
        </w:rPr>
        <w:t>vonatkozó</w:t>
      </w:r>
      <w:r w:rsidRPr="00675DD0">
        <w:rPr>
          <w:spacing w:val="57"/>
          <w:lang w:val="hu-HU"/>
        </w:rPr>
        <w:t xml:space="preserve"> </w:t>
      </w:r>
      <w:r w:rsidRPr="00675DD0">
        <w:rPr>
          <w:spacing w:val="-1"/>
          <w:lang w:val="hu-HU"/>
        </w:rPr>
        <w:t>jogszabályi</w:t>
      </w:r>
      <w:r w:rsidRPr="00675DD0">
        <w:rPr>
          <w:lang w:val="hu-HU"/>
        </w:rPr>
        <w:t xml:space="preserve"> </w:t>
      </w:r>
      <w:r w:rsidRPr="00675DD0">
        <w:rPr>
          <w:spacing w:val="-1"/>
          <w:lang w:val="hu-HU"/>
        </w:rPr>
        <w:t>előírások</w:t>
      </w:r>
      <w:r w:rsidRPr="00675DD0">
        <w:rPr>
          <w:spacing w:val="2"/>
          <w:lang w:val="hu-HU"/>
        </w:rPr>
        <w:t xml:space="preserve"> </w:t>
      </w:r>
      <w:r w:rsidRPr="00675DD0">
        <w:rPr>
          <w:spacing w:val="-1"/>
          <w:lang w:val="hu-HU"/>
        </w:rPr>
        <w:t>összegyűjtésére,</w:t>
      </w:r>
      <w:r w:rsidRPr="00675DD0">
        <w:rPr>
          <w:lang w:val="hu-HU"/>
        </w:rPr>
        <w:t xml:space="preserve"> </w:t>
      </w:r>
      <w:r w:rsidRPr="00675DD0">
        <w:rPr>
          <w:spacing w:val="-1"/>
          <w:lang w:val="hu-HU"/>
        </w:rPr>
        <w:t>amelyet</w:t>
      </w:r>
      <w:r w:rsidRPr="00675DD0">
        <w:rPr>
          <w:spacing w:val="2"/>
          <w:lang w:val="hu-HU"/>
        </w:rPr>
        <w:t xml:space="preserve"> </w:t>
      </w:r>
      <w:r w:rsidRPr="00675DD0">
        <w:rPr>
          <w:lang w:val="hu-HU"/>
        </w:rPr>
        <w:t>a</w:t>
      </w:r>
      <w:r w:rsidRPr="00675DD0">
        <w:rPr>
          <w:spacing w:val="2"/>
          <w:lang w:val="hu-HU"/>
        </w:rPr>
        <w:t xml:space="preserve"> </w:t>
      </w:r>
      <w:r w:rsidRPr="00675DD0">
        <w:rPr>
          <w:spacing w:val="-1"/>
          <w:lang w:val="hu-HU"/>
        </w:rPr>
        <w:t>munkacsoport</w:t>
      </w:r>
      <w:r w:rsidRPr="00675DD0">
        <w:rPr>
          <w:spacing w:val="1"/>
          <w:lang w:val="hu-HU"/>
        </w:rPr>
        <w:t xml:space="preserve"> </w:t>
      </w:r>
      <w:r w:rsidRPr="00675DD0">
        <w:rPr>
          <w:lang w:val="hu-HU"/>
        </w:rPr>
        <w:t>tagjai</w:t>
      </w:r>
      <w:r w:rsidRPr="00675DD0">
        <w:rPr>
          <w:spacing w:val="2"/>
          <w:lang w:val="hu-HU"/>
        </w:rPr>
        <w:t xml:space="preserve"> </w:t>
      </w:r>
      <w:r w:rsidRPr="00675DD0">
        <w:rPr>
          <w:spacing w:val="-1"/>
          <w:lang w:val="hu-HU"/>
        </w:rPr>
        <w:t>az</w:t>
      </w:r>
      <w:r w:rsidRPr="00675DD0">
        <w:rPr>
          <w:spacing w:val="2"/>
          <w:lang w:val="hu-HU"/>
        </w:rPr>
        <w:t xml:space="preserve"> </w:t>
      </w:r>
      <w:r w:rsidRPr="00675DD0">
        <w:rPr>
          <w:spacing w:val="-1"/>
          <w:lang w:val="hu-HU"/>
        </w:rPr>
        <w:t>eljárás</w:t>
      </w:r>
      <w:r w:rsidRPr="00675DD0">
        <w:rPr>
          <w:lang w:val="hu-HU"/>
        </w:rPr>
        <w:t xml:space="preserve"> </w:t>
      </w:r>
      <w:r w:rsidRPr="00675DD0">
        <w:rPr>
          <w:spacing w:val="-1"/>
          <w:lang w:val="hu-HU"/>
        </w:rPr>
        <w:t>során</w:t>
      </w:r>
      <w:r w:rsidRPr="00675DD0">
        <w:rPr>
          <w:spacing w:val="2"/>
          <w:lang w:val="hu-HU"/>
        </w:rPr>
        <w:t xml:space="preserve"> </w:t>
      </w:r>
      <w:r w:rsidRPr="00675DD0">
        <w:rPr>
          <w:spacing w:val="-1"/>
          <w:lang w:val="hu-HU"/>
        </w:rPr>
        <w:t>folyamatosan</w:t>
      </w:r>
      <w:r w:rsidRPr="00675DD0">
        <w:rPr>
          <w:spacing w:val="109"/>
          <w:lang w:val="hu-HU"/>
        </w:rPr>
        <w:t xml:space="preserve"> </w:t>
      </w:r>
      <w:r w:rsidRPr="00675DD0">
        <w:rPr>
          <w:lang w:val="hu-HU"/>
        </w:rPr>
        <w:t>figyelemmel</w:t>
      </w:r>
      <w:r w:rsidRPr="00675DD0">
        <w:rPr>
          <w:spacing w:val="-3"/>
          <w:lang w:val="hu-HU"/>
        </w:rPr>
        <w:t xml:space="preserve"> </w:t>
      </w:r>
      <w:r w:rsidRPr="00675DD0">
        <w:rPr>
          <w:spacing w:val="-1"/>
          <w:lang w:val="hu-HU"/>
        </w:rPr>
        <w:t>kísérnek.</w:t>
      </w:r>
    </w:p>
    <w:p w14:paraId="24851D68" w14:textId="3F784496" w:rsidR="006B46A0" w:rsidRPr="00675DD0" w:rsidRDefault="00162C6A" w:rsidP="00AD260F">
      <w:pPr>
        <w:pStyle w:val="Szvegtrzs"/>
        <w:numPr>
          <w:ilvl w:val="0"/>
          <w:numId w:val="26"/>
        </w:numPr>
        <w:tabs>
          <w:tab w:val="left" w:pos="410"/>
        </w:tabs>
        <w:spacing w:before="121"/>
        <w:ind w:right="113"/>
        <w:jc w:val="both"/>
        <w:rPr>
          <w:lang w:val="hu-HU"/>
        </w:rPr>
      </w:pPr>
      <w:r w:rsidRPr="00675DD0">
        <w:rPr>
          <w:lang w:val="hu-HU"/>
        </w:rPr>
        <w:t>A</w:t>
      </w:r>
      <w:r w:rsidRPr="00675DD0">
        <w:rPr>
          <w:spacing w:val="5"/>
          <w:lang w:val="hu-HU"/>
        </w:rPr>
        <w:t xml:space="preserve"> </w:t>
      </w:r>
      <w:r w:rsidR="00B056FD" w:rsidRPr="00675DD0">
        <w:rPr>
          <w:spacing w:val="4"/>
          <w:lang w:val="hu-HU"/>
        </w:rPr>
        <w:t>j</w:t>
      </w:r>
      <w:r w:rsidRPr="00675DD0">
        <w:rPr>
          <w:lang w:val="hu-HU"/>
        </w:rPr>
        <w:t>ogi</w:t>
      </w:r>
      <w:r w:rsidRPr="00675DD0">
        <w:rPr>
          <w:spacing w:val="4"/>
          <w:lang w:val="hu-HU"/>
        </w:rPr>
        <w:t xml:space="preserve"> </w:t>
      </w:r>
      <w:r w:rsidRPr="00675DD0">
        <w:rPr>
          <w:spacing w:val="-1"/>
          <w:lang w:val="hu-HU"/>
        </w:rPr>
        <w:t>szakért</w:t>
      </w:r>
      <w:r w:rsidR="00B056FD" w:rsidRPr="00675DD0">
        <w:rPr>
          <w:spacing w:val="-1"/>
          <w:lang w:val="hu-HU"/>
        </w:rPr>
        <w:t>elemmel rendelkező munkacsoport tag</w:t>
      </w:r>
      <w:r w:rsidR="00B056FD" w:rsidRPr="00675DD0">
        <w:rPr>
          <w:lang w:val="hu-HU"/>
        </w:rPr>
        <w:t>köt</w:t>
      </w:r>
      <w:r w:rsidRPr="00675DD0">
        <w:rPr>
          <w:lang w:val="hu-HU"/>
        </w:rPr>
        <w:t>eles</w:t>
      </w:r>
      <w:r w:rsidRPr="00675DD0">
        <w:rPr>
          <w:spacing w:val="4"/>
          <w:lang w:val="hu-HU"/>
        </w:rPr>
        <w:t xml:space="preserve"> </w:t>
      </w:r>
      <w:r w:rsidRPr="00675DD0">
        <w:rPr>
          <w:lang w:val="hu-HU"/>
        </w:rPr>
        <w:t>felhívni</w:t>
      </w:r>
      <w:r w:rsidRPr="00675DD0">
        <w:rPr>
          <w:spacing w:val="4"/>
          <w:lang w:val="hu-HU"/>
        </w:rPr>
        <w:t xml:space="preserve"> </w:t>
      </w:r>
      <w:r w:rsidRPr="00675DD0">
        <w:rPr>
          <w:lang w:val="hu-HU"/>
        </w:rPr>
        <w:t>a</w:t>
      </w:r>
      <w:r w:rsidRPr="00675DD0">
        <w:rPr>
          <w:spacing w:val="5"/>
          <w:lang w:val="hu-HU"/>
        </w:rPr>
        <w:t xml:space="preserve"> </w:t>
      </w:r>
      <w:r w:rsidRPr="00675DD0">
        <w:rPr>
          <w:spacing w:val="-1"/>
          <w:lang w:val="hu-HU"/>
        </w:rPr>
        <w:t>közbeszerzési</w:t>
      </w:r>
      <w:r w:rsidRPr="00675DD0">
        <w:rPr>
          <w:spacing w:val="4"/>
          <w:lang w:val="hu-HU"/>
        </w:rPr>
        <w:t xml:space="preserve"> </w:t>
      </w:r>
      <w:r w:rsidR="00B056FD" w:rsidRPr="00675DD0">
        <w:rPr>
          <w:spacing w:val="-1"/>
          <w:lang w:val="hu-HU"/>
        </w:rPr>
        <w:t>referens</w:t>
      </w:r>
      <w:r w:rsidRPr="00675DD0">
        <w:rPr>
          <w:spacing w:val="-1"/>
          <w:lang w:val="hu-HU"/>
        </w:rPr>
        <w:t>,</w:t>
      </w:r>
      <w:r w:rsidRPr="00675DD0">
        <w:rPr>
          <w:spacing w:val="4"/>
          <w:lang w:val="hu-HU"/>
        </w:rPr>
        <w:t xml:space="preserve"> </w:t>
      </w:r>
      <w:r w:rsidRPr="00675DD0">
        <w:rPr>
          <w:spacing w:val="-1"/>
          <w:lang w:val="hu-HU"/>
        </w:rPr>
        <w:t>vagy</w:t>
      </w:r>
      <w:r w:rsidRPr="00675DD0">
        <w:rPr>
          <w:spacing w:val="5"/>
          <w:lang w:val="hu-HU"/>
        </w:rPr>
        <w:t xml:space="preserve"> </w:t>
      </w:r>
      <w:r w:rsidRPr="00675DD0">
        <w:rPr>
          <w:spacing w:val="-1"/>
          <w:lang w:val="hu-HU"/>
        </w:rPr>
        <w:t>szükség</w:t>
      </w:r>
      <w:r w:rsidRPr="00675DD0">
        <w:rPr>
          <w:spacing w:val="5"/>
          <w:lang w:val="hu-HU"/>
        </w:rPr>
        <w:t xml:space="preserve"> </w:t>
      </w:r>
      <w:r w:rsidRPr="00675DD0">
        <w:rPr>
          <w:lang w:val="hu-HU"/>
        </w:rPr>
        <w:t>esetén</w:t>
      </w:r>
      <w:r w:rsidRPr="00675DD0">
        <w:rPr>
          <w:spacing w:val="2"/>
          <w:lang w:val="hu-HU"/>
        </w:rPr>
        <w:t xml:space="preserve"> </w:t>
      </w:r>
      <w:r w:rsidRPr="00675DD0">
        <w:rPr>
          <w:lang w:val="hu-HU"/>
        </w:rPr>
        <w:t>a</w:t>
      </w:r>
      <w:r w:rsidRPr="00675DD0">
        <w:rPr>
          <w:spacing w:val="53"/>
          <w:lang w:val="hu-HU"/>
        </w:rPr>
        <w:t xml:space="preserve"> </w:t>
      </w:r>
      <w:r w:rsidR="008C4ECE" w:rsidRPr="00675DD0">
        <w:rPr>
          <w:spacing w:val="-1"/>
          <w:lang w:val="hu-HU"/>
        </w:rPr>
        <w:t>Társulás Elnöke</w:t>
      </w:r>
      <w:r w:rsidRPr="00675DD0">
        <w:rPr>
          <w:spacing w:val="27"/>
          <w:lang w:val="hu-HU"/>
        </w:rPr>
        <w:t xml:space="preserve"> </w:t>
      </w:r>
      <w:r w:rsidRPr="00675DD0">
        <w:rPr>
          <w:lang w:val="hu-HU"/>
        </w:rPr>
        <w:t>figyelmét,</w:t>
      </w:r>
      <w:r w:rsidRPr="00675DD0">
        <w:rPr>
          <w:spacing w:val="23"/>
          <w:lang w:val="hu-HU"/>
        </w:rPr>
        <w:t xml:space="preserve"> </w:t>
      </w:r>
      <w:r w:rsidRPr="00675DD0">
        <w:rPr>
          <w:spacing w:val="-1"/>
          <w:lang w:val="hu-HU"/>
        </w:rPr>
        <w:t>amennyiben</w:t>
      </w:r>
      <w:r w:rsidRPr="00675DD0">
        <w:rPr>
          <w:spacing w:val="22"/>
          <w:lang w:val="hu-HU"/>
        </w:rPr>
        <w:t xml:space="preserve"> </w:t>
      </w:r>
      <w:r w:rsidRPr="00675DD0">
        <w:rPr>
          <w:spacing w:val="1"/>
          <w:lang w:val="hu-HU"/>
        </w:rPr>
        <w:t>az</w:t>
      </w:r>
      <w:r w:rsidRPr="00675DD0">
        <w:rPr>
          <w:spacing w:val="23"/>
          <w:lang w:val="hu-HU"/>
        </w:rPr>
        <w:t xml:space="preserve"> </w:t>
      </w:r>
      <w:r w:rsidRPr="00675DD0">
        <w:rPr>
          <w:lang w:val="hu-HU"/>
        </w:rPr>
        <w:t>eljárás</w:t>
      </w:r>
      <w:r w:rsidRPr="00675DD0">
        <w:rPr>
          <w:spacing w:val="21"/>
          <w:lang w:val="hu-HU"/>
        </w:rPr>
        <w:t xml:space="preserve"> </w:t>
      </w:r>
      <w:r w:rsidRPr="00675DD0">
        <w:rPr>
          <w:spacing w:val="-1"/>
          <w:lang w:val="hu-HU"/>
        </w:rPr>
        <w:t>során</w:t>
      </w:r>
      <w:r w:rsidRPr="00675DD0">
        <w:rPr>
          <w:spacing w:val="23"/>
          <w:lang w:val="hu-HU"/>
        </w:rPr>
        <w:t xml:space="preserve"> </w:t>
      </w:r>
      <w:r w:rsidRPr="00675DD0">
        <w:rPr>
          <w:lang w:val="hu-HU"/>
        </w:rPr>
        <w:t>olyan</w:t>
      </w:r>
      <w:r w:rsidRPr="00675DD0">
        <w:rPr>
          <w:spacing w:val="24"/>
          <w:lang w:val="hu-HU"/>
        </w:rPr>
        <w:t xml:space="preserve"> </w:t>
      </w:r>
      <w:r w:rsidRPr="00675DD0">
        <w:rPr>
          <w:lang w:val="hu-HU"/>
        </w:rPr>
        <w:t>ajánlatkérői,</w:t>
      </w:r>
      <w:r w:rsidRPr="00675DD0">
        <w:rPr>
          <w:spacing w:val="24"/>
          <w:lang w:val="hu-HU"/>
        </w:rPr>
        <w:t xml:space="preserve"> </w:t>
      </w:r>
      <w:r w:rsidRPr="00675DD0">
        <w:rPr>
          <w:spacing w:val="-1"/>
          <w:lang w:val="hu-HU"/>
        </w:rPr>
        <w:t>illetve</w:t>
      </w:r>
      <w:r w:rsidRPr="00675DD0">
        <w:rPr>
          <w:spacing w:val="45"/>
          <w:w w:val="99"/>
          <w:lang w:val="hu-HU"/>
        </w:rPr>
        <w:t xml:space="preserve"> </w:t>
      </w:r>
      <w:r w:rsidRPr="00675DD0">
        <w:rPr>
          <w:spacing w:val="-1"/>
          <w:lang w:val="hu-HU"/>
        </w:rPr>
        <w:t>ajánlattevői magatartást,</w:t>
      </w:r>
      <w:r w:rsidRPr="00675DD0">
        <w:rPr>
          <w:lang w:val="hu-HU"/>
        </w:rPr>
        <w:t xml:space="preserve"> cselekményt </w:t>
      </w:r>
      <w:r w:rsidRPr="00675DD0">
        <w:rPr>
          <w:spacing w:val="-1"/>
          <w:lang w:val="hu-HU"/>
        </w:rPr>
        <w:t>észlel,</w:t>
      </w:r>
      <w:r w:rsidRPr="00675DD0">
        <w:rPr>
          <w:lang w:val="hu-HU"/>
        </w:rPr>
        <w:t xml:space="preserve"> </w:t>
      </w:r>
      <w:r w:rsidRPr="00675DD0">
        <w:rPr>
          <w:spacing w:val="-1"/>
          <w:lang w:val="hu-HU"/>
        </w:rPr>
        <w:t>amely</w:t>
      </w:r>
      <w:r w:rsidRPr="00675DD0">
        <w:rPr>
          <w:spacing w:val="1"/>
          <w:lang w:val="hu-HU"/>
        </w:rPr>
        <w:t xml:space="preserve"> </w:t>
      </w:r>
      <w:r w:rsidRPr="00675DD0">
        <w:rPr>
          <w:spacing w:val="-1"/>
          <w:lang w:val="hu-HU"/>
        </w:rPr>
        <w:t>nyilvánvalóan</w:t>
      </w:r>
      <w:r w:rsidRPr="00675DD0">
        <w:rPr>
          <w:lang w:val="hu-HU"/>
        </w:rPr>
        <w:t xml:space="preserve"> </w:t>
      </w:r>
      <w:r w:rsidRPr="00675DD0">
        <w:rPr>
          <w:spacing w:val="-1"/>
          <w:lang w:val="hu-HU"/>
        </w:rPr>
        <w:t>jogszabályellenes.</w:t>
      </w:r>
    </w:p>
    <w:p w14:paraId="21C5F733" w14:textId="71F5A9EA" w:rsidR="006B46A0" w:rsidRPr="00675DD0" w:rsidRDefault="00162C6A" w:rsidP="00AD260F">
      <w:pPr>
        <w:pStyle w:val="Szvegtrzs"/>
        <w:numPr>
          <w:ilvl w:val="0"/>
          <w:numId w:val="26"/>
        </w:numPr>
        <w:tabs>
          <w:tab w:val="left" w:pos="352"/>
        </w:tabs>
        <w:spacing w:before="119"/>
        <w:ind w:right="112"/>
        <w:jc w:val="both"/>
        <w:rPr>
          <w:lang w:val="hu-HU"/>
        </w:rPr>
      </w:pPr>
      <w:r w:rsidRPr="00675DD0">
        <w:rPr>
          <w:lang w:val="hu-HU"/>
        </w:rPr>
        <w:t>A</w:t>
      </w:r>
      <w:r w:rsidRPr="00675DD0">
        <w:rPr>
          <w:spacing w:val="7"/>
          <w:lang w:val="hu-HU"/>
        </w:rPr>
        <w:t xml:space="preserve"> </w:t>
      </w:r>
      <w:r w:rsidR="00B056FD" w:rsidRPr="00675DD0">
        <w:rPr>
          <w:lang w:val="hu-HU"/>
        </w:rPr>
        <w:t>közbeszerzési referens és a jogi szakértelemmel rendelkező munkacsoport tag</w:t>
      </w:r>
      <w:r w:rsidRPr="00675DD0">
        <w:rPr>
          <w:spacing w:val="5"/>
          <w:lang w:val="hu-HU"/>
        </w:rPr>
        <w:t xml:space="preserve"> </w:t>
      </w:r>
      <w:r w:rsidRPr="00675DD0">
        <w:rPr>
          <w:spacing w:val="-1"/>
          <w:lang w:val="hu-HU"/>
        </w:rPr>
        <w:t>nem</w:t>
      </w:r>
      <w:r w:rsidRPr="00675DD0">
        <w:rPr>
          <w:spacing w:val="6"/>
          <w:lang w:val="hu-HU"/>
        </w:rPr>
        <w:t xml:space="preserve"> </w:t>
      </w:r>
      <w:r w:rsidRPr="00675DD0">
        <w:rPr>
          <w:lang w:val="hu-HU"/>
        </w:rPr>
        <w:t>tehető</w:t>
      </w:r>
      <w:r w:rsidRPr="00675DD0">
        <w:rPr>
          <w:spacing w:val="5"/>
          <w:lang w:val="hu-HU"/>
        </w:rPr>
        <w:t xml:space="preserve"> </w:t>
      </w:r>
      <w:r w:rsidRPr="00675DD0">
        <w:rPr>
          <w:spacing w:val="-1"/>
          <w:lang w:val="hu-HU"/>
        </w:rPr>
        <w:t>kizárólagosan</w:t>
      </w:r>
      <w:r w:rsidRPr="00675DD0">
        <w:rPr>
          <w:spacing w:val="2"/>
          <w:lang w:val="hu-HU"/>
        </w:rPr>
        <w:t xml:space="preserve"> </w:t>
      </w:r>
      <w:r w:rsidRPr="00675DD0">
        <w:rPr>
          <w:spacing w:val="-1"/>
          <w:lang w:val="hu-HU"/>
        </w:rPr>
        <w:t>felelőssé</w:t>
      </w:r>
      <w:r w:rsidRPr="00675DD0">
        <w:rPr>
          <w:spacing w:val="9"/>
          <w:lang w:val="hu-HU"/>
        </w:rPr>
        <w:t xml:space="preserve"> </w:t>
      </w:r>
      <w:r w:rsidRPr="00675DD0">
        <w:rPr>
          <w:spacing w:val="-1"/>
          <w:lang w:val="hu-HU"/>
        </w:rPr>
        <w:t>azokban</w:t>
      </w:r>
      <w:r w:rsidRPr="00675DD0">
        <w:rPr>
          <w:spacing w:val="3"/>
          <w:lang w:val="hu-HU"/>
        </w:rPr>
        <w:t xml:space="preserve"> </w:t>
      </w:r>
      <w:r w:rsidRPr="00675DD0">
        <w:rPr>
          <w:lang w:val="hu-HU"/>
        </w:rPr>
        <w:t>az</w:t>
      </w:r>
      <w:r w:rsidRPr="00675DD0">
        <w:rPr>
          <w:spacing w:val="4"/>
          <w:lang w:val="hu-HU"/>
        </w:rPr>
        <w:t xml:space="preserve"> </w:t>
      </w:r>
      <w:r w:rsidRPr="00675DD0">
        <w:rPr>
          <w:spacing w:val="-1"/>
          <w:lang w:val="hu-HU"/>
        </w:rPr>
        <w:t>esetekben,</w:t>
      </w:r>
      <w:r w:rsidRPr="00675DD0">
        <w:rPr>
          <w:spacing w:val="6"/>
          <w:lang w:val="hu-HU"/>
        </w:rPr>
        <w:t xml:space="preserve"> </w:t>
      </w:r>
      <w:r w:rsidRPr="00675DD0">
        <w:rPr>
          <w:spacing w:val="-1"/>
          <w:lang w:val="hu-HU"/>
        </w:rPr>
        <w:t>ahol</w:t>
      </w:r>
      <w:r w:rsidRPr="00675DD0">
        <w:rPr>
          <w:spacing w:val="3"/>
          <w:lang w:val="hu-HU"/>
        </w:rPr>
        <w:t xml:space="preserve"> </w:t>
      </w:r>
      <w:r w:rsidRPr="00675DD0">
        <w:rPr>
          <w:spacing w:val="1"/>
          <w:lang w:val="hu-HU"/>
        </w:rPr>
        <w:t>az</w:t>
      </w:r>
      <w:r w:rsidRPr="00675DD0">
        <w:rPr>
          <w:spacing w:val="5"/>
          <w:lang w:val="hu-HU"/>
        </w:rPr>
        <w:t xml:space="preserve"> </w:t>
      </w:r>
      <w:r w:rsidRPr="00675DD0">
        <w:rPr>
          <w:spacing w:val="-1"/>
          <w:lang w:val="hu-HU"/>
        </w:rPr>
        <w:t>általa</w:t>
      </w:r>
      <w:r w:rsidRPr="00675DD0">
        <w:rPr>
          <w:spacing w:val="85"/>
          <w:lang w:val="hu-HU"/>
        </w:rPr>
        <w:t xml:space="preserve"> </w:t>
      </w:r>
      <w:r w:rsidRPr="00675DD0">
        <w:rPr>
          <w:lang w:val="hu-HU"/>
        </w:rPr>
        <w:t>adott</w:t>
      </w:r>
      <w:r w:rsidRPr="00675DD0">
        <w:rPr>
          <w:spacing w:val="6"/>
          <w:lang w:val="hu-HU"/>
        </w:rPr>
        <w:t xml:space="preserve"> </w:t>
      </w:r>
      <w:r w:rsidRPr="00675DD0">
        <w:rPr>
          <w:lang w:val="hu-HU"/>
        </w:rPr>
        <w:t>jogi</w:t>
      </w:r>
      <w:r w:rsidRPr="00675DD0">
        <w:rPr>
          <w:spacing w:val="7"/>
          <w:lang w:val="hu-HU"/>
        </w:rPr>
        <w:t xml:space="preserve"> </w:t>
      </w:r>
      <w:r w:rsidRPr="00675DD0">
        <w:rPr>
          <w:spacing w:val="-1"/>
          <w:lang w:val="hu-HU"/>
        </w:rPr>
        <w:t>tájékoztatás</w:t>
      </w:r>
      <w:r w:rsidRPr="00675DD0">
        <w:rPr>
          <w:spacing w:val="8"/>
          <w:lang w:val="hu-HU"/>
        </w:rPr>
        <w:t xml:space="preserve"> </w:t>
      </w:r>
      <w:r w:rsidRPr="00675DD0">
        <w:rPr>
          <w:spacing w:val="-1"/>
          <w:lang w:val="hu-HU"/>
        </w:rPr>
        <w:t>vagy</w:t>
      </w:r>
      <w:r w:rsidRPr="00675DD0">
        <w:rPr>
          <w:spacing w:val="7"/>
          <w:lang w:val="hu-HU"/>
        </w:rPr>
        <w:t xml:space="preserve"> </w:t>
      </w:r>
      <w:r w:rsidRPr="00675DD0">
        <w:rPr>
          <w:spacing w:val="-1"/>
          <w:lang w:val="hu-HU"/>
        </w:rPr>
        <w:t>figyelemfelhívás</w:t>
      </w:r>
      <w:r w:rsidRPr="00675DD0">
        <w:rPr>
          <w:spacing w:val="5"/>
          <w:lang w:val="hu-HU"/>
        </w:rPr>
        <w:t xml:space="preserve"> </w:t>
      </w:r>
      <w:r w:rsidRPr="00675DD0">
        <w:rPr>
          <w:spacing w:val="-1"/>
          <w:lang w:val="hu-HU"/>
        </w:rPr>
        <w:t>kapcsán</w:t>
      </w:r>
      <w:r w:rsidRPr="00675DD0">
        <w:rPr>
          <w:spacing w:val="6"/>
          <w:lang w:val="hu-HU"/>
        </w:rPr>
        <w:t xml:space="preserve"> </w:t>
      </w:r>
      <w:r w:rsidRPr="00675DD0">
        <w:rPr>
          <w:lang w:val="hu-HU"/>
        </w:rPr>
        <w:t>hivatkozott</w:t>
      </w:r>
      <w:r w:rsidRPr="00675DD0">
        <w:rPr>
          <w:spacing w:val="6"/>
          <w:lang w:val="hu-HU"/>
        </w:rPr>
        <w:t xml:space="preserve"> </w:t>
      </w:r>
      <w:r w:rsidRPr="00675DD0">
        <w:rPr>
          <w:spacing w:val="-1"/>
          <w:lang w:val="hu-HU"/>
        </w:rPr>
        <w:t>jogértelmezés</w:t>
      </w:r>
      <w:r w:rsidRPr="00675DD0">
        <w:rPr>
          <w:spacing w:val="6"/>
          <w:lang w:val="hu-HU"/>
        </w:rPr>
        <w:t xml:space="preserve"> </w:t>
      </w:r>
      <w:r w:rsidRPr="00675DD0">
        <w:rPr>
          <w:lang w:val="hu-HU"/>
        </w:rPr>
        <w:t>hiányos</w:t>
      </w:r>
      <w:r w:rsidRPr="00675DD0">
        <w:rPr>
          <w:spacing w:val="5"/>
          <w:lang w:val="hu-HU"/>
        </w:rPr>
        <w:t xml:space="preserve"> </w:t>
      </w:r>
      <w:r w:rsidRPr="00675DD0">
        <w:rPr>
          <w:lang w:val="hu-HU"/>
        </w:rPr>
        <w:t>vagy</w:t>
      </w:r>
      <w:r w:rsidRPr="00675DD0">
        <w:rPr>
          <w:spacing w:val="5"/>
          <w:lang w:val="hu-HU"/>
        </w:rPr>
        <w:t xml:space="preserve"> </w:t>
      </w:r>
      <w:r w:rsidRPr="00675DD0">
        <w:rPr>
          <w:lang w:val="hu-HU"/>
        </w:rPr>
        <w:t>nem</w:t>
      </w:r>
      <w:r w:rsidRPr="00675DD0">
        <w:rPr>
          <w:spacing w:val="75"/>
          <w:lang w:val="hu-HU"/>
        </w:rPr>
        <w:t xml:space="preserve"> </w:t>
      </w:r>
      <w:r w:rsidRPr="00675DD0">
        <w:rPr>
          <w:spacing w:val="-1"/>
          <w:lang w:val="hu-HU"/>
        </w:rPr>
        <w:t>egyértelmű, vagy</w:t>
      </w:r>
      <w:r w:rsidRPr="00675DD0">
        <w:rPr>
          <w:lang w:val="hu-HU"/>
        </w:rPr>
        <w:t xml:space="preserve"> </w:t>
      </w:r>
      <w:r w:rsidRPr="00675DD0">
        <w:rPr>
          <w:spacing w:val="-1"/>
          <w:lang w:val="hu-HU"/>
        </w:rPr>
        <w:t>ellentmondásos</w:t>
      </w:r>
      <w:r w:rsidRPr="00675DD0">
        <w:rPr>
          <w:spacing w:val="-3"/>
          <w:lang w:val="hu-HU"/>
        </w:rPr>
        <w:t xml:space="preserve"> </w:t>
      </w:r>
      <w:r w:rsidRPr="00675DD0">
        <w:rPr>
          <w:lang w:val="hu-HU"/>
        </w:rPr>
        <w:t>(pl. döntőbizottsági</w:t>
      </w:r>
      <w:r w:rsidRPr="00675DD0">
        <w:rPr>
          <w:spacing w:val="-1"/>
          <w:lang w:val="hu-HU"/>
        </w:rPr>
        <w:t xml:space="preserve"> </w:t>
      </w:r>
      <w:r w:rsidRPr="00675DD0">
        <w:rPr>
          <w:lang w:val="hu-HU"/>
        </w:rPr>
        <w:t xml:space="preserve">határozatok, </w:t>
      </w:r>
      <w:r w:rsidRPr="00675DD0">
        <w:rPr>
          <w:spacing w:val="-1"/>
          <w:lang w:val="hu-HU"/>
        </w:rPr>
        <w:t>bírósági határozatok).</w:t>
      </w:r>
      <w:r w:rsidRPr="00675DD0">
        <w:rPr>
          <w:lang w:val="hu-HU"/>
        </w:rPr>
        <w:t xml:space="preserve"> Ezekben</w:t>
      </w:r>
      <w:r w:rsidRPr="00675DD0">
        <w:rPr>
          <w:spacing w:val="75"/>
          <w:lang w:val="hu-HU"/>
        </w:rPr>
        <w:t xml:space="preserve"> </w:t>
      </w:r>
      <w:r w:rsidRPr="00675DD0">
        <w:rPr>
          <w:lang w:val="hu-HU"/>
        </w:rPr>
        <w:t>az</w:t>
      </w:r>
      <w:r w:rsidRPr="00675DD0">
        <w:rPr>
          <w:spacing w:val="28"/>
          <w:lang w:val="hu-HU"/>
        </w:rPr>
        <w:t xml:space="preserve"> </w:t>
      </w:r>
      <w:r w:rsidRPr="00675DD0">
        <w:rPr>
          <w:lang w:val="hu-HU"/>
        </w:rPr>
        <w:t>esetekben</w:t>
      </w:r>
      <w:r w:rsidRPr="00675DD0">
        <w:rPr>
          <w:spacing w:val="27"/>
          <w:lang w:val="hu-HU"/>
        </w:rPr>
        <w:t xml:space="preserve"> </w:t>
      </w:r>
      <w:r w:rsidRPr="00675DD0">
        <w:rPr>
          <w:lang w:val="hu-HU"/>
        </w:rPr>
        <w:t>az</w:t>
      </w:r>
      <w:r w:rsidRPr="00675DD0">
        <w:rPr>
          <w:spacing w:val="28"/>
          <w:lang w:val="hu-HU"/>
        </w:rPr>
        <w:t xml:space="preserve"> </w:t>
      </w:r>
      <w:r w:rsidRPr="00675DD0">
        <w:rPr>
          <w:spacing w:val="-1"/>
          <w:lang w:val="hu-HU"/>
        </w:rPr>
        <w:t>ellentmondásokra,</w:t>
      </w:r>
      <w:r w:rsidRPr="00675DD0">
        <w:rPr>
          <w:spacing w:val="28"/>
          <w:lang w:val="hu-HU"/>
        </w:rPr>
        <w:t xml:space="preserve"> </w:t>
      </w:r>
      <w:r w:rsidRPr="00675DD0">
        <w:rPr>
          <w:spacing w:val="-1"/>
          <w:lang w:val="hu-HU"/>
        </w:rPr>
        <w:t>jogértelmezési</w:t>
      </w:r>
      <w:r w:rsidRPr="00675DD0">
        <w:rPr>
          <w:spacing w:val="27"/>
          <w:lang w:val="hu-HU"/>
        </w:rPr>
        <w:t xml:space="preserve"> </w:t>
      </w:r>
      <w:r w:rsidRPr="00675DD0">
        <w:rPr>
          <w:spacing w:val="-1"/>
          <w:lang w:val="hu-HU"/>
        </w:rPr>
        <w:t>lehetőségekre</w:t>
      </w:r>
      <w:r w:rsidRPr="00675DD0">
        <w:rPr>
          <w:spacing w:val="28"/>
          <w:lang w:val="hu-HU"/>
        </w:rPr>
        <w:t xml:space="preserve"> </w:t>
      </w:r>
      <w:r w:rsidRPr="00675DD0">
        <w:rPr>
          <w:spacing w:val="-1"/>
          <w:lang w:val="hu-HU"/>
        </w:rPr>
        <w:t>fel</w:t>
      </w:r>
      <w:r w:rsidR="00B056FD" w:rsidRPr="00675DD0">
        <w:rPr>
          <w:spacing w:val="-1"/>
          <w:lang w:val="hu-HU"/>
        </w:rPr>
        <w:t xml:space="preserve"> kell hívni</w:t>
      </w:r>
      <w:r w:rsidRPr="00675DD0">
        <w:rPr>
          <w:spacing w:val="25"/>
          <w:lang w:val="hu-HU"/>
        </w:rPr>
        <w:t xml:space="preserve"> </w:t>
      </w:r>
      <w:r w:rsidRPr="00675DD0">
        <w:rPr>
          <w:lang w:val="hu-HU"/>
        </w:rPr>
        <w:t>a</w:t>
      </w:r>
      <w:r w:rsidRPr="00675DD0">
        <w:rPr>
          <w:spacing w:val="91"/>
          <w:lang w:val="hu-HU"/>
        </w:rPr>
        <w:t xml:space="preserve"> </w:t>
      </w:r>
      <w:r w:rsidR="00B056FD" w:rsidRPr="00675DD0">
        <w:rPr>
          <w:spacing w:val="-1"/>
          <w:lang w:val="hu-HU"/>
        </w:rPr>
        <w:t>munkacsoport figyelmét</w:t>
      </w:r>
      <w:r w:rsidRPr="00675DD0">
        <w:rPr>
          <w:lang w:val="hu-HU"/>
        </w:rPr>
        <w:t>,</w:t>
      </w:r>
      <w:r w:rsidRPr="00675DD0">
        <w:rPr>
          <w:spacing w:val="3"/>
          <w:lang w:val="hu-HU"/>
        </w:rPr>
        <w:t xml:space="preserve"> </w:t>
      </w:r>
      <w:r w:rsidRPr="00675DD0">
        <w:rPr>
          <w:spacing w:val="-1"/>
          <w:lang w:val="hu-HU"/>
        </w:rPr>
        <w:t>melynek</w:t>
      </w:r>
      <w:r w:rsidRPr="00675DD0">
        <w:rPr>
          <w:spacing w:val="5"/>
          <w:lang w:val="hu-HU"/>
        </w:rPr>
        <w:t xml:space="preserve"> </w:t>
      </w:r>
      <w:r w:rsidRPr="00675DD0">
        <w:rPr>
          <w:spacing w:val="-1"/>
          <w:lang w:val="hu-HU"/>
        </w:rPr>
        <w:t>alapján</w:t>
      </w:r>
      <w:r w:rsidRPr="00675DD0">
        <w:rPr>
          <w:lang w:val="hu-HU"/>
        </w:rPr>
        <w:t xml:space="preserve"> a</w:t>
      </w:r>
      <w:r w:rsidRPr="00675DD0">
        <w:rPr>
          <w:spacing w:val="6"/>
          <w:lang w:val="hu-HU"/>
        </w:rPr>
        <w:t xml:space="preserve"> </w:t>
      </w:r>
      <w:r w:rsidRPr="00675DD0">
        <w:rPr>
          <w:spacing w:val="-1"/>
          <w:lang w:val="hu-HU"/>
        </w:rPr>
        <w:t>munkacsoport</w:t>
      </w:r>
      <w:r w:rsidRPr="00675DD0">
        <w:rPr>
          <w:spacing w:val="2"/>
          <w:lang w:val="hu-HU"/>
        </w:rPr>
        <w:t xml:space="preserve"> </w:t>
      </w:r>
      <w:r w:rsidRPr="00675DD0">
        <w:rPr>
          <w:lang w:val="hu-HU"/>
        </w:rPr>
        <w:t>dönt,</w:t>
      </w:r>
      <w:r w:rsidRPr="00675DD0">
        <w:rPr>
          <w:spacing w:val="6"/>
          <w:lang w:val="hu-HU"/>
        </w:rPr>
        <w:t xml:space="preserve"> </w:t>
      </w:r>
      <w:r w:rsidRPr="00675DD0">
        <w:rPr>
          <w:lang w:val="hu-HU"/>
        </w:rPr>
        <w:t>amely</w:t>
      </w:r>
      <w:r w:rsidRPr="00675DD0">
        <w:rPr>
          <w:spacing w:val="4"/>
          <w:lang w:val="hu-HU"/>
        </w:rPr>
        <w:t xml:space="preserve"> </w:t>
      </w:r>
      <w:r w:rsidRPr="00675DD0">
        <w:rPr>
          <w:spacing w:val="-1"/>
          <w:lang w:val="hu-HU"/>
        </w:rPr>
        <w:t>döntésről</w:t>
      </w:r>
      <w:r w:rsidRPr="00675DD0">
        <w:rPr>
          <w:spacing w:val="2"/>
          <w:lang w:val="hu-HU"/>
        </w:rPr>
        <w:t xml:space="preserve"> </w:t>
      </w:r>
      <w:r w:rsidRPr="00675DD0">
        <w:rPr>
          <w:lang w:val="hu-HU"/>
        </w:rPr>
        <w:t>a</w:t>
      </w:r>
      <w:r w:rsidRPr="00675DD0">
        <w:rPr>
          <w:spacing w:val="95"/>
          <w:lang w:val="hu-HU"/>
        </w:rPr>
        <w:t xml:space="preserve"> </w:t>
      </w:r>
      <w:r w:rsidRPr="00675DD0">
        <w:rPr>
          <w:spacing w:val="-1"/>
          <w:lang w:val="hu-HU"/>
        </w:rPr>
        <w:t>munkacsoport</w:t>
      </w:r>
      <w:r w:rsidRPr="00675DD0">
        <w:rPr>
          <w:lang w:val="hu-HU"/>
        </w:rPr>
        <w:t xml:space="preserve"> egyúttal </w:t>
      </w:r>
      <w:r w:rsidRPr="00675DD0">
        <w:rPr>
          <w:spacing w:val="-1"/>
          <w:lang w:val="hu-HU"/>
        </w:rPr>
        <w:t>jelzéssel</w:t>
      </w:r>
      <w:r w:rsidRPr="00675DD0">
        <w:rPr>
          <w:lang w:val="hu-HU"/>
        </w:rPr>
        <w:t xml:space="preserve"> él a</w:t>
      </w:r>
      <w:r w:rsidRPr="00675DD0">
        <w:rPr>
          <w:spacing w:val="3"/>
          <w:lang w:val="hu-HU"/>
        </w:rPr>
        <w:t xml:space="preserve"> </w:t>
      </w:r>
      <w:r w:rsidR="00B056FD" w:rsidRPr="00675DD0">
        <w:rPr>
          <w:spacing w:val="3"/>
          <w:lang w:val="hu-HU"/>
        </w:rPr>
        <w:t xml:space="preserve">bírálóbizottság és a </w:t>
      </w:r>
      <w:r w:rsidR="008C4ECE" w:rsidRPr="00675DD0">
        <w:rPr>
          <w:spacing w:val="-1"/>
          <w:lang w:val="hu-HU"/>
        </w:rPr>
        <w:t>Társulás Elnöke</w:t>
      </w:r>
      <w:r w:rsidRPr="00675DD0">
        <w:rPr>
          <w:spacing w:val="2"/>
          <w:lang w:val="hu-HU"/>
        </w:rPr>
        <w:t xml:space="preserve"> </w:t>
      </w:r>
      <w:r w:rsidRPr="00675DD0">
        <w:rPr>
          <w:spacing w:val="-1"/>
          <w:lang w:val="hu-HU"/>
        </w:rPr>
        <w:t>felé.</w:t>
      </w:r>
    </w:p>
    <w:p w14:paraId="42A91FE4" w14:textId="417FF3AA" w:rsidR="006B46A0" w:rsidRPr="00675DD0" w:rsidRDefault="00C776AF" w:rsidP="00AD260F">
      <w:pPr>
        <w:pStyle w:val="Szvegtrzs"/>
        <w:numPr>
          <w:ilvl w:val="0"/>
          <w:numId w:val="26"/>
        </w:numPr>
        <w:tabs>
          <w:tab w:val="left" w:pos="367"/>
        </w:tabs>
        <w:spacing w:before="119"/>
        <w:ind w:right="114"/>
        <w:jc w:val="both"/>
        <w:rPr>
          <w:lang w:val="hu-HU"/>
        </w:rPr>
      </w:pPr>
      <w:ins w:id="1289" w:author="Trombitásné Dr. Domján Bernadett" w:date="2025-12-10T15:32:00Z" w16du:dateUtc="2025-12-10T14:32:00Z">
        <w:r w:rsidRPr="007E0DEA">
          <w:t xml:space="preserve">A </w:t>
        </w:r>
        <w:proofErr w:type="spellStart"/>
        <w:r w:rsidRPr="007E0DEA">
          <w:t>munkacsoport</w:t>
        </w:r>
        <w:proofErr w:type="spellEnd"/>
        <w:r w:rsidRPr="007E0DEA">
          <w:t xml:space="preserve"> </w:t>
        </w:r>
        <w:proofErr w:type="spellStart"/>
        <w:r w:rsidRPr="007E0DEA">
          <w:t>tag</w:t>
        </w:r>
        <w:r>
          <w:t>ok</w:t>
        </w:r>
        <w:proofErr w:type="spellEnd"/>
        <w:r w:rsidRPr="007E0DEA">
          <w:t xml:space="preserve"> </w:t>
        </w:r>
        <w:proofErr w:type="spellStart"/>
        <w:r w:rsidRPr="007E0DEA">
          <w:t>jogosult</w:t>
        </w:r>
        <w:r>
          <w:t>ak</w:t>
        </w:r>
        <w:proofErr w:type="spellEnd"/>
        <w:r w:rsidRPr="007E0DEA">
          <w:t xml:space="preserve"> </w:t>
        </w:r>
        <w:proofErr w:type="spellStart"/>
        <w:r w:rsidRPr="007E0DEA">
          <w:t>részt</w:t>
        </w:r>
        <w:proofErr w:type="spellEnd"/>
        <w:r w:rsidRPr="007E0DEA">
          <w:t xml:space="preserve"> </w:t>
        </w:r>
        <w:proofErr w:type="spellStart"/>
        <w:r w:rsidRPr="007E0DEA">
          <w:t>venni</w:t>
        </w:r>
        <w:proofErr w:type="spellEnd"/>
        <w:r w:rsidRPr="007E0DEA">
          <w:t xml:space="preserve"> a </w:t>
        </w:r>
        <w:proofErr w:type="spellStart"/>
        <w:r w:rsidRPr="007E0DEA">
          <w:t>közbeszerzési</w:t>
        </w:r>
        <w:proofErr w:type="spellEnd"/>
        <w:r w:rsidRPr="007E0DEA">
          <w:t xml:space="preserve"> </w:t>
        </w:r>
        <w:proofErr w:type="spellStart"/>
        <w:r w:rsidRPr="007E0DEA">
          <w:t>eljárási</w:t>
        </w:r>
        <w:proofErr w:type="spellEnd"/>
        <w:r w:rsidRPr="007E0DEA">
          <w:t xml:space="preserve"> </w:t>
        </w:r>
        <w:proofErr w:type="spellStart"/>
        <w:r w:rsidRPr="007E0DEA">
          <w:t>cselekményeken</w:t>
        </w:r>
        <w:proofErr w:type="spellEnd"/>
        <w:r>
          <w:t xml:space="preserve"> és </w:t>
        </w:r>
        <w:proofErr w:type="spellStart"/>
        <w:r>
          <w:t>kötelesek</w:t>
        </w:r>
        <w:proofErr w:type="spellEnd"/>
        <w:r>
          <w:t xml:space="preserve"> </w:t>
        </w:r>
        <w:proofErr w:type="spellStart"/>
        <w:r>
          <w:t>részt</w:t>
        </w:r>
        <w:proofErr w:type="spellEnd"/>
        <w:r>
          <w:t xml:space="preserve"> </w:t>
        </w:r>
        <w:proofErr w:type="spellStart"/>
        <w:r>
          <w:t>venni</w:t>
        </w:r>
        <w:proofErr w:type="spellEnd"/>
        <w:r>
          <w:t xml:space="preserve"> </w:t>
        </w:r>
        <w:proofErr w:type="spellStart"/>
        <w:r>
          <w:t>mindazon</w:t>
        </w:r>
        <w:proofErr w:type="spellEnd"/>
        <w:r>
          <w:t xml:space="preserve"> </w:t>
        </w:r>
        <w:proofErr w:type="spellStart"/>
        <w:r>
          <w:t>eljárási</w:t>
        </w:r>
        <w:proofErr w:type="spellEnd"/>
        <w:r>
          <w:t xml:space="preserve"> </w:t>
        </w:r>
        <w:proofErr w:type="spellStart"/>
        <w:r>
          <w:t>cselekményeken</w:t>
        </w:r>
        <w:proofErr w:type="spellEnd"/>
        <w:r>
          <w:t xml:space="preserve">, </w:t>
        </w:r>
        <w:proofErr w:type="spellStart"/>
        <w:r>
          <w:t>amelyek</w:t>
        </w:r>
        <w:proofErr w:type="spellEnd"/>
        <w:r>
          <w:t xml:space="preserve"> </w:t>
        </w:r>
        <w:proofErr w:type="spellStart"/>
        <w:r>
          <w:t>az</w:t>
        </w:r>
        <w:proofErr w:type="spellEnd"/>
        <w:r>
          <w:t xml:space="preserve"> </w:t>
        </w:r>
        <w:proofErr w:type="spellStart"/>
        <w:r>
          <w:t>általuk</w:t>
        </w:r>
        <w:proofErr w:type="spellEnd"/>
        <w:r>
          <w:t xml:space="preserve"> </w:t>
        </w:r>
        <w:proofErr w:type="spellStart"/>
        <w:r>
          <w:t>képviselt</w:t>
        </w:r>
        <w:proofErr w:type="spellEnd"/>
        <w:r>
          <w:t xml:space="preserve"> </w:t>
        </w:r>
        <w:proofErr w:type="spellStart"/>
        <w:r>
          <w:t>szakértelmet</w:t>
        </w:r>
        <w:proofErr w:type="spellEnd"/>
        <w:r>
          <w:t xml:space="preserve"> </w:t>
        </w:r>
        <w:proofErr w:type="spellStart"/>
        <w:r>
          <w:t>igénylik</w:t>
        </w:r>
        <w:proofErr w:type="spellEnd"/>
        <w:r>
          <w:t xml:space="preserve">, </w:t>
        </w:r>
        <w:proofErr w:type="spellStart"/>
        <w:r>
          <w:t>így</w:t>
        </w:r>
        <w:proofErr w:type="spellEnd"/>
        <w:r>
          <w:t xml:space="preserve"> pl. a </w:t>
        </w:r>
        <w:proofErr w:type="spellStart"/>
        <w:r>
          <w:t>jogi</w:t>
        </w:r>
        <w:proofErr w:type="spellEnd"/>
        <w:r>
          <w:t xml:space="preserve"> </w:t>
        </w:r>
        <w:proofErr w:type="spellStart"/>
        <w:r>
          <w:t>szakértelemmel</w:t>
        </w:r>
        <w:proofErr w:type="spellEnd"/>
        <w:r>
          <w:t xml:space="preserve"> </w:t>
        </w:r>
        <w:proofErr w:type="spellStart"/>
        <w:r>
          <w:t>rendelkező</w:t>
        </w:r>
        <w:proofErr w:type="spellEnd"/>
        <w:r>
          <w:t xml:space="preserve"> </w:t>
        </w:r>
        <w:proofErr w:type="spellStart"/>
        <w:r>
          <w:t>munkacsoport</w:t>
        </w:r>
        <w:proofErr w:type="spellEnd"/>
        <w:r>
          <w:t xml:space="preserve"> tag </w:t>
        </w:r>
        <w:proofErr w:type="spellStart"/>
        <w:r>
          <w:t>k</w:t>
        </w:r>
        <w:r w:rsidRPr="007E0DEA">
          <w:t>öteles</w:t>
        </w:r>
        <w:proofErr w:type="spellEnd"/>
        <w:r w:rsidRPr="007E0DEA">
          <w:t xml:space="preserve"> </w:t>
        </w:r>
        <w:proofErr w:type="spellStart"/>
        <w:r w:rsidRPr="007E0DEA">
          <w:t>részt</w:t>
        </w:r>
        <w:proofErr w:type="spellEnd"/>
        <w:r w:rsidRPr="007E0DEA">
          <w:t xml:space="preserve"> </w:t>
        </w:r>
        <w:proofErr w:type="spellStart"/>
        <w:r w:rsidRPr="007E0DEA">
          <w:t>venni</w:t>
        </w:r>
        <w:proofErr w:type="spellEnd"/>
        <w:r w:rsidRPr="007E0DEA">
          <w:t xml:space="preserve"> </w:t>
        </w:r>
        <w:proofErr w:type="spellStart"/>
        <w:r w:rsidRPr="007E0DEA">
          <w:t>minden</w:t>
        </w:r>
        <w:proofErr w:type="spellEnd"/>
        <w:r w:rsidRPr="007E0DEA">
          <w:t xml:space="preserve"> </w:t>
        </w:r>
        <w:proofErr w:type="spellStart"/>
        <w:r w:rsidRPr="007E0DEA">
          <w:t>olyan</w:t>
        </w:r>
        <w:proofErr w:type="spellEnd"/>
        <w:r w:rsidRPr="007E0DEA">
          <w:t xml:space="preserve"> </w:t>
        </w:r>
        <w:proofErr w:type="spellStart"/>
        <w:r w:rsidRPr="007E0DEA">
          <w:t>közbeszerzési</w:t>
        </w:r>
        <w:proofErr w:type="spellEnd"/>
        <w:r w:rsidRPr="007E0DEA">
          <w:t xml:space="preserve"> </w:t>
        </w:r>
        <w:proofErr w:type="spellStart"/>
        <w:r w:rsidRPr="007E0DEA">
          <w:t>eljárási</w:t>
        </w:r>
        <w:proofErr w:type="spellEnd"/>
        <w:r w:rsidRPr="007E0DEA">
          <w:t xml:space="preserve"> </w:t>
        </w:r>
        <w:proofErr w:type="spellStart"/>
        <w:r w:rsidRPr="007E0DEA">
          <w:t>cselekményen</w:t>
        </w:r>
        <w:proofErr w:type="spellEnd"/>
        <w:r w:rsidRPr="007E0DEA">
          <w:t xml:space="preserve">, </w:t>
        </w:r>
        <w:proofErr w:type="spellStart"/>
        <w:r w:rsidRPr="007E0DEA">
          <w:t>amely</w:t>
        </w:r>
        <w:proofErr w:type="spellEnd"/>
        <w:r w:rsidRPr="007E0DEA">
          <w:t xml:space="preserve"> </w:t>
        </w:r>
        <w:proofErr w:type="spellStart"/>
        <w:r w:rsidRPr="007E0DEA">
          <w:t>jogi</w:t>
        </w:r>
        <w:proofErr w:type="spellEnd"/>
        <w:r w:rsidRPr="007E0DEA">
          <w:t xml:space="preserve"> </w:t>
        </w:r>
        <w:proofErr w:type="spellStart"/>
        <w:r w:rsidRPr="007E0DEA">
          <w:t>szakértelmet</w:t>
        </w:r>
        <w:proofErr w:type="spellEnd"/>
        <w:r w:rsidRPr="007E0DEA">
          <w:t xml:space="preserve"> </w:t>
        </w:r>
        <w:proofErr w:type="spellStart"/>
        <w:r w:rsidRPr="007E0DEA">
          <w:t>igényel</w:t>
        </w:r>
        <w:proofErr w:type="spellEnd"/>
        <w:r w:rsidRPr="007E0DEA">
          <w:t xml:space="preserve"> </w:t>
        </w:r>
      </w:ins>
      <w:del w:id="1290" w:author="Trombitásné Dr. Domján Bernadett" w:date="2025-12-10T15:32:00Z" w16du:dateUtc="2025-12-10T14:32:00Z">
        <w:r w:rsidR="00162C6A" w:rsidRPr="00675DD0" w:rsidDel="00C776AF">
          <w:rPr>
            <w:rFonts w:cs="Garamond"/>
            <w:lang w:val="hu-HU"/>
          </w:rPr>
          <w:delText>A</w:delText>
        </w:r>
        <w:r w:rsidR="00162C6A" w:rsidRPr="00675DD0" w:rsidDel="00C776AF">
          <w:rPr>
            <w:rFonts w:cs="Garamond"/>
            <w:spacing w:val="22"/>
            <w:lang w:val="hu-HU"/>
          </w:rPr>
          <w:delText xml:space="preserve"> </w:delText>
        </w:r>
        <w:r w:rsidR="00162C6A" w:rsidRPr="00675DD0" w:rsidDel="00C776AF">
          <w:rPr>
            <w:lang w:val="hu-HU"/>
          </w:rPr>
          <w:delText>jogi</w:delText>
        </w:r>
        <w:r w:rsidR="00162C6A" w:rsidRPr="00675DD0" w:rsidDel="00C776AF">
          <w:rPr>
            <w:spacing w:val="21"/>
            <w:lang w:val="hu-HU"/>
          </w:rPr>
          <w:delText xml:space="preserve"> </w:delText>
        </w:r>
        <w:r w:rsidR="006D5943" w:rsidRPr="00675DD0" w:rsidDel="00C776AF">
          <w:rPr>
            <w:lang w:val="hu-HU"/>
          </w:rPr>
          <w:delText xml:space="preserve">szakértelemmel rendelkező munkacsoport tag jogosult részt venni a közbeszerzési eljárási cselekményeken (pl. bontás stb.). Köteles részt venni – a közbeszerzési referens értesítését követően – minden olyan közbeszerzési eljárási cselekményen, amely jogi szakértelmet igényel </w:delText>
        </w:r>
      </w:del>
      <w:r w:rsidR="006D5943" w:rsidRPr="00675DD0">
        <w:rPr>
          <w:lang w:val="hu-HU"/>
        </w:rPr>
        <w:t>(különösen jogi kérdéseket érintő egyeztetések, tárgyalások).</w:t>
      </w:r>
    </w:p>
    <w:p w14:paraId="6D3948CA" w14:textId="77777777" w:rsidR="006B46A0" w:rsidRPr="00675DD0" w:rsidRDefault="00162C6A" w:rsidP="00AD260F">
      <w:pPr>
        <w:pStyle w:val="Szvegtrzs"/>
        <w:numPr>
          <w:ilvl w:val="0"/>
          <w:numId w:val="26"/>
        </w:numPr>
        <w:tabs>
          <w:tab w:val="left" w:pos="364"/>
        </w:tabs>
        <w:spacing w:before="119"/>
        <w:ind w:right="115"/>
        <w:jc w:val="both"/>
        <w:rPr>
          <w:lang w:val="hu-HU"/>
        </w:rPr>
      </w:pPr>
      <w:r w:rsidRPr="00675DD0">
        <w:rPr>
          <w:lang w:val="hu-HU"/>
        </w:rPr>
        <w:t>A</w:t>
      </w:r>
      <w:r w:rsidRPr="00675DD0">
        <w:rPr>
          <w:spacing w:val="19"/>
          <w:lang w:val="hu-HU"/>
        </w:rPr>
        <w:t xml:space="preserve"> </w:t>
      </w:r>
      <w:r w:rsidRPr="00675DD0">
        <w:rPr>
          <w:lang w:val="hu-HU"/>
        </w:rPr>
        <w:t>pénzügyi,</w:t>
      </w:r>
      <w:r w:rsidRPr="00675DD0">
        <w:rPr>
          <w:spacing w:val="17"/>
          <w:lang w:val="hu-HU"/>
        </w:rPr>
        <w:t xml:space="preserve"> </w:t>
      </w:r>
      <w:r w:rsidRPr="00675DD0">
        <w:rPr>
          <w:lang w:val="hu-HU"/>
        </w:rPr>
        <w:t>adójogi,</w:t>
      </w:r>
      <w:r w:rsidRPr="00675DD0">
        <w:rPr>
          <w:spacing w:val="19"/>
          <w:lang w:val="hu-HU"/>
        </w:rPr>
        <w:t xml:space="preserve"> </w:t>
      </w:r>
      <w:r w:rsidRPr="00675DD0">
        <w:rPr>
          <w:spacing w:val="-1"/>
          <w:lang w:val="hu-HU"/>
        </w:rPr>
        <w:t>számviteli</w:t>
      </w:r>
      <w:r w:rsidRPr="00675DD0">
        <w:rPr>
          <w:spacing w:val="19"/>
          <w:lang w:val="hu-HU"/>
        </w:rPr>
        <w:t xml:space="preserve"> </w:t>
      </w:r>
      <w:r w:rsidRPr="00675DD0">
        <w:rPr>
          <w:lang w:val="hu-HU"/>
        </w:rPr>
        <w:t>tárgyú,</w:t>
      </w:r>
      <w:r w:rsidRPr="00675DD0">
        <w:rPr>
          <w:spacing w:val="19"/>
          <w:lang w:val="hu-HU"/>
        </w:rPr>
        <w:t xml:space="preserve"> </w:t>
      </w:r>
      <w:r w:rsidRPr="00675DD0">
        <w:rPr>
          <w:spacing w:val="-1"/>
          <w:lang w:val="hu-HU"/>
        </w:rPr>
        <w:t>speciális</w:t>
      </w:r>
      <w:r w:rsidRPr="00675DD0">
        <w:rPr>
          <w:spacing w:val="18"/>
          <w:lang w:val="hu-HU"/>
        </w:rPr>
        <w:t xml:space="preserve"> </w:t>
      </w:r>
      <w:r w:rsidRPr="00675DD0">
        <w:rPr>
          <w:spacing w:val="-1"/>
          <w:lang w:val="hu-HU"/>
        </w:rPr>
        <w:t>szakértelmet</w:t>
      </w:r>
      <w:r w:rsidRPr="00675DD0">
        <w:rPr>
          <w:spacing w:val="18"/>
          <w:lang w:val="hu-HU"/>
        </w:rPr>
        <w:t xml:space="preserve"> </w:t>
      </w:r>
      <w:r w:rsidRPr="00675DD0">
        <w:rPr>
          <w:spacing w:val="-1"/>
          <w:lang w:val="hu-HU"/>
        </w:rPr>
        <w:t>igénylő</w:t>
      </w:r>
      <w:r w:rsidRPr="00675DD0">
        <w:rPr>
          <w:spacing w:val="19"/>
          <w:lang w:val="hu-HU"/>
        </w:rPr>
        <w:t xml:space="preserve"> </w:t>
      </w:r>
      <w:r w:rsidRPr="00675DD0">
        <w:rPr>
          <w:spacing w:val="-1"/>
          <w:lang w:val="hu-HU"/>
        </w:rPr>
        <w:t>jogszabályok,</w:t>
      </w:r>
      <w:r w:rsidRPr="00675DD0">
        <w:rPr>
          <w:spacing w:val="19"/>
          <w:lang w:val="hu-HU"/>
        </w:rPr>
        <w:t xml:space="preserve"> </w:t>
      </w:r>
      <w:r w:rsidRPr="00675DD0">
        <w:rPr>
          <w:spacing w:val="-1"/>
          <w:lang w:val="hu-HU"/>
        </w:rPr>
        <w:t>valamint</w:t>
      </w:r>
      <w:r w:rsidRPr="00675DD0">
        <w:rPr>
          <w:spacing w:val="18"/>
          <w:lang w:val="hu-HU"/>
        </w:rPr>
        <w:t xml:space="preserve"> </w:t>
      </w:r>
      <w:r w:rsidRPr="00675DD0">
        <w:rPr>
          <w:lang w:val="hu-HU"/>
        </w:rPr>
        <w:t>a</w:t>
      </w:r>
      <w:r w:rsidRPr="00675DD0">
        <w:rPr>
          <w:spacing w:val="81"/>
          <w:lang w:val="hu-HU"/>
        </w:rPr>
        <w:t xml:space="preserve"> </w:t>
      </w:r>
      <w:r w:rsidRPr="00675DD0">
        <w:rPr>
          <w:spacing w:val="-1"/>
          <w:lang w:val="hu-HU"/>
        </w:rPr>
        <w:t>szerződéstervezetben</w:t>
      </w:r>
      <w:r w:rsidRPr="00675DD0">
        <w:rPr>
          <w:spacing w:val="22"/>
          <w:lang w:val="hu-HU"/>
        </w:rPr>
        <w:t xml:space="preserve"> </w:t>
      </w:r>
      <w:r w:rsidRPr="00675DD0">
        <w:rPr>
          <w:lang w:val="hu-HU"/>
        </w:rPr>
        <w:t>és</w:t>
      </w:r>
      <w:r w:rsidRPr="00675DD0">
        <w:rPr>
          <w:spacing w:val="19"/>
          <w:lang w:val="hu-HU"/>
        </w:rPr>
        <w:t xml:space="preserve"> </w:t>
      </w:r>
      <w:r w:rsidRPr="00675DD0">
        <w:rPr>
          <w:spacing w:val="-1"/>
          <w:lang w:val="hu-HU"/>
        </w:rPr>
        <w:t>mellékleteiben</w:t>
      </w:r>
      <w:r w:rsidRPr="00675DD0">
        <w:rPr>
          <w:spacing w:val="23"/>
          <w:lang w:val="hu-HU"/>
        </w:rPr>
        <w:t xml:space="preserve"> </w:t>
      </w:r>
      <w:r w:rsidRPr="00675DD0">
        <w:rPr>
          <w:spacing w:val="-1"/>
          <w:lang w:val="hu-HU"/>
        </w:rPr>
        <w:t>szereplő</w:t>
      </w:r>
      <w:r w:rsidRPr="00675DD0">
        <w:rPr>
          <w:spacing w:val="20"/>
          <w:lang w:val="hu-HU"/>
        </w:rPr>
        <w:t xml:space="preserve"> </w:t>
      </w:r>
      <w:r w:rsidRPr="00675DD0">
        <w:rPr>
          <w:spacing w:val="-1"/>
          <w:lang w:val="hu-HU"/>
        </w:rPr>
        <w:t>számítások,</w:t>
      </w:r>
      <w:r w:rsidRPr="00675DD0">
        <w:rPr>
          <w:spacing w:val="23"/>
          <w:lang w:val="hu-HU"/>
        </w:rPr>
        <w:t xml:space="preserve"> </w:t>
      </w:r>
      <w:r w:rsidRPr="00675DD0">
        <w:rPr>
          <w:spacing w:val="-1"/>
          <w:lang w:val="hu-HU"/>
        </w:rPr>
        <w:t>összesített</w:t>
      </w:r>
      <w:r w:rsidRPr="00675DD0">
        <w:rPr>
          <w:spacing w:val="24"/>
          <w:lang w:val="hu-HU"/>
        </w:rPr>
        <w:t xml:space="preserve"> </w:t>
      </w:r>
      <w:r w:rsidRPr="00675DD0">
        <w:rPr>
          <w:lang w:val="hu-HU"/>
        </w:rPr>
        <w:t>és</w:t>
      </w:r>
      <w:r w:rsidRPr="00675DD0">
        <w:rPr>
          <w:spacing w:val="23"/>
          <w:lang w:val="hu-HU"/>
        </w:rPr>
        <w:t xml:space="preserve"> </w:t>
      </w:r>
      <w:r w:rsidRPr="00675DD0">
        <w:rPr>
          <w:lang w:val="hu-HU"/>
        </w:rPr>
        <w:t>tételes</w:t>
      </w:r>
      <w:r w:rsidRPr="00675DD0">
        <w:rPr>
          <w:spacing w:val="22"/>
          <w:lang w:val="hu-HU"/>
        </w:rPr>
        <w:t xml:space="preserve"> </w:t>
      </w:r>
      <w:r w:rsidRPr="00675DD0">
        <w:rPr>
          <w:lang w:val="hu-HU"/>
        </w:rPr>
        <w:t>áradatok,</w:t>
      </w:r>
      <w:r w:rsidRPr="00675DD0">
        <w:rPr>
          <w:spacing w:val="105"/>
          <w:lang w:val="hu-HU"/>
        </w:rPr>
        <w:t xml:space="preserve"> </w:t>
      </w:r>
      <w:r w:rsidRPr="00675DD0">
        <w:rPr>
          <w:spacing w:val="-1"/>
          <w:lang w:val="hu-HU"/>
        </w:rPr>
        <w:t>árkövetési</w:t>
      </w:r>
      <w:r w:rsidRPr="00675DD0">
        <w:rPr>
          <w:spacing w:val="52"/>
          <w:lang w:val="hu-HU"/>
        </w:rPr>
        <w:t xml:space="preserve"> </w:t>
      </w:r>
      <w:r w:rsidRPr="00675DD0">
        <w:rPr>
          <w:spacing w:val="-1"/>
          <w:lang w:val="hu-HU"/>
        </w:rPr>
        <w:t>rendelkezések</w:t>
      </w:r>
      <w:r w:rsidRPr="00675DD0">
        <w:rPr>
          <w:spacing w:val="49"/>
          <w:lang w:val="hu-HU"/>
        </w:rPr>
        <w:t xml:space="preserve"> </w:t>
      </w:r>
      <w:r w:rsidRPr="00675DD0">
        <w:rPr>
          <w:lang w:val="hu-HU"/>
        </w:rPr>
        <w:t>esetében</w:t>
      </w:r>
      <w:r w:rsidRPr="00675DD0">
        <w:rPr>
          <w:spacing w:val="53"/>
          <w:lang w:val="hu-HU"/>
        </w:rPr>
        <w:t xml:space="preserve"> </w:t>
      </w:r>
      <w:r w:rsidRPr="00675DD0">
        <w:rPr>
          <w:lang w:val="hu-HU"/>
        </w:rPr>
        <w:t>a</w:t>
      </w:r>
      <w:r w:rsidRPr="00675DD0">
        <w:rPr>
          <w:spacing w:val="53"/>
          <w:lang w:val="hu-HU"/>
        </w:rPr>
        <w:t xml:space="preserve"> </w:t>
      </w:r>
      <w:r w:rsidRPr="00675DD0">
        <w:rPr>
          <w:spacing w:val="-1"/>
          <w:lang w:val="hu-HU"/>
        </w:rPr>
        <w:t>munkacsoport</w:t>
      </w:r>
      <w:r w:rsidRPr="00675DD0">
        <w:rPr>
          <w:spacing w:val="52"/>
          <w:lang w:val="hu-HU"/>
        </w:rPr>
        <w:t xml:space="preserve"> </w:t>
      </w:r>
      <w:r w:rsidRPr="00675DD0">
        <w:rPr>
          <w:lang w:val="hu-HU"/>
        </w:rPr>
        <w:t>pénzügyi</w:t>
      </w:r>
      <w:r w:rsidRPr="00675DD0">
        <w:rPr>
          <w:spacing w:val="51"/>
          <w:lang w:val="hu-HU"/>
        </w:rPr>
        <w:t xml:space="preserve"> </w:t>
      </w:r>
      <w:r w:rsidRPr="00675DD0">
        <w:rPr>
          <w:spacing w:val="-1"/>
          <w:lang w:val="hu-HU"/>
        </w:rPr>
        <w:lastRenderedPageBreak/>
        <w:t>szakértelemmel</w:t>
      </w:r>
      <w:r w:rsidRPr="00675DD0">
        <w:rPr>
          <w:spacing w:val="53"/>
          <w:lang w:val="hu-HU"/>
        </w:rPr>
        <w:t xml:space="preserve"> </w:t>
      </w:r>
      <w:r w:rsidRPr="00675DD0">
        <w:rPr>
          <w:spacing w:val="-1"/>
          <w:lang w:val="hu-HU"/>
        </w:rPr>
        <w:t>rendelkező</w:t>
      </w:r>
      <w:r w:rsidRPr="00675DD0">
        <w:rPr>
          <w:spacing w:val="52"/>
          <w:lang w:val="hu-HU"/>
        </w:rPr>
        <w:t xml:space="preserve"> </w:t>
      </w:r>
      <w:r w:rsidRPr="00675DD0">
        <w:rPr>
          <w:spacing w:val="-1"/>
          <w:lang w:val="hu-HU"/>
        </w:rPr>
        <w:t>tagja</w:t>
      </w:r>
      <w:r w:rsidRPr="00675DD0">
        <w:rPr>
          <w:spacing w:val="87"/>
          <w:lang w:val="hu-HU"/>
        </w:rPr>
        <w:t xml:space="preserve"> </w:t>
      </w:r>
      <w:r w:rsidRPr="00675DD0">
        <w:rPr>
          <w:spacing w:val="-1"/>
          <w:lang w:val="hu-HU"/>
        </w:rPr>
        <w:t>felelős.</w:t>
      </w:r>
    </w:p>
    <w:p w14:paraId="276C4592" w14:textId="77777777" w:rsidR="006B46A0" w:rsidRPr="00675DD0" w:rsidRDefault="00162C6A" w:rsidP="00AD260F">
      <w:pPr>
        <w:pStyle w:val="Szvegtrzs"/>
        <w:numPr>
          <w:ilvl w:val="0"/>
          <w:numId w:val="26"/>
        </w:numPr>
        <w:tabs>
          <w:tab w:val="left" w:pos="450"/>
        </w:tabs>
        <w:spacing w:before="48"/>
        <w:ind w:right="120"/>
        <w:jc w:val="both"/>
        <w:rPr>
          <w:lang w:val="hu-HU"/>
        </w:rPr>
      </w:pPr>
      <w:r w:rsidRPr="00675DD0">
        <w:rPr>
          <w:lang w:val="hu-HU"/>
        </w:rPr>
        <w:t>A</w:t>
      </w:r>
      <w:r w:rsidRPr="00675DD0">
        <w:rPr>
          <w:spacing w:val="45"/>
          <w:lang w:val="hu-HU"/>
        </w:rPr>
        <w:t xml:space="preserve"> </w:t>
      </w:r>
      <w:r w:rsidRPr="00675DD0">
        <w:rPr>
          <w:spacing w:val="-1"/>
          <w:lang w:val="hu-HU"/>
        </w:rPr>
        <w:t>pénzügyi</w:t>
      </w:r>
      <w:r w:rsidRPr="00675DD0">
        <w:rPr>
          <w:spacing w:val="46"/>
          <w:lang w:val="hu-HU"/>
        </w:rPr>
        <w:t xml:space="preserve"> </w:t>
      </w:r>
      <w:r w:rsidRPr="00675DD0">
        <w:rPr>
          <w:spacing w:val="-1"/>
          <w:lang w:val="hu-HU"/>
        </w:rPr>
        <w:t>szakértelemmel</w:t>
      </w:r>
      <w:r w:rsidRPr="00675DD0">
        <w:rPr>
          <w:spacing w:val="45"/>
          <w:lang w:val="hu-HU"/>
        </w:rPr>
        <w:t xml:space="preserve"> </w:t>
      </w:r>
      <w:r w:rsidRPr="00675DD0">
        <w:rPr>
          <w:spacing w:val="-1"/>
          <w:lang w:val="hu-HU"/>
        </w:rPr>
        <w:t>rendelkező</w:t>
      </w:r>
      <w:r w:rsidRPr="00675DD0">
        <w:rPr>
          <w:spacing w:val="45"/>
          <w:lang w:val="hu-HU"/>
        </w:rPr>
        <w:t xml:space="preserve"> </w:t>
      </w:r>
      <w:r w:rsidRPr="00675DD0">
        <w:rPr>
          <w:lang w:val="hu-HU"/>
        </w:rPr>
        <w:t>tag</w:t>
      </w:r>
      <w:r w:rsidRPr="00675DD0">
        <w:rPr>
          <w:spacing w:val="43"/>
          <w:lang w:val="hu-HU"/>
        </w:rPr>
        <w:t xml:space="preserve"> </w:t>
      </w:r>
      <w:r w:rsidRPr="00675DD0">
        <w:rPr>
          <w:lang w:val="hu-HU"/>
        </w:rPr>
        <w:t>ellátja</w:t>
      </w:r>
      <w:r w:rsidRPr="00675DD0">
        <w:rPr>
          <w:spacing w:val="46"/>
          <w:lang w:val="hu-HU"/>
        </w:rPr>
        <w:t xml:space="preserve"> </w:t>
      </w:r>
      <w:r w:rsidRPr="00675DD0">
        <w:rPr>
          <w:spacing w:val="-1"/>
          <w:lang w:val="hu-HU"/>
        </w:rPr>
        <w:t>továbbá</w:t>
      </w:r>
      <w:r w:rsidRPr="00675DD0">
        <w:rPr>
          <w:spacing w:val="46"/>
          <w:lang w:val="hu-HU"/>
        </w:rPr>
        <w:t xml:space="preserve"> </w:t>
      </w:r>
      <w:r w:rsidRPr="00675DD0">
        <w:rPr>
          <w:lang w:val="hu-HU"/>
        </w:rPr>
        <w:t>a</w:t>
      </w:r>
      <w:r w:rsidRPr="00675DD0">
        <w:rPr>
          <w:spacing w:val="46"/>
          <w:lang w:val="hu-HU"/>
        </w:rPr>
        <w:t xml:space="preserve"> </w:t>
      </w:r>
      <w:r w:rsidRPr="00675DD0">
        <w:rPr>
          <w:spacing w:val="-1"/>
          <w:lang w:val="hu-HU"/>
        </w:rPr>
        <w:t>munkacsoport</w:t>
      </w:r>
      <w:r w:rsidRPr="00675DD0">
        <w:rPr>
          <w:spacing w:val="44"/>
          <w:lang w:val="hu-HU"/>
        </w:rPr>
        <w:t xml:space="preserve"> </w:t>
      </w:r>
      <w:r w:rsidRPr="00675DD0">
        <w:rPr>
          <w:spacing w:val="-1"/>
          <w:lang w:val="hu-HU"/>
        </w:rPr>
        <w:t>pénzügyi</w:t>
      </w:r>
      <w:r w:rsidRPr="00675DD0">
        <w:rPr>
          <w:spacing w:val="83"/>
          <w:lang w:val="hu-HU"/>
        </w:rPr>
        <w:t xml:space="preserve"> </w:t>
      </w:r>
      <w:r w:rsidRPr="00675DD0">
        <w:rPr>
          <w:spacing w:val="-1"/>
          <w:lang w:val="hu-HU"/>
        </w:rPr>
        <w:t>szakértelmet</w:t>
      </w:r>
      <w:r w:rsidRPr="00675DD0">
        <w:rPr>
          <w:lang w:val="hu-HU"/>
        </w:rPr>
        <w:t xml:space="preserve"> </w:t>
      </w:r>
      <w:r w:rsidRPr="00675DD0">
        <w:rPr>
          <w:spacing w:val="-1"/>
          <w:lang w:val="hu-HU"/>
        </w:rPr>
        <w:t>igénylő</w:t>
      </w:r>
      <w:r w:rsidRPr="00675DD0">
        <w:rPr>
          <w:lang w:val="hu-HU"/>
        </w:rPr>
        <w:t xml:space="preserve"> </w:t>
      </w:r>
      <w:r w:rsidRPr="00675DD0">
        <w:rPr>
          <w:spacing w:val="-1"/>
          <w:lang w:val="hu-HU"/>
        </w:rPr>
        <w:t>feladatait.</w:t>
      </w:r>
    </w:p>
    <w:p w14:paraId="7FB5CCD9" w14:textId="134A33DB" w:rsidR="006B46A0" w:rsidRPr="00675DD0" w:rsidRDefault="00162C6A" w:rsidP="00AD260F">
      <w:pPr>
        <w:pStyle w:val="Szvegtrzs"/>
        <w:numPr>
          <w:ilvl w:val="0"/>
          <w:numId w:val="26"/>
        </w:numPr>
        <w:tabs>
          <w:tab w:val="left" w:pos="357"/>
        </w:tabs>
        <w:spacing w:before="118"/>
        <w:ind w:right="113"/>
        <w:jc w:val="both"/>
        <w:rPr>
          <w:rFonts w:cs="Garamond"/>
          <w:lang w:val="hu-HU"/>
        </w:rPr>
      </w:pPr>
      <w:r w:rsidRPr="00675DD0">
        <w:rPr>
          <w:lang w:val="hu-HU"/>
        </w:rPr>
        <w:t>A</w:t>
      </w:r>
      <w:r w:rsidRPr="00675DD0">
        <w:rPr>
          <w:spacing w:val="11"/>
          <w:lang w:val="hu-HU"/>
        </w:rPr>
        <w:t xml:space="preserve"> </w:t>
      </w:r>
      <w:r w:rsidR="00502BC7" w:rsidRPr="00675DD0">
        <w:rPr>
          <w:lang w:val="hu-HU"/>
        </w:rPr>
        <w:t xml:space="preserve">közbeszerzési referens </w:t>
      </w:r>
      <w:r w:rsidRPr="00675DD0">
        <w:rPr>
          <w:lang w:val="hu-HU"/>
        </w:rPr>
        <w:t>felelős</w:t>
      </w:r>
      <w:r w:rsidRPr="00675DD0">
        <w:rPr>
          <w:spacing w:val="10"/>
          <w:lang w:val="hu-HU"/>
        </w:rPr>
        <w:t xml:space="preserve"> </w:t>
      </w:r>
      <w:r w:rsidRPr="00675DD0">
        <w:rPr>
          <w:lang w:val="hu-HU"/>
        </w:rPr>
        <w:t>a</w:t>
      </w:r>
      <w:r w:rsidRPr="00675DD0">
        <w:rPr>
          <w:spacing w:val="11"/>
          <w:lang w:val="hu-HU"/>
        </w:rPr>
        <w:t xml:space="preserve"> </w:t>
      </w:r>
      <w:r w:rsidRPr="00675DD0">
        <w:rPr>
          <w:spacing w:val="-1"/>
          <w:lang w:val="hu-HU"/>
        </w:rPr>
        <w:t>közbeszerzési</w:t>
      </w:r>
      <w:r w:rsidRPr="00675DD0">
        <w:rPr>
          <w:spacing w:val="10"/>
          <w:lang w:val="hu-HU"/>
        </w:rPr>
        <w:t xml:space="preserve"> </w:t>
      </w:r>
      <w:r w:rsidRPr="00675DD0">
        <w:rPr>
          <w:lang w:val="hu-HU"/>
        </w:rPr>
        <w:t>eljárás</w:t>
      </w:r>
      <w:r w:rsidRPr="00675DD0">
        <w:rPr>
          <w:spacing w:val="16"/>
          <w:lang w:val="hu-HU"/>
        </w:rPr>
        <w:t xml:space="preserve"> </w:t>
      </w:r>
      <w:ins w:id="1291" w:author="Trombitásné Dr. Domján Bernadett" w:date="2025-12-10T15:32:00Z" w16du:dateUtc="2025-12-10T14:32:00Z">
        <w:r w:rsidR="00D95608">
          <w:rPr>
            <w:spacing w:val="16"/>
            <w:lang w:val="hu-HU"/>
          </w:rPr>
          <w:t xml:space="preserve">szabályszerű </w:t>
        </w:r>
      </w:ins>
      <w:r w:rsidRPr="00675DD0">
        <w:rPr>
          <w:lang w:val="hu-HU"/>
        </w:rPr>
        <w:t>–</w:t>
      </w:r>
      <w:r w:rsidRPr="00675DD0">
        <w:rPr>
          <w:spacing w:val="11"/>
          <w:lang w:val="hu-HU"/>
        </w:rPr>
        <w:t xml:space="preserve"> </w:t>
      </w:r>
      <w:r w:rsidRPr="00675DD0">
        <w:rPr>
          <w:rFonts w:cs="Garamond"/>
          <w:lang w:val="hu-HU"/>
        </w:rPr>
        <w:t>a</w:t>
      </w:r>
      <w:r w:rsidRPr="00675DD0">
        <w:rPr>
          <w:rFonts w:cs="Garamond"/>
          <w:spacing w:val="11"/>
          <w:lang w:val="hu-HU"/>
        </w:rPr>
        <w:t xml:space="preserve"> </w:t>
      </w:r>
      <w:r w:rsidRPr="00675DD0">
        <w:rPr>
          <w:rFonts w:cs="Garamond"/>
          <w:lang w:val="hu-HU"/>
        </w:rPr>
        <w:t>Kbt.,</w:t>
      </w:r>
      <w:r w:rsidRPr="00675DD0">
        <w:rPr>
          <w:rFonts w:cs="Garamond"/>
          <w:spacing w:val="11"/>
          <w:lang w:val="hu-HU"/>
        </w:rPr>
        <w:t xml:space="preserve"> </w:t>
      </w:r>
      <w:r w:rsidRPr="00675DD0">
        <w:rPr>
          <w:rFonts w:cs="Garamond"/>
          <w:lang w:val="hu-HU"/>
        </w:rPr>
        <w:t>valamint</w:t>
      </w:r>
      <w:r w:rsidRPr="00675DD0">
        <w:rPr>
          <w:rFonts w:cs="Garamond"/>
          <w:spacing w:val="10"/>
          <w:lang w:val="hu-HU"/>
        </w:rPr>
        <w:t xml:space="preserve"> </w:t>
      </w:r>
      <w:r w:rsidRPr="00675DD0">
        <w:rPr>
          <w:rFonts w:cs="Garamond"/>
          <w:lang w:val="hu-HU"/>
        </w:rPr>
        <w:t>a</w:t>
      </w:r>
      <w:r w:rsidRPr="00675DD0">
        <w:rPr>
          <w:rFonts w:cs="Garamond"/>
          <w:spacing w:val="79"/>
          <w:lang w:val="hu-HU"/>
        </w:rPr>
        <w:t xml:space="preserve"> </w:t>
      </w:r>
      <w:r w:rsidRPr="00675DD0">
        <w:rPr>
          <w:rFonts w:cs="Garamond"/>
          <w:lang w:val="hu-HU"/>
        </w:rPr>
        <w:t>jelen</w:t>
      </w:r>
      <w:r w:rsidRPr="00675DD0">
        <w:rPr>
          <w:rFonts w:cs="Garamond"/>
          <w:spacing w:val="4"/>
          <w:lang w:val="hu-HU"/>
        </w:rPr>
        <w:t xml:space="preserve"> </w:t>
      </w:r>
      <w:r w:rsidRPr="00675DD0">
        <w:rPr>
          <w:spacing w:val="-1"/>
          <w:lang w:val="hu-HU"/>
        </w:rPr>
        <w:t>szabályzat</w:t>
      </w:r>
      <w:r w:rsidRPr="00675DD0">
        <w:rPr>
          <w:spacing w:val="5"/>
          <w:lang w:val="hu-HU"/>
        </w:rPr>
        <w:t xml:space="preserve"> </w:t>
      </w:r>
      <w:r w:rsidRPr="00675DD0">
        <w:rPr>
          <w:spacing w:val="-1"/>
          <w:lang w:val="hu-HU"/>
        </w:rPr>
        <w:t>előírásainak</w:t>
      </w:r>
      <w:r w:rsidRPr="00675DD0">
        <w:rPr>
          <w:spacing w:val="4"/>
          <w:lang w:val="hu-HU"/>
        </w:rPr>
        <w:t xml:space="preserve"> </w:t>
      </w:r>
      <w:r w:rsidRPr="00675DD0">
        <w:rPr>
          <w:spacing w:val="-1"/>
          <w:lang w:val="hu-HU"/>
        </w:rPr>
        <w:t>megfelelő</w:t>
      </w:r>
      <w:r w:rsidRPr="00675DD0">
        <w:rPr>
          <w:spacing w:val="5"/>
          <w:lang w:val="hu-HU"/>
        </w:rPr>
        <w:t xml:space="preserve"> </w:t>
      </w:r>
      <w:r w:rsidRPr="00675DD0">
        <w:rPr>
          <w:lang w:val="hu-HU"/>
        </w:rPr>
        <w:t>–</w:t>
      </w:r>
      <w:del w:id="1292" w:author="Trombitásné Dr. Domján Bernadett" w:date="2025-12-10T15:32:00Z" w16du:dateUtc="2025-12-10T14:32:00Z">
        <w:r w:rsidRPr="00675DD0" w:rsidDel="00D95608">
          <w:rPr>
            <w:spacing w:val="4"/>
            <w:lang w:val="hu-HU"/>
          </w:rPr>
          <w:delText xml:space="preserve"> </w:delText>
        </w:r>
        <w:r w:rsidRPr="00675DD0" w:rsidDel="00D95608">
          <w:rPr>
            <w:spacing w:val="-1"/>
            <w:lang w:val="hu-HU"/>
          </w:rPr>
          <w:delText>szabályszerű</w:delText>
        </w:r>
        <w:r w:rsidRPr="00675DD0" w:rsidDel="00D95608">
          <w:rPr>
            <w:spacing w:val="3"/>
            <w:lang w:val="hu-HU"/>
          </w:rPr>
          <w:delText xml:space="preserve"> </w:delText>
        </w:r>
      </w:del>
      <w:ins w:id="1293" w:author="Trombitásné Dr. Domján Bernadett" w:date="2025-12-10T15:32:00Z" w16du:dateUtc="2025-12-10T14:32:00Z">
        <w:r w:rsidR="00D95608">
          <w:rPr>
            <w:spacing w:val="3"/>
            <w:lang w:val="hu-HU"/>
          </w:rPr>
          <w:t xml:space="preserve"> </w:t>
        </w:r>
      </w:ins>
      <w:r w:rsidRPr="00675DD0">
        <w:rPr>
          <w:spacing w:val="-1"/>
          <w:lang w:val="hu-HU"/>
        </w:rPr>
        <w:t>lefolytatásáért.</w:t>
      </w:r>
      <w:r w:rsidRPr="00675DD0">
        <w:rPr>
          <w:spacing w:val="3"/>
          <w:lang w:val="hu-HU"/>
        </w:rPr>
        <w:t xml:space="preserve"> </w:t>
      </w:r>
      <w:r w:rsidRPr="00675DD0">
        <w:rPr>
          <w:spacing w:val="-1"/>
          <w:lang w:val="hu-HU"/>
        </w:rPr>
        <w:t>Köteles</w:t>
      </w:r>
      <w:r w:rsidRPr="00675DD0">
        <w:rPr>
          <w:spacing w:val="4"/>
          <w:lang w:val="hu-HU"/>
        </w:rPr>
        <w:t xml:space="preserve"> </w:t>
      </w:r>
      <w:r w:rsidRPr="00675DD0">
        <w:rPr>
          <w:spacing w:val="-1"/>
          <w:lang w:val="hu-HU"/>
        </w:rPr>
        <w:t>ismerni</w:t>
      </w:r>
      <w:r w:rsidRPr="00675DD0">
        <w:rPr>
          <w:spacing w:val="4"/>
          <w:lang w:val="hu-HU"/>
        </w:rPr>
        <w:t xml:space="preserve"> </w:t>
      </w:r>
      <w:r w:rsidRPr="00675DD0">
        <w:rPr>
          <w:lang w:val="hu-HU"/>
        </w:rPr>
        <w:t>a</w:t>
      </w:r>
      <w:r w:rsidRPr="00675DD0">
        <w:rPr>
          <w:spacing w:val="5"/>
          <w:lang w:val="hu-HU"/>
        </w:rPr>
        <w:t xml:space="preserve"> </w:t>
      </w:r>
      <w:proofErr w:type="spellStart"/>
      <w:r w:rsidRPr="00675DD0">
        <w:rPr>
          <w:lang w:val="hu-HU"/>
        </w:rPr>
        <w:t>Kbt</w:t>
      </w:r>
      <w:proofErr w:type="spellEnd"/>
      <w:del w:id="1294" w:author="Trombitásné Dr. Domján Bernadett" w:date="2025-12-10T15:32:00Z" w16du:dateUtc="2025-12-10T14:32:00Z">
        <w:r w:rsidRPr="00675DD0" w:rsidDel="00D95608">
          <w:rPr>
            <w:lang w:val="hu-HU"/>
          </w:rPr>
          <w:delText>.</w:delText>
        </w:r>
      </w:del>
      <w:r w:rsidRPr="00675DD0">
        <w:rPr>
          <w:rFonts w:cs="Garamond"/>
          <w:lang w:val="hu-HU"/>
        </w:rPr>
        <w:t>-</w:t>
      </w:r>
      <w:r w:rsidRPr="00675DD0">
        <w:rPr>
          <w:lang w:val="hu-HU"/>
        </w:rPr>
        <w:t>t</w:t>
      </w:r>
      <w:r w:rsidRPr="00675DD0">
        <w:rPr>
          <w:spacing w:val="3"/>
          <w:lang w:val="hu-HU"/>
        </w:rPr>
        <w:t xml:space="preserve"> </w:t>
      </w:r>
      <w:r w:rsidRPr="00675DD0">
        <w:rPr>
          <w:lang w:val="hu-HU"/>
        </w:rPr>
        <w:t>és</w:t>
      </w:r>
      <w:r w:rsidRPr="00675DD0">
        <w:rPr>
          <w:spacing w:val="1"/>
          <w:lang w:val="hu-HU"/>
        </w:rPr>
        <w:t xml:space="preserve"> </w:t>
      </w:r>
      <w:r w:rsidRPr="00675DD0">
        <w:rPr>
          <w:lang w:val="hu-HU"/>
        </w:rPr>
        <w:t>a</w:t>
      </w:r>
      <w:r w:rsidRPr="00675DD0">
        <w:rPr>
          <w:spacing w:val="99"/>
          <w:lang w:val="hu-HU"/>
        </w:rPr>
        <w:t xml:space="preserve"> </w:t>
      </w:r>
      <w:r w:rsidRPr="00675DD0">
        <w:rPr>
          <w:lang w:val="hu-HU"/>
        </w:rPr>
        <w:t>vonatkozó</w:t>
      </w:r>
      <w:r w:rsidRPr="00675DD0">
        <w:rPr>
          <w:spacing w:val="19"/>
          <w:lang w:val="hu-HU"/>
        </w:rPr>
        <w:t xml:space="preserve"> </w:t>
      </w:r>
      <w:r w:rsidRPr="00675DD0">
        <w:rPr>
          <w:spacing w:val="-1"/>
          <w:lang w:val="hu-HU"/>
        </w:rPr>
        <w:t>közbeszerzési</w:t>
      </w:r>
      <w:r w:rsidRPr="00675DD0">
        <w:rPr>
          <w:spacing w:val="19"/>
          <w:lang w:val="hu-HU"/>
        </w:rPr>
        <w:t xml:space="preserve"> </w:t>
      </w:r>
      <w:r w:rsidRPr="00675DD0">
        <w:rPr>
          <w:spacing w:val="-1"/>
          <w:lang w:val="hu-HU"/>
        </w:rPr>
        <w:t>jogszabályokat,</w:t>
      </w:r>
      <w:r w:rsidRPr="00675DD0">
        <w:rPr>
          <w:spacing w:val="18"/>
          <w:lang w:val="hu-HU"/>
        </w:rPr>
        <w:t xml:space="preserve"> </w:t>
      </w:r>
      <w:r w:rsidRPr="00675DD0">
        <w:rPr>
          <w:lang w:val="hu-HU"/>
        </w:rPr>
        <w:t>a</w:t>
      </w:r>
      <w:r w:rsidRPr="00675DD0">
        <w:rPr>
          <w:spacing w:val="19"/>
          <w:lang w:val="hu-HU"/>
        </w:rPr>
        <w:t xml:space="preserve"> </w:t>
      </w:r>
      <w:r w:rsidRPr="00675DD0">
        <w:rPr>
          <w:lang w:val="hu-HU"/>
        </w:rPr>
        <w:t>munkakörére</w:t>
      </w:r>
      <w:r w:rsidRPr="00675DD0">
        <w:rPr>
          <w:spacing w:val="19"/>
          <w:lang w:val="hu-HU"/>
        </w:rPr>
        <w:t xml:space="preserve"> </w:t>
      </w:r>
      <w:r w:rsidRPr="00675DD0">
        <w:rPr>
          <w:lang w:val="hu-HU"/>
        </w:rPr>
        <w:t>és</w:t>
      </w:r>
      <w:r w:rsidRPr="00675DD0">
        <w:rPr>
          <w:spacing w:val="18"/>
          <w:lang w:val="hu-HU"/>
        </w:rPr>
        <w:t xml:space="preserve"> </w:t>
      </w:r>
      <w:r w:rsidRPr="00675DD0">
        <w:rPr>
          <w:lang w:val="hu-HU"/>
        </w:rPr>
        <w:t>a</w:t>
      </w:r>
      <w:r w:rsidRPr="00675DD0">
        <w:rPr>
          <w:spacing w:val="19"/>
          <w:lang w:val="hu-HU"/>
        </w:rPr>
        <w:t xml:space="preserve"> </w:t>
      </w:r>
      <w:r w:rsidRPr="00675DD0">
        <w:rPr>
          <w:spacing w:val="-1"/>
          <w:lang w:val="hu-HU"/>
        </w:rPr>
        <w:t>feladatkörére</w:t>
      </w:r>
      <w:r w:rsidRPr="00675DD0">
        <w:rPr>
          <w:spacing w:val="19"/>
          <w:lang w:val="hu-HU"/>
        </w:rPr>
        <w:t xml:space="preserve"> </w:t>
      </w:r>
      <w:r w:rsidRPr="00675DD0">
        <w:rPr>
          <w:lang w:val="hu-HU"/>
        </w:rPr>
        <w:t>vonatkozó</w:t>
      </w:r>
      <w:r w:rsidRPr="00675DD0">
        <w:rPr>
          <w:spacing w:val="57"/>
          <w:lang w:val="hu-HU"/>
        </w:rPr>
        <w:t xml:space="preserve"> </w:t>
      </w:r>
      <w:r w:rsidRPr="00675DD0">
        <w:rPr>
          <w:spacing w:val="-1"/>
          <w:lang w:val="hu-HU"/>
        </w:rPr>
        <w:t>jogszabályokat</w:t>
      </w:r>
      <w:r w:rsidRPr="00675DD0">
        <w:rPr>
          <w:spacing w:val="-2"/>
          <w:lang w:val="hu-HU"/>
        </w:rPr>
        <w:t xml:space="preserve"> </w:t>
      </w:r>
      <w:r w:rsidRPr="00675DD0">
        <w:rPr>
          <w:lang w:val="hu-HU"/>
        </w:rPr>
        <w:t>és</w:t>
      </w:r>
      <w:r w:rsidRPr="00675DD0">
        <w:rPr>
          <w:spacing w:val="-2"/>
          <w:lang w:val="hu-HU"/>
        </w:rPr>
        <w:t xml:space="preserve"> </w:t>
      </w:r>
      <w:ins w:id="1295" w:author="Trombitásné Dr. Domján Bernadett" w:date="2025-12-10T15:33:00Z" w16du:dateUtc="2025-12-10T14:33:00Z">
        <w:r w:rsidR="00D95608">
          <w:rPr>
            <w:spacing w:val="-2"/>
            <w:lang w:val="hu-HU"/>
          </w:rPr>
          <w:t xml:space="preserve">egyéb </w:t>
        </w:r>
      </w:ins>
      <w:r w:rsidRPr="00675DD0">
        <w:rPr>
          <w:spacing w:val="-1"/>
          <w:lang w:val="hu-HU"/>
        </w:rPr>
        <w:t>szabá</w:t>
      </w:r>
      <w:r w:rsidRPr="00675DD0">
        <w:rPr>
          <w:rFonts w:cs="Garamond"/>
          <w:spacing w:val="-1"/>
          <w:lang w:val="hu-HU"/>
        </w:rPr>
        <w:t>lyokat.</w:t>
      </w:r>
    </w:p>
    <w:p w14:paraId="4B3BEAB8" w14:textId="447E22E8" w:rsidR="00F63924" w:rsidRPr="00675DD0" w:rsidRDefault="007249B7" w:rsidP="00AD260F">
      <w:pPr>
        <w:pStyle w:val="Szvegtrzs"/>
        <w:numPr>
          <w:ilvl w:val="0"/>
          <w:numId w:val="26"/>
        </w:numPr>
        <w:tabs>
          <w:tab w:val="left" w:pos="357"/>
        </w:tabs>
        <w:spacing w:before="118"/>
        <w:ind w:right="113"/>
        <w:jc w:val="both"/>
        <w:rPr>
          <w:rFonts w:cs="Garamond"/>
          <w:lang w:val="hu-HU"/>
        </w:rPr>
      </w:pPr>
      <w:r w:rsidRPr="00675DD0">
        <w:rPr>
          <w:lang w:val="hu-HU"/>
        </w:rPr>
        <w:t>A köz</w:t>
      </w:r>
      <w:r w:rsidR="00162C6A" w:rsidRPr="00675DD0">
        <w:rPr>
          <w:spacing w:val="-1"/>
          <w:lang w:val="hu-HU"/>
        </w:rPr>
        <w:t>beszerzési</w:t>
      </w:r>
      <w:r w:rsidR="00162C6A" w:rsidRPr="00675DD0">
        <w:rPr>
          <w:lang w:val="hu-HU"/>
        </w:rPr>
        <w:t xml:space="preserve"> </w:t>
      </w:r>
      <w:r w:rsidR="00162C7A" w:rsidRPr="00675DD0">
        <w:rPr>
          <w:spacing w:val="-1"/>
          <w:lang w:val="hu-HU"/>
        </w:rPr>
        <w:t>referens</w:t>
      </w:r>
      <w:r w:rsidR="00162C7A" w:rsidRPr="00675DD0">
        <w:rPr>
          <w:lang w:val="hu-HU"/>
        </w:rPr>
        <w:t xml:space="preserve"> </w:t>
      </w:r>
      <w:r w:rsidR="00162C6A" w:rsidRPr="00675DD0">
        <w:rPr>
          <w:spacing w:val="-1"/>
          <w:lang w:val="hu-HU"/>
        </w:rPr>
        <w:t>feladatkörében:</w:t>
      </w:r>
    </w:p>
    <w:p w14:paraId="57A56D96" w14:textId="48E9ED2F"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helyiséget biztosít a konzultációkhoz, részt vesz a konzultációkon,</w:t>
      </w:r>
    </w:p>
    <w:p w14:paraId="0069FA13" w14:textId="3BA690B6" w:rsidR="00F63924" w:rsidRPr="00675DD0" w:rsidRDefault="00F63924" w:rsidP="00AD260F">
      <w:pPr>
        <w:pStyle w:val="Listaszerbekezds"/>
        <w:numPr>
          <w:ilvl w:val="1"/>
          <w:numId w:val="28"/>
        </w:numPr>
        <w:spacing w:before="120"/>
        <w:jc w:val="both"/>
        <w:rPr>
          <w:rFonts w:ascii="Garamond" w:hAnsi="Garamond"/>
          <w:sz w:val="24"/>
          <w:szCs w:val="24"/>
          <w:lang w:val="hu-HU"/>
        </w:rPr>
      </w:pPr>
      <w:del w:id="1296" w:author="Trombitásné Dr. Domján Bernadett" w:date="2025-12-10T15:33:00Z" w16du:dateUtc="2025-12-10T14:33:00Z">
        <w:r w:rsidRPr="00675DD0" w:rsidDel="00D95608">
          <w:rPr>
            <w:rFonts w:ascii="Garamond" w:hAnsi="Garamond"/>
            <w:sz w:val="24"/>
            <w:szCs w:val="24"/>
            <w:lang w:val="hu-HU"/>
          </w:rPr>
          <w:delText>megszervezi és elvégzi</w:delText>
        </w:r>
      </w:del>
      <w:ins w:id="1297" w:author="Trombitásné Dr. Domján Bernadett" w:date="2025-12-10T15:33:00Z" w16du:dateUtc="2025-12-10T14:33:00Z">
        <w:r w:rsidR="00D95608">
          <w:rPr>
            <w:rFonts w:ascii="Garamond" w:hAnsi="Garamond"/>
            <w:sz w:val="24"/>
            <w:szCs w:val="24"/>
            <w:lang w:val="hu-HU"/>
          </w:rPr>
          <w:t>ellátja</w:t>
        </w:r>
      </w:ins>
      <w:r w:rsidRPr="00675DD0">
        <w:rPr>
          <w:rFonts w:ascii="Garamond" w:hAnsi="Garamond"/>
          <w:sz w:val="24"/>
          <w:szCs w:val="24"/>
          <w:lang w:val="hu-HU"/>
        </w:rPr>
        <w:t xml:space="preserve"> az ajánlatok/részvételi jelentkezések bontásá</w:t>
      </w:r>
      <w:del w:id="1298" w:author="Trombitásné Dr. Domján Bernadett" w:date="2025-12-10T15:33:00Z" w16du:dateUtc="2025-12-10T14:33:00Z">
        <w:r w:rsidRPr="00675DD0" w:rsidDel="00D95608">
          <w:rPr>
            <w:rFonts w:ascii="Garamond" w:hAnsi="Garamond"/>
            <w:sz w:val="24"/>
            <w:szCs w:val="24"/>
            <w:lang w:val="hu-HU"/>
          </w:rPr>
          <w:delText>t</w:delText>
        </w:r>
      </w:del>
      <w:ins w:id="1299" w:author="Trombitásné Dr. Domján Bernadett" w:date="2025-12-10T15:33:00Z" w16du:dateUtc="2025-12-10T14:33:00Z">
        <w:r w:rsidR="00D95608">
          <w:rPr>
            <w:rFonts w:ascii="Garamond" w:hAnsi="Garamond"/>
            <w:sz w:val="24"/>
            <w:szCs w:val="24"/>
            <w:lang w:val="hu-HU"/>
          </w:rPr>
          <w:t>hoz kapcsolódó feladatokat</w:t>
        </w:r>
      </w:ins>
      <w:del w:id="1300" w:author="Trombitásné Dr. Domján Bernadett" w:date="2025-12-10T15:33:00Z" w16du:dateUtc="2025-12-10T14:33:00Z">
        <w:r w:rsidRPr="00675DD0" w:rsidDel="00D95608">
          <w:rPr>
            <w:rFonts w:ascii="Garamond" w:hAnsi="Garamond"/>
            <w:sz w:val="24"/>
            <w:szCs w:val="24"/>
            <w:lang w:val="hu-HU"/>
          </w:rPr>
          <w:delText>,</w:delText>
        </w:r>
      </w:del>
    </w:p>
    <w:p w14:paraId="7CAB5190" w14:textId="77E317F6"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elkészíti – szükség esetén a beszerzés tárgya szerinti szakember szakmai támogatásával – a bírálóbizottsági ülések</w:t>
      </w:r>
      <w:del w:id="1301" w:author="Trombitásné Dr. Domján Bernadett" w:date="2025-12-10T15:33:00Z" w16du:dateUtc="2025-12-10T14:33:00Z">
        <w:r w:rsidRPr="00675DD0" w:rsidDel="00D95608">
          <w:rPr>
            <w:rFonts w:ascii="Garamond" w:hAnsi="Garamond"/>
            <w:sz w:val="24"/>
            <w:szCs w:val="24"/>
            <w:lang w:val="hu-HU"/>
          </w:rPr>
          <w:delText xml:space="preserve"> jegyzőkönyvét</w:delText>
        </w:r>
      </w:del>
      <w:r w:rsidRPr="00675DD0">
        <w:rPr>
          <w:rFonts w:ascii="Garamond" w:hAnsi="Garamond"/>
          <w:sz w:val="24"/>
          <w:szCs w:val="24"/>
          <w:lang w:val="hu-HU"/>
        </w:rPr>
        <w:t>, valamint az egyes eljárási cselekmények jegyzőkönyvét,</w:t>
      </w:r>
      <w:ins w:id="1302" w:author="Trombitásné Dr. Domján Bernadett" w:date="2025-12-10T15:34:00Z" w16du:dateUtc="2025-12-10T14:34:00Z">
        <w:r w:rsidR="00D95608" w:rsidRPr="00D95608">
          <w:rPr>
            <w:rFonts w:ascii="Garamond" w:hAnsi="Garamond"/>
          </w:rPr>
          <w:t xml:space="preserve"> </w:t>
        </w:r>
        <w:proofErr w:type="spellStart"/>
        <w:r w:rsidR="00D95608" w:rsidRPr="007E0DEA">
          <w:rPr>
            <w:rFonts w:ascii="Garamond" w:hAnsi="Garamond"/>
          </w:rPr>
          <w:t>határidőben</w:t>
        </w:r>
        <w:proofErr w:type="spellEnd"/>
        <w:r w:rsidR="00D95608" w:rsidRPr="007E0DEA">
          <w:rPr>
            <w:rFonts w:ascii="Garamond" w:hAnsi="Garamond"/>
          </w:rPr>
          <w:t xml:space="preserve"> </w:t>
        </w:r>
        <w:proofErr w:type="spellStart"/>
        <w:r w:rsidR="00D95608" w:rsidRPr="007E0DEA">
          <w:rPr>
            <w:rFonts w:ascii="Garamond" w:hAnsi="Garamond"/>
          </w:rPr>
          <w:t>gondoskodik</w:t>
        </w:r>
        <w:proofErr w:type="spellEnd"/>
        <w:r w:rsidR="00D95608" w:rsidRPr="007E0DEA">
          <w:rPr>
            <w:rFonts w:ascii="Garamond" w:hAnsi="Garamond"/>
          </w:rPr>
          <w:t xml:space="preserve"> </w:t>
        </w:r>
        <w:proofErr w:type="spellStart"/>
        <w:r w:rsidR="00D95608" w:rsidRPr="007E0DEA">
          <w:rPr>
            <w:rFonts w:ascii="Garamond" w:hAnsi="Garamond"/>
          </w:rPr>
          <w:t>azok</w:t>
        </w:r>
        <w:proofErr w:type="spellEnd"/>
        <w:r w:rsidR="00D95608" w:rsidRPr="007E0DEA">
          <w:rPr>
            <w:rFonts w:ascii="Garamond" w:hAnsi="Garamond"/>
          </w:rPr>
          <w:t xml:space="preserve"> </w:t>
        </w:r>
        <w:r w:rsidR="00D95608">
          <w:rPr>
            <w:rFonts w:ascii="Garamond" w:hAnsi="Garamond"/>
          </w:rPr>
          <w:t xml:space="preserve">EKR-ben </w:t>
        </w:r>
        <w:proofErr w:type="spellStart"/>
        <w:r w:rsidR="00D95608" w:rsidRPr="007E0DEA">
          <w:rPr>
            <w:rFonts w:ascii="Garamond" w:hAnsi="Garamond"/>
          </w:rPr>
          <w:t>történő</w:t>
        </w:r>
        <w:proofErr w:type="spellEnd"/>
        <w:r w:rsidR="00D95608" w:rsidRPr="007E0DEA">
          <w:rPr>
            <w:rFonts w:ascii="Garamond" w:hAnsi="Garamond"/>
          </w:rPr>
          <w:t xml:space="preserve"> </w:t>
        </w:r>
        <w:proofErr w:type="spellStart"/>
        <w:r w:rsidR="00D95608">
          <w:rPr>
            <w:rFonts w:ascii="Garamond" w:hAnsi="Garamond"/>
          </w:rPr>
          <w:t>rögzítéséről</w:t>
        </w:r>
        <w:proofErr w:type="spellEnd"/>
        <w:r w:rsidR="00D95608">
          <w:rPr>
            <w:rFonts w:ascii="Garamond" w:hAnsi="Garamond"/>
          </w:rPr>
          <w:t xml:space="preserve">, </w:t>
        </w:r>
        <w:proofErr w:type="spellStart"/>
        <w:r w:rsidR="00D95608">
          <w:rPr>
            <w:rFonts w:ascii="Garamond" w:hAnsi="Garamond"/>
          </w:rPr>
          <w:t>közzététel</w:t>
        </w:r>
        <w:r w:rsidR="00D95608" w:rsidRPr="007E0DEA">
          <w:rPr>
            <w:rFonts w:ascii="Garamond" w:hAnsi="Garamond"/>
          </w:rPr>
          <w:t>éről</w:t>
        </w:r>
        <w:proofErr w:type="spellEnd"/>
        <w:r w:rsidR="00D95608">
          <w:rPr>
            <w:rFonts w:ascii="Garamond" w:hAnsi="Garamond"/>
          </w:rPr>
          <w:t xml:space="preserve">, </w:t>
        </w:r>
        <w:proofErr w:type="spellStart"/>
        <w:r w:rsidR="00D95608">
          <w:rPr>
            <w:rFonts w:ascii="Garamond" w:hAnsi="Garamond"/>
          </w:rPr>
          <w:t>megküldéséről</w:t>
        </w:r>
        <w:proofErr w:type="spellEnd"/>
        <w:r w:rsidR="008D0382">
          <w:rPr>
            <w:rFonts w:ascii="Garamond" w:hAnsi="Garamond"/>
          </w:rPr>
          <w:t>,</w:t>
        </w:r>
      </w:ins>
      <w:del w:id="1303" w:author="Trombitásné Dr. Domján Bernadett" w:date="2025-12-10T15:34:00Z" w16du:dateUtc="2025-12-10T14:34:00Z">
        <w:r w:rsidRPr="00675DD0" w:rsidDel="00D95608">
          <w:rPr>
            <w:rFonts w:ascii="Garamond" w:hAnsi="Garamond"/>
            <w:sz w:val="24"/>
            <w:szCs w:val="24"/>
            <w:lang w:val="hu-HU"/>
          </w:rPr>
          <w:delText xml:space="preserve"> gondoskodik azok határidőben történő megküldéséről,</w:delText>
        </w:r>
      </w:del>
    </w:p>
    <w:p w14:paraId="5364F707" w14:textId="1F13EC8D"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az ajánlattevők részére kiegészítő tájékoztatást nyújt, szükség esetén részt vesz a helyszíni bejáráson,</w:t>
      </w:r>
    </w:p>
    <w:p w14:paraId="63659731" w14:textId="4311B266"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megszervezi és koordinálja a tárgyalásokat, beleértve a technikai feltételek biztosítását is,</w:t>
      </w:r>
    </w:p>
    <w:p w14:paraId="4B660FDD" w14:textId="6D41259E"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 xml:space="preserve">elkészíti az eljárás valamennyi Kbt.-ben előírt dokumentumát, </w:t>
      </w:r>
    </w:p>
    <w:p w14:paraId="257B5BB1" w14:textId="0E1EC93E"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elkészíti az ajánlat részeként benyújtandó igazolások, nyilatkozatok jegyzékét,</w:t>
      </w:r>
    </w:p>
    <w:p w14:paraId="087956F1" w14:textId="354608F3"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gondoskodik az eljárás során keletkezett dokumentumok megfelelő tárolásáról, őrzéséről,</w:t>
      </w:r>
    </w:p>
    <w:p w14:paraId="32091386" w14:textId="42589468"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 xml:space="preserve">a </w:t>
      </w:r>
      <w:proofErr w:type="spellStart"/>
      <w:r w:rsidR="00B57D8D" w:rsidRPr="00675DD0">
        <w:rPr>
          <w:rFonts w:ascii="Garamond" w:hAnsi="Garamond"/>
          <w:sz w:val="24"/>
          <w:szCs w:val="24"/>
          <w:lang w:val="hu-HU"/>
        </w:rPr>
        <w:t>Kbt</w:t>
      </w:r>
      <w:proofErr w:type="spellEnd"/>
      <w:r w:rsidR="00B57D8D" w:rsidRPr="00675DD0">
        <w:rPr>
          <w:rFonts w:ascii="Garamond" w:hAnsi="Garamond"/>
          <w:sz w:val="24"/>
          <w:szCs w:val="24"/>
          <w:lang w:val="hu-HU"/>
        </w:rPr>
        <w:t xml:space="preserve">-ben és a </w:t>
      </w:r>
      <w:r w:rsidRPr="00675DD0">
        <w:rPr>
          <w:rFonts w:ascii="Garamond" w:hAnsi="Garamond"/>
          <w:sz w:val="24"/>
          <w:szCs w:val="24"/>
          <w:lang w:val="hu-HU"/>
        </w:rPr>
        <w:t xml:space="preserve">jelen szabályzatban feladatkörébe utalt közzétételi feladatokat ellátja, </w:t>
      </w:r>
      <w:r w:rsidR="00B57D8D" w:rsidRPr="00675DD0">
        <w:rPr>
          <w:rFonts w:ascii="Garamond" w:hAnsi="Garamond"/>
          <w:sz w:val="24"/>
          <w:szCs w:val="24"/>
          <w:lang w:val="hu-HU"/>
        </w:rPr>
        <w:t xml:space="preserve">szükség esetén </w:t>
      </w:r>
      <w:r w:rsidRPr="00675DD0">
        <w:rPr>
          <w:rFonts w:ascii="Garamond" w:hAnsi="Garamond"/>
          <w:sz w:val="24"/>
          <w:szCs w:val="24"/>
          <w:lang w:val="hu-HU"/>
        </w:rPr>
        <w:t>az informatikai feladatokért felelős személy közreműködésével,</w:t>
      </w:r>
    </w:p>
    <w:p w14:paraId="213EC975" w14:textId="535B7804" w:rsidR="00F63924" w:rsidRPr="00675DD0" w:rsidDel="008D0382" w:rsidRDefault="00F63924" w:rsidP="00AD260F">
      <w:pPr>
        <w:pStyle w:val="Listaszerbekezds"/>
        <w:numPr>
          <w:ilvl w:val="1"/>
          <w:numId w:val="28"/>
        </w:numPr>
        <w:spacing w:before="120"/>
        <w:jc w:val="both"/>
        <w:rPr>
          <w:del w:id="1304" w:author="Trombitásné Dr. Domján Bernadett" w:date="2025-12-10T15:34:00Z" w16du:dateUtc="2025-12-10T14:34:00Z"/>
          <w:rFonts w:ascii="Garamond" w:hAnsi="Garamond"/>
          <w:sz w:val="24"/>
          <w:szCs w:val="24"/>
          <w:lang w:val="hu-HU"/>
        </w:rPr>
      </w:pPr>
      <w:del w:id="1305" w:author="Trombitásné Dr. Domján Bernadett" w:date="2025-12-10T15:34:00Z" w16du:dateUtc="2025-12-10T14:34:00Z">
        <w:r w:rsidRPr="00675DD0" w:rsidDel="008D0382">
          <w:rPr>
            <w:rFonts w:ascii="Garamond" w:hAnsi="Garamond"/>
            <w:sz w:val="24"/>
            <w:szCs w:val="24"/>
            <w:lang w:val="hu-HU"/>
          </w:rPr>
          <w:delText>elvégzi a kizáró okok fenn nem állásának vizsgálatát, e körben észrevételeit, javaslatait, megállapításait szakvéleménybe foglalja,</w:delText>
        </w:r>
      </w:del>
    </w:p>
    <w:p w14:paraId="00C355D0" w14:textId="266814B9"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 xml:space="preserve">a szakértői </w:t>
      </w:r>
      <w:proofErr w:type="spellStart"/>
      <w:ins w:id="1306" w:author="Trombitásné Dr. Domján Bernadett" w:date="2025-12-10T15:35:00Z" w16du:dateUtc="2025-12-10T14:35:00Z">
        <w:r w:rsidR="00C736D4" w:rsidRPr="007E0DEA">
          <w:rPr>
            <w:rFonts w:ascii="Garamond" w:hAnsi="Garamond"/>
          </w:rPr>
          <w:t>munkacsoport</w:t>
        </w:r>
        <w:proofErr w:type="spellEnd"/>
        <w:r w:rsidR="00C736D4" w:rsidRPr="007E0DEA">
          <w:rPr>
            <w:rFonts w:ascii="Garamond" w:hAnsi="Garamond"/>
          </w:rPr>
          <w:t xml:space="preserve"> </w:t>
        </w:r>
        <w:proofErr w:type="spellStart"/>
        <w:r w:rsidR="00C736D4" w:rsidRPr="007E0DEA">
          <w:rPr>
            <w:rFonts w:ascii="Garamond" w:hAnsi="Garamond"/>
          </w:rPr>
          <w:t>bevonásával</w:t>
        </w:r>
        <w:proofErr w:type="spellEnd"/>
        <w:r w:rsidR="00C736D4" w:rsidRPr="007E0DEA">
          <w:rPr>
            <w:rFonts w:ascii="Garamond" w:hAnsi="Garamond"/>
          </w:rPr>
          <w:t xml:space="preserve"> a </w:t>
        </w:r>
        <w:proofErr w:type="spellStart"/>
        <w:r w:rsidR="00C736D4" w:rsidRPr="007E0DEA">
          <w:rPr>
            <w:rFonts w:ascii="Garamond" w:hAnsi="Garamond"/>
          </w:rPr>
          <w:t>rendelkezésre</w:t>
        </w:r>
        <w:proofErr w:type="spellEnd"/>
        <w:r w:rsidR="00C736D4" w:rsidRPr="007E0DEA">
          <w:rPr>
            <w:rFonts w:ascii="Garamond" w:hAnsi="Garamond"/>
          </w:rPr>
          <w:t xml:space="preserve"> </w:t>
        </w:r>
        <w:proofErr w:type="spellStart"/>
        <w:r w:rsidR="00C736D4" w:rsidRPr="007E0DEA">
          <w:rPr>
            <w:rFonts w:ascii="Garamond" w:hAnsi="Garamond"/>
          </w:rPr>
          <w:t>álló</w:t>
        </w:r>
        <w:proofErr w:type="spellEnd"/>
        <w:r w:rsidR="00C736D4" w:rsidRPr="007E0DEA">
          <w:rPr>
            <w:rFonts w:ascii="Garamond" w:hAnsi="Garamond"/>
          </w:rPr>
          <w:t xml:space="preserve"> </w:t>
        </w:r>
        <w:proofErr w:type="spellStart"/>
        <w:r w:rsidR="00C736D4" w:rsidRPr="007E0DEA">
          <w:rPr>
            <w:rFonts w:ascii="Garamond" w:hAnsi="Garamond"/>
          </w:rPr>
          <w:t>elektronikus</w:t>
        </w:r>
        <w:proofErr w:type="spellEnd"/>
        <w:r w:rsidR="00C736D4" w:rsidRPr="007E0DEA">
          <w:rPr>
            <w:rFonts w:ascii="Garamond" w:hAnsi="Garamond"/>
          </w:rPr>
          <w:t xml:space="preserve"> </w:t>
        </w:r>
        <w:proofErr w:type="spellStart"/>
        <w:r w:rsidR="00C736D4" w:rsidRPr="007E0DEA">
          <w:rPr>
            <w:rFonts w:ascii="Garamond" w:hAnsi="Garamond"/>
          </w:rPr>
          <w:t>nyilvántartásokban</w:t>
        </w:r>
        <w:proofErr w:type="spellEnd"/>
        <w:r w:rsidR="00C736D4" w:rsidRPr="007E0DEA">
          <w:rPr>
            <w:rFonts w:ascii="Garamond" w:hAnsi="Garamond"/>
          </w:rPr>
          <w:t xml:space="preserve"> </w:t>
        </w:r>
        <w:proofErr w:type="spellStart"/>
        <w:r w:rsidR="00C736D4" w:rsidRPr="007E0DEA">
          <w:rPr>
            <w:rFonts w:ascii="Garamond" w:hAnsi="Garamond"/>
          </w:rPr>
          <w:t>ellenőrzi</w:t>
        </w:r>
        <w:proofErr w:type="spellEnd"/>
        <w:r w:rsidR="00C736D4" w:rsidRPr="007E0DEA">
          <w:rPr>
            <w:rFonts w:ascii="Garamond" w:hAnsi="Garamond"/>
          </w:rPr>
          <w:t xml:space="preserve"> </w:t>
        </w:r>
        <w:proofErr w:type="spellStart"/>
        <w:r w:rsidR="00C736D4" w:rsidRPr="007E0DEA">
          <w:rPr>
            <w:rFonts w:ascii="Garamond" w:hAnsi="Garamond"/>
          </w:rPr>
          <w:t>az</w:t>
        </w:r>
        <w:proofErr w:type="spellEnd"/>
        <w:r w:rsidR="00C736D4" w:rsidRPr="007E0DEA">
          <w:rPr>
            <w:rFonts w:ascii="Garamond" w:hAnsi="Garamond"/>
          </w:rPr>
          <w:t xml:space="preserve"> </w:t>
        </w:r>
        <w:proofErr w:type="spellStart"/>
        <w:r w:rsidR="00C736D4" w:rsidRPr="007E0DEA">
          <w:rPr>
            <w:rFonts w:ascii="Garamond" w:hAnsi="Garamond"/>
          </w:rPr>
          <w:t>ajánlattevőkre</w:t>
        </w:r>
        <w:proofErr w:type="spellEnd"/>
        <w:r w:rsidR="00C736D4" w:rsidRPr="007E0DEA">
          <w:rPr>
            <w:rFonts w:ascii="Garamond" w:hAnsi="Garamond"/>
          </w:rPr>
          <w:t xml:space="preserve"> </w:t>
        </w:r>
        <w:proofErr w:type="spellStart"/>
        <w:r w:rsidR="00C736D4" w:rsidRPr="007E0DEA">
          <w:rPr>
            <w:rFonts w:ascii="Garamond" w:hAnsi="Garamond"/>
          </w:rPr>
          <w:t>vonatkozó</w:t>
        </w:r>
        <w:proofErr w:type="spellEnd"/>
        <w:r w:rsidR="00C736D4" w:rsidRPr="007E0DEA">
          <w:rPr>
            <w:rFonts w:ascii="Garamond" w:hAnsi="Garamond"/>
          </w:rPr>
          <w:t xml:space="preserve"> </w:t>
        </w:r>
        <w:proofErr w:type="spellStart"/>
        <w:r w:rsidR="00C736D4" w:rsidRPr="007E0DEA">
          <w:rPr>
            <w:rFonts w:ascii="Garamond" w:hAnsi="Garamond"/>
          </w:rPr>
          <w:t>egyes</w:t>
        </w:r>
        <w:proofErr w:type="spellEnd"/>
        <w:r w:rsidR="00C736D4" w:rsidRPr="007E0DEA">
          <w:rPr>
            <w:rFonts w:ascii="Garamond" w:hAnsi="Garamond"/>
          </w:rPr>
          <w:t xml:space="preserve"> </w:t>
        </w:r>
        <w:proofErr w:type="spellStart"/>
        <w:r w:rsidR="00C736D4" w:rsidRPr="007E0DEA">
          <w:rPr>
            <w:rFonts w:ascii="Garamond" w:hAnsi="Garamond"/>
          </w:rPr>
          <w:t>tényeket</w:t>
        </w:r>
        <w:proofErr w:type="spellEnd"/>
        <w:r w:rsidR="00C736D4" w:rsidRPr="007E0DEA">
          <w:rPr>
            <w:rFonts w:ascii="Garamond" w:hAnsi="Garamond"/>
          </w:rPr>
          <w:t xml:space="preserve">, </w:t>
        </w:r>
        <w:proofErr w:type="spellStart"/>
        <w:r w:rsidR="00C736D4" w:rsidRPr="007E0DEA">
          <w:rPr>
            <w:rFonts w:ascii="Garamond" w:hAnsi="Garamond"/>
          </w:rPr>
          <w:t>adatokat</w:t>
        </w:r>
        <w:proofErr w:type="spellEnd"/>
        <w:r w:rsidR="00C736D4">
          <w:rPr>
            <w:rFonts w:ascii="Garamond" w:hAnsi="Garamond"/>
          </w:rPr>
          <w:t xml:space="preserve">, </w:t>
        </w:r>
        <w:proofErr w:type="spellStart"/>
        <w:r w:rsidR="00C736D4">
          <w:rPr>
            <w:rFonts w:ascii="Garamond" w:hAnsi="Garamond"/>
          </w:rPr>
          <w:t>elvégzi</w:t>
        </w:r>
        <w:proofErr w:type="spellEnd"/>
        <w:r w:rsidR="00C736D4">
          <w:rPr>
            <w:rFonts w:ascii="Garamond" w:hAnsi="Garamond"/>
          </w:rPr>
          <w:t xml:space="preserve"> </w:t>
        </w:r>
        <w:r w:rsidR="00C736D4" w:rsidRPr="007E0DEA">
          <w:rPr>
            <w:rFonts w:ascii="Garamond" w:hAnsi="Garamond"/>
          </w:rPr>
          <w:t xml:space="preserve">a </w:t>
        </w:r>
        <w:proofErr w:type="spellStart"/>
        <w:r w:rsidR="00C736D4" w:rsidRPr="007E0DEA">
          <w:rPr>
            <w:rFonts w:ascii="Garamond" w:hAnsi="Garamond"/>
          </w:rPr>
          <w:t>kizáró</w:t>
        </w:r>
        <w:proofErr w:type="spellEnd"/>
        <w:r w:rsidR="00C736D4" w:rsidRPr="007E0DEA">
          <w:rPr>
            <w:rFonts w:ascii="Garamond" w:hAnsi="Garamond"/>
          </w:rPr>
          <w:t xml:space="preserve"> </w:t>
        </w:r>
        <w:proofErr w:type="spellStart"/>
        <w:r w:rsidR="00C736D4" w:rsidRPr="007E0DEA">
          <w:rPr>
            <w:rFonts w:ascii="Garamond" w:hAnsi="Garamond"/>
          </w:rPr>
          <w:t>okok</w:t>
        </w:r>
        <w:proofErr w:type="spellEnd"/>
        <w:r w:rsidR="00C736D4" w:rsidRPr="007E0DEA">
          <w:rPr>
            <w:rFonts w:ascii="Garamond" w:hAnsi="Garamond"/>
          </w:rPr>
          <w:t xml:space="preserve"> </w:t>
        </w:r>
        <w:proofErr w:type="spellStart"/>
        <w:r w:rsidR="00C736D4" w:rsidRPr="007E0DEA">
          <w:rPr>
            <w:rFonts w:ascii="Garamond" w:hAnsi="Garamond"/>
          </w:rPr>
          <w:t>fenn</w:t>
        </w:r>
        <w:proofErr w:type="spellEnd"/>
        <w:r w:rsidR="00C736D4" w:rsidRPr="007E0DEA">
          <w:rPr>
            <w:rFonts w:ascii="Garamond" w:hAnsi="Garamond"/>
          </w:rPr>
          <w:t xml:space="preserve"> </w:t>
        </w:r>
        <w:proofErr w:type="spellStart"/>
        <w:r w:rsidR="00C736D4" w:rsidRPr="007E0DEA">
          <w:rPr>
            <w:rFonts w:ascii="Garamond" w:hAnsi="Garamond"/>
          </w:rPr>
          <w:t>nem</w:t>
        </w:r>
        <w:proofErr w:type="spellEnd"/>
        <w:r w:rsidR="00C736D4" w:rsidRPr="007E0DEA">
          <w:rPr>
            <w:rFonts w:ascii="Garamond" w:hAnsi="Garamond"/>
          </w:rPr>
          <w:t xml:space="preserve"> </w:t>
        </w:r>
        <w:proofErr w:type="spellStart"/>
        <w:r w:rsidR="00C736D4" w:rsidRPr="007E0DEA">
          <w:rPr>
            <w:rFonts w:ascii="Garamond" w:hAnsi="Garamond"/>
          </w:rPr>
          <w:t>állásának</w:t>
        </w:r>
        <w:proofErr w:type="spellEnd"/>
        <w:r w:rsidR="00C736D4" w:rsidRPr="007E0DEA">
          <w:rPr>
            <w:rFonts w:ascii="Garamond" w:hAnsi="Garamond"/>
          </w:rPr>
          <w:t xml:space="preserve"> </w:t>
        </w:r>
        <w:proofErr w:type="spellStart"/>
        <w:r w:rsidR="00C736D4" w:rsidRPr="007E0DEA">
          <w:rPr>
            <w:rFonts w:ascii="Garamond" w:hAnsi="Garamond"/>
          </w:rPr>
          <w:t>vizsgálatát</w:t>
        </w:r>
        <w:proofErr w:type="spellEnd"/>
        <w:r w:rsidR="00C736D4">
          <w:rPr>
            <w:rFonts w:ascii="Garamond" w:hAnsi="Garamond"/>
          </w:rPr>
          <w:t>,</w:t>
        </w:r>
        <w:r w:rsidR="00C736D4" w:rsidRPr="007E0DEA">
          <w:rPr>
            <w:rFonts w:ascii="Garamond" w:hAnsi="Garamond"/>
          </w:rPr>
          <w:t xml:space="preserve"> </w:t>
        </w:r>
        <w:proofErr w:type="spellStart"/>
        <w:r w:rsidR="00C736D4" w:rsidRPr="007E0DEA">
          <w:rPr>
            <w:rFonts w:ascii="Garamond" w:hAnsi="Garamond"/>
          </w:rPr>
          <w:t>az</w:t>
        </w:r>
        <w:proofErr w:type="spellEnd"/>
        <w:r w:rsidR="00C736D4" w:rsidRPr="007E0DEA">
          <w:rPr>
            <w:rFonts w:ascii="Garamond" w:hAnsi="Garamond"/>
          </w:rPr>
          <w:t xml:space="preserve"> </w:t>
        </w:r>
        <w:proofErr w:type="spellStart"/>
        <w:r w:rsidR="00C736D4" w:rsidRPr="007E0DEA">
          <w:rPr>
            <w:rFonts w:ascii="Garamond" w:hAnsi="Garamond"/>
          </w:rPr>
          <w:t>ajánlattevők</w:t>
        </w:r>
        <w:proofErr w:type="spellEnd"/>
        <w:r w:rsidR="00C736D4" w:rsidRPr="007E0DEA">
          <w:rPr>
            <w:rFonts w:ascii="Garamond" w:hAnsi="Garamond"/>
          </w:rPr>
          <w:t xml:space="preserve"> </w:t>
        </w:r>
        <w:proofErr w:type="spellStart"/>
        <w:r w:rsidR="00C736D4" w:rsidRPr="007E0DEA">
          <w:rPr>
            <w:rFonts w:ascii="Garamond" w:hAnsi="Garamond"/>
          </w:rPr>
          <w:t>alkalmasságának</w:t>
        </w:r>
        <w:proofErr w:type="spellEnd"/>
        <w:r w:rsidR="00C736D4" w:rsidRPr="007E0DEA">
          <w:rPr>
            <w:rFonts w:ascii="Garamond" w:hAnsi="Garamond"/>
          </w:rPr>
          <w:t xml:space="preserve"> </w:t>
        </w:r>
        <w:proofErr w:type="spellStart"/>
        <w:r w:rsidR="00C736D4" w:rsidRPr="007E0DEA">
          <w:rPr>
            <w:rFonts w:ascii="Garamond" w:hAnsi="Garamond"/>
          </w:rPr>
          <w:t>előzetes</w:t>
        </w:r>
        <w:proofErr w:type="spellEnd"/>
        <w:r w:rsidR="00C736D4" w:rsidRPr="007E0DEA">
          <w:rPr>
            <w:rFonts w:ascii="Garamond" w:hAnsi="Garamond"/>
          </w:rPr>
          <w:t xml:space="preserve"> </w:t>
        </w:r>
        <w:proofErr w:type="spellStart"/>
        <w:r w:rsidR="00C736D4" w:rsidRPr="007E0DEA">
          <w:rPr>
            <w:rFonts w:ascii="Garamond" w:hAnsi="Garamond"/>
          </w:rPr>
          <w:t>vizsgálatát</w:t>
        </w:r>
        <w:proofErr w:type="spellEnd"/>
        <w:r w:rsidR="00C736D4">
          <w:rPr>
            <w:rFonts w:ascii="Garamond" w:hAnsi="Garamond"/>
          </w:rPr>
          <w:t>,</w:t>
        </w:r>
      </w:ins>
      <w:del w:id="1307" w:author="Trombitásné Dr. Domján Bernadett" w:date="2025-12-10T15:35:00Z" w16du:dateUtc="2025-12-10T14:35:00Z">
        <w:r w:rsidRPr="00675DD0" w:rsidDel="00C736D4">
          <w:rPr>
            <w:rFonts w:ascii="Garamond" w:hAnsi="Garamond"/>
            <w:sz w:val="24"/>
            <w:szCs w:val="24"/>
            <w:lang w:val="hu-HU"/>
          </w:rPr>
          <w:delText>munkacsoport bevonásával elvégzi az ajánlattevők alkalmasságának előzetes vizsgálatát (a közbeszerzési szakértő az ajánlatokat csak a forma és az előírt alkalmassági kritériumban meghatározott mennyiség (darabszám) alapján vizsgálhatja; a mennyiségi vizsgálat részét képezi adott esetben az alkalmassággal kapcsolatos igazolások/nyilatkozatok áttekintése)</w:delText>
        </w:r>
      </w:del>
    </w:p>
    <w:p w14:paraId="60BFCAE7" w14:textId="325768C4" w:rsidR="00F63924" w:rsidRPr="00675DD0" w:rsidDel="002E3C1B" w:rsidRDefault="00F63924" w:rsidP="00AD260F">
      <w:pPr>
        <w:pStyle w:val="Listaszerbekezds"/>
        <w:numPr>
          <w:ilvl w:val="1"/>
          <w:numId w:val="28"/>
        </w:numPr>
        <w:spacing w:before="120"/>
        <w:jc w:val="both"/>
        <w:rPr>
          <w:del w:id="1308" w:author="Trombitásné Dr. Domján Bernadett" w:date="2025-12-10T15:35:00Z" w16du:dateUtc="2025-12-10T14:35:00Z"/>
          <w:rFonts w:ascii="Garamond" w:hAnsi="Garamond"/>
          <w:strike/>
          <w:sz w:val="24"/>
          <w:szCs w:val="24"/>
          <w:lang w:val="hu-HU"/>
        </w:rPr>
      </w:pPr>
      <w:del w:id="1309" w:author="Trombitásné Dr. Domján Bernadett" w:date="2025-12-10T15:35:00Z" w16du:dateUtc="2025-12-10T14:35:00Z">
        <w:r w:rsidRPr="00675DD0" w:rsidDel="002E3C1B">
          <w:rPr>
            <w:rFonts w:ascii="Garamond" w:hAnsi="Garamond"/>
            <w:sz w:val="24"/>
            <w:szCs w:val="24"/>
            <w:lang w:val="hu-HU"/>
          </w:rPr>
          <w:delText>a rendelkezésre álló elektronikus nyilvántartásokban ellenőrzi az ajánlattevőkre vonatkozó egyes tényeket, adatokat – különösen a kizáró okok hiányát -, az ellenőrzés eredményét dokumentálja,</w:delText>
        </w:r>
      </w:del>
    </w:p>
    <w:p w14:paraId="38D7DE8E" w14:textId="00105468"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 xml:space="preserve">amennyiben szabálytalanságot észlel a munkacsoport vagy a bírálóbizottság munkájában, köteles jelezni a </w:t>
      </w:r>
      <w:r w:rsidR="00003D8E" w:rsidRPr="00675DD0">
        <w:rPr>
          <w:rFonts w:ascii="Garamond" w:hAnsi="Garamond"/>
          <w:sz w:val="24"/>
          <w:szCs w:val="24"/>
          <w:lang w:val="hu-HU"/>
        </w:rPr>
        <w:t>Társulás Elnökének</w:t>
      </w:r>
      <w:r w:rsidRPr="00675DD0">
        <w:rPr>
          <w:rFonts w:ascii="Garamond" w:hAnsi="Garamond"/>
          <w:sz w:val="24"/>
          <w:szCs w:val="24"/>
          <w:lang w:val="hu-HU"/>
        </w:rPr>
        <w:t>,</w:t>
      </w:r>
    </w:p>
    <w:p w14:paraId="4C81BC56" w14:textId="5C2D3B01" w:rsidR="00F63924" w:rsidRPr="00675DD0" w:rsidRDefault="00F63924" w:rsidP="00AD260F">
      <w:pPr>
        <w:pStyle w:val="Listaszerbekezds"/>
        <w:numPr>
          <w:ilvl w:val="1"/>
          <w:numId w:val="28"/>
        </w:numPr>
        <w:spacing w:before="120"/>
        <w:jc w:val="both"/>
        <w:rPr>
          <w:rFonts w:ascii="Garamond" w:hAnsi="Garamond"/>
          <w:sz w:val="24"/>
          <w:szCs w:val="24"/>
          <w:lang w:val="hu-HU"/>
        </w:rPr>
      </w:pPr>
      <w:r w:rsidRPr="00675DD0">
        <w:rPr>
          <w:rFonts w:ascii="Garamond" w:hAnsi="Garamond"/>
          <w:sz w:val="24"/>
          <w:szCs w:val="24"/>
          <w:lang w:val="hu-HU"/>
        </w:rPr>
        <w:t xml:space="preserve">a jelen szabályzatban meghatározott módon és terjedelemben figyelemmel kíséri a Kbt. 36. § (2) bekezdése szerinti </w:t>
      </w:r>
      <w:proofErr w:type="spellStart"/>
      <w:r w:rsidRPr="00675DD0">
        <w:rPr>
          <w:rFonts w:ascii="Garamond" w:hAnsi="Garamond"/>
          <w:sz w:val="24"/>
          <w:szCs w:val="24"/>
          <w:lang w:val="hu-HU"/>
        </w:rPr>
        <w:t>kartellezési</w:t>
      </w:r>
      <w:proofErr w:type="spellEnd"/>
      <w:r w:rsidRPr="00675DD0">
        <w:rPr>
          <w:rFonts w:ascii="Garamond" w:hAnsi="Garamond"/>
          <w:sz w:val="24"/>
          <w:szCs w:val="24"/>
          <w:lang w:val="hu-HU"/>
        </w:rPr>
        <w:t xml:space="preserve"> tilalom betartását, és annak észlelése esetén jelzi ezt a </w:t>
      </w:r>
      <w:r w:rsidR="009F67CF" w:rsidRPr="00675DD0">
        <w:rPr>
          <w:rFonts w:ascii="Garamond" w:hAnsi="Garamond"/>
          <w:sz w:val="24"/>
          <w:szCs w:val="24"/>
          <w:lang w:val="hu-HU"/>
        </w:rPr>
        <w:t>Társulás Elnöké</w:t>
      </w:r>
      <w:r w:rsidRPr="00675DD0">
        <w:rPr>
          <w:rFonts w:ascii="Garamond" w:hAnsi="Garamond"/>
          <w:sz w:val="24"/>
          <w:szCs w:val="24"/>
          <w:lang w:val="hu-HU"/>
        </w:rPr>
        <w:t>nek,</w:t>
      </w:r>
    </w:p>
    <w:p w14:paraId="28230569" w14:textId="7FF0806E" w:rsidR="00F63924" w:rsidRDefault="00F63924" w:rsidP="00AD260F">
      <w:pPr>
        <w:pStyle w:val="Listaszerbekezds"/>
        <w:numPr>
          <w:ilvl w:val="1"/>
          <w:numId w:val="28"/>
        </w:numPr>
        <w:spacing w:before="120"/>
        <w:jc w:val="both"/>
        <w:rPr>
          <w:ins w:id="1310" w:author="Trombitásné Dr. Domján Bernadett" w:date="2025-12-10T15:15:00Z" w16du:dateUtc="2025-12-10T14:15:00Z"/>
          <w:rFonts w:ascii="Garamond" w:hAnsi="Garamond"/>
          <w:sz w:val="24"/>
          <w:szCs w:val="24"/>
          <w:lang w:val="hu-HU"/>
        </w:rPr>
      </w:pPr>
      <w:r w:rsidRPr="00675DD0">
        <w:rPr>
          <w:rFonts w:ascii="Garamond" w:hAnsi="Garamond"/>
          <w:sz w:val="24"/>
          <w:szCs w:val="24"/>
          <w:lang w:val="hu-HU"/>
        </w:rPr>
        <w:t xml:space="preserve">gondoskodik </w:t>
      </w:r>
      <w:proofErr w:type="spellStart"/>
      <w:ins w:id="1311" w:author="Trombitásné Dr. Domján Bernadett" w:date="2025-12-10T15:36:00Z" w16du:dateUtc="2025-12-10T14:36:00Z">
        <w:r w:rsidR="00DC5DD4">
          <w:rPr>
            <w:rFonts w:ascii="Garamond" w:hAnsi="Garamond"/>
          </w:rPr>
          <w:t>az</w:t>
        </w:r>
        <w:proofErr w:type="spellEnd"/>
        <w:r w:rsidR="00DC5DD4">
          <w:rPr>
            <w:rFonts w:ascii="Garamond" w:hAnsi="Garamond"/>
          </w:rPr>
          <w:t xml:space="preserve"> </w:t>
        </w:r>
        <w:proofErr w:type="spellStart"/>
        <w:r w:rsidR="00DC5DD4">
          <w:rPr>
            <w:rFonts w:ascii="Garamond" w:hAnsi="Garamond"/>
          </w:rPr>
          <w:t>előírt</w:t>
        </w:r>
        <w:proofErr w:type="spellEnd"/>
        <w:r w:rsidR="00DC5DD4">
          <w:rPr>
            <w:rFonts w:ascii="Garamond" w:hAnsi="Garamond"/>
          </w:rPr>
          <w:t xml:space="preserve"> </w:t>
        </w:r>
        <w:proofErr w:type="spellStart"/>
        <w:r w:rsidR="00DC5DD4">
          <w:rPr>
            <w:rFonts w:ascii="Garamond" w:hAnsi="Garamond"/>
          </w:rPr>
          <w:t>dokumentálási</w:t>
        </w:r>
        <w:proofErr w:type="spellEnd"/>
        <w:r w:rsidR="00DC5DD4">
          <w:rPr>
            <w:rFonts w:ascii="Garamond" w:hAnsi="Garamond"/>
          </w:rPr>
          <w:t xml:space="preserve"> </w:t>
        </w:r>
        <w:proofErr w:type="spellStart"/>
        <w:r w:rsidR="00DC5DD4">
          <w:rPr>
            <w:rFonts w:ascii="Garamond" w:hAnsi="Garamond"/>
          </w:rPr>
          <w:t>kötelezettségek</w:t>
        </w:r>
        <w:proofErr w:type="spellEnd"/>
        <w:r w:rsidR="00DC5DD4">
          <w:rPr>
            <w:rFonts w:ascii="Garamond" w:hAnsi="Garamond"/>
          </w:rPr>
          <w:t xml:space="preserve"> </w:t>
        </w:r>
        <w:proofErr w:type="spellStart"/>
        <w:r w:rsidR="00DC5DD4">
          <w:rPr>
            <w:rFonts w:ascii="Garamond" w:hAnsi="Garamond"/>
          </w:rPr>
          <w:t>teljesítéséről</w:t>
        </w:r>
        <w:proofErr w:type="spellEnd"/>
        <w:r w:rsidR="00DC5DD4">
          <w:rPr>
            <w:rFonts w:ascii="Garamond" w:hAnsi="Garamond"/>
          </w:rPr>
          <w:t xml:space="preserve">, </w:t>
        </w:r>
        <w:proofErr w:type="spellStart"/>
        <w:r w:rsidR="00DC5DD4">
          <w:rPr>
            <w:rFonts w:ascii="Garamond" w:hAnsi="Garamond"/>
          </w:rPr>
          <w:t>valamint</w:t>
        </w:r>
        <w:proofErr w:type="spellEnd"/>
        <w:r w:rsidR="00DC5DD4">
          <w:rPr>
            <w:rFonts w:ascii="Garamond" w:hAnsi="Garamond"/>
          </w:rPr>
          <w:t xml:space="preserve"> a</w:t>
        </w:r>
        <w:r w:rsidR="00DC5DD4" w:rsidRPr="007E0DEA">
          <w:rPr>
            <w:rFonts w:ascii="Garamond" w:hAnsi="Garamond"/>
          </w:rPr>
          <w:t xml:space="preserve"> </w:t>
        </w:r>
        <w:proofErr w:type="spellStart"/>
        <w:r w:rsidR="00DC5DD4" w:rsidRPr="007E0DEA">
          <w:rPr>
            <w:rFonts w:ascii="Garamond" w:hAnsi="Garamond"/>
          </w:rPr>
          <w:t>közbeszerzési</w:t>
        </w:r>
        <w:proofErr w:type="spellEnd"/>
        <w:r w:rsidR="00DC5DD4" w:rsidRPr="007E0DEA">
          <w:rPr>
            <w:rFonts w:ascii="Garamond" w:hAnsi="Garamond"/>
          </w:rPr>
          <w:t xml:space="preserve"> </w:t>
        </w:r>
        <w:proofErr w:type="spellStart"/>
        <w:r w:rsidR="00DC5DD4" w:rsidRPr="007E0DEA">
          <w:rPr>
            <w:rFonts w:ascii="Garamond" w:hAnsi="Garamond"/>
          </w:rPr>
          <w:t>eljárás</w:t>
        </w:r>
        <w:r w:rsidR="00DC5DD4">
          <w:rPr>
            <w:rFonts w:ascii="Garamond" w:hAnsi="Garamond"/>
          </w:rPr>
          <w:t>ok</w:t>
        </w:r>
        <w:proofErr w:type="spellEnd"/>
        <w:r w:rsidR="00DC5DD4" w:rsidRPr="007E0DEA">
          <w:rPr>
            <w:rFonts w:ascii="Garamond" w:hAnsi="Garamond"/>
          </w:rPr>
          <w:t xml:space="preserve"> </w:t>
        </w:r>
        <w:proofErr w:type="spellStart"/>
        <w:r w:rsidR="00DC5DD4" w:rsidRPr="007E0DEA">
          <w:rPr>
            <w:rFonts w:ascii="Garamond" w:hAnsi="Garamond"/>
          </w:rPr>
          <w:t>teljes</w:t>
        </w:r>
        <w:proofErr w:type="spellEnd"/>
        <w:r w:rsidR="00DC5DD4" w:rsidRPr="007E0DEA">
          <w:rPr>
            <w:rFonts w:ascii="Garamond" w:hAnsi="Garamond"/>
          </w:rPr>
          <w:t xml:space="preserve"> </w:t>
        </w:r>
        <w:proofErr w:type="spellStart"/>
        <w:r w:rsidR="00DC5DD4" w:rsidRPr="007E0DEA">
          <w:rPr>
            <w:rFonts w:ascii="Garamond" w:hAnsi="Garamond"/>
          </w:rPr>
          <w:t>iratanyagának</w:t>
        </w:r>
        <w:proofErr w:type="spellEnd"/>
        <w:r w:rsidR="00DC5DD4" w:rsidRPr="007E0DEA">
          <w:rPr>
            <w:rFonts w:ascii="Garamond" w:hAnsi="Garamond"/>
          </w:rPr>
          <w:t xml:space="preserve"> – </w:t>
        </w:r>
        <w:proofErr w:type="spellStart"/>
        <w:r w:rsidR="00DC5DD4" w:rsidRPr="007E0DEA">
          <w:rPr>
            <w:rFonts w:ascii="Garamond" w:hAnsi="Garamond"/>
          </w:rPr>
          <w:t>az</w:t>
        </w:r>
        <w:proofErr w:type="spellEnd"/>
        <w:r w:rsidR="00DC5DD4" w:rsidRPr="007E0DEA">
          <w:rPr>
            <w:rFonts w:ascii="Garamond" w:hAnsi="Garamond"/>
          </w:rPr>
          <w:t xml:space="preserve"> </w:t>
        </w:r>
        <w:proofErr w:type="spellStart"/>
        <w:r w:rsidR="00DC5DD4" w:rsidRPr="007E0DEA">
          <w:rPr>
            <w:rFonts w:ascii="Garamond" w:hAnsi="Garamond"/>
          </w:rPr>
          <w:t>esetlegesen</w:t>
        </w:r>
        <w:proofErr w:type="spellEnd"/>
        <w:r w:rsidR="00DC5DD4" w:rsidRPr="007E0DEA">
          <w:rPr>
            <w:rFonts w:ascii="Garamond" w:hAnsi="Garamond"/>
          </w:rPr>
          <w:t xml:space="preserve"> EKR </w:t>
        </w:r>
        <w:proofErr w:type="spellStart"/>
        <w:r w:rsidR="00DC5DD4" w:rsidRPr="007E0DEA">
          <w:rPr>
            <w:rFonts w:ascii="Garamond" w:hAnsi="Garamond"/>
          </w:rPr>
          <w:t>rendszeren</w:t>
        </w:r>
        <w:proofErr w:type="spellEnd"/>
        <w:r w:rsidR="00DC5DD4" w:rsidRPr="007E0DEA">
          <w:rPr>
            <w:rFonts w:ascii="Garamond" w:hAnsi="Garamond"/>
          </w:rPr>
          <w:t xml:space="preserve"> </w:t>
        </w:r>
        <w:proofErr w:type="spellStart"/>
        <w:r w:rsidR="00DC5DD4" w:rsidRPr="007E0DEA">
          <w:rPr>
            <w:rFonts w:ascii="Garamond" w:hAnsi="Garamond"/>
          </w:rPr>
          <w:t>kívül</w:t>
        </w:r>
        <w:proofErr w:type="spellEnd"/>
        <w:r w:rsidR="00DC5DD4" w:rsidRPr="007E0DEA">
          <w:rPr>
            <w:rFonts w:ascii="Garamond" w:hAnsi="Garamond"/>
          </w:rPr>
          <w:t xml:space="preserve"> </w:t>
        </w:r>
        <w:proofErr w:type="spellStart"/>
        <w:r w:rsidR="00DC5DD4" w:rsidRPr="007E0DEA">
          <w:rPr>
            <w:rFonts w:ascii="Garamond" w:hAnsi="Garamond"/>
          </w:rPr>
          <w:t>lefolytatott</w:t>
        </w:r>
        <w:proofErr w:type="spellEnd"/>
        <w:r w:rsidR="00DC5DD4" w:rsidRPr="007E0DEA">
          <w:rPr>
            <w:rFonts w:ascii="Garamond" w:hAnsi="Garamond"/>
          </w:rPr>
          <w:t xml:space="preserve"> </w:t>
        </w:r>
        <w:proofErr w:type="spellStart"/>
        <w:r w:rsidR="00DC5DD4" w:rsidRPr="007E0DEA">
          <w:rPr>
            <w:rFonts w:ascii="Garamond" w:hAnsi="Garamond"/>
          </w:rPr>
          <w:t>eljárásokat</w:t>
        </w:r>
        <w:proofErr w:type="spellEnd"/>
        <w:r w:rsidR="00DC5DD4" w:rsidRPr="007E0DEA">
          <w:rPr>
            <w:rFonts w:ascii="Garamond" w:hAnsi="Garamond"/>
          </w:rPr>
          <w:t xml:space="preserve"> is </w:t>
        </w:r>
        <w:proofErr w:type="spellStart"/>
        <w:r w:rsidR="00DC5DD4" w:rsidRPr="007E0DEA">
          <w:rPr>
            <w:rFonts w:ascii="Garamond" w:hAnsi="Garamond"/>
          </w:rPr>
          <w:t>ideértve</w:t>
        </w:r>
        <w:proofErr w:type="spellEnd"/>
        <w:r w:rsidR="00DC5DD4" w:rsidRPr="007E0DEA">
          <w:rPr>
            <w:rFonts w:ascii="Garamond" w:hAnsi="Garamond"/>
          </w:rPr>
          <w:t xml:space="preserve"> - </w:t>
        </w:r>
      </w:ins>
      <w:del w:id="1312" w:author="Trombitásné Dr. Domján Bernadett" w:date="2025-12-10T15:36:00Z" w16du:dateUtc="2025-12-10T14:36:00Z">
        <w:r w:rsidRPr="00675DD0" w:rsidDel="00DC5DD4">
          <w:rPr>
            <w:rFonts w:ascii="Garamond" w:hAnsi="Garamond"/>
            <w:sz w:val="24"/>
            <w:szCs w:val="24"/>
            <w:lang w:val="hu-HU"/>
          </w:rPr>
          <w:delText xml:space="preserve">valamennyi közbeszerzési eljárás – az esetlegesen EKR rendszeren kívül lefolytatott eljárásokat is ideértve - teljes iratanyagának </w:delText>
        </w:r>
      </w:del>
      <w:r w:rsidRPr="00675DD0">
        <w:rPr>
          <w:rFonts w:ascii="Garamond" w:hAnsi="Garamond"/>
          <w:sz w:val="24"/>
          <w:szCs w:val="24"/>
          <w:lang w:val="hu-HU"/>
        </w:rPr>
        <w:t xml:space="preserve">az </w:t>
      </w:r>
      <w:r w:rsidRPr="00675DD0">
        <w:rPr>
          <w:rFonts w:ascii="Garamond" w:hAnsi="Garamond"/>
          <w:sz w:val="24"/>
          <w:szCs w:val="24"/>
          <w:lang w:val="hu-HU"/>
        </w:rPr>
        <w:lastRenderedPageBreak/>
        <w:t>EKR rendszerbe történő feltöltéséről,</w:t>
      </w:r>
    </w:p>
    <w:p w14:paraId="746FAB95" w14:textId="23800C9A" w:rsidR="0076519D" w:rsidRPr="0076519D" w:rsidRDefault="00DC5DD4" w:rsidP="0076519D">
      <w:pPr>
        <w:pStyle w:val="Listaszerbekezds"/>
        <w:numPr>
          <w:ilvl w:val="1"/>
          <w:numId w:val="28"/>
        </w:numPr>
        <w:spacing w:before="120"/>
        <w:jc w:val="both"/>
        <w:rPr>
          <w:ins w:id="1313" w:author="Trombitásné Dr. Domján Bernadett" w:date="2025-12-10T15:15:00Z" w16du:dateUtc="2025-12-10T14:15:00Z"/>
          <w:rFonts w:ascii="Garamond" w:hAnsi="Garamond"/>
          <w:rPrChange w:id="1314" w:author="Trombitásné Dr. Domján Bernadett" w:date="2025-12-10T15:15:00Z" w16du:dateUtc="2025-12-10T14:15:00Z">
            <w:rPr>
              <w:ins w:id="1315" w:author="Trombitásné Dr. Domján Bernadett" w:date="2025-12-10T15:15:00Z" w16du:dateUtc="2025-12-10T14:15:00Z"/>
            </w:rPr>
          </w:rPrChange>
        </w:rPr>
        <w:pPrChange w:id="1316" w:author="Trombitásné Dr. Domján Bernadett" w:date="2025-12-10T15:15:00Z" w16du:dateUtc="2025-12-10T14:15:00Z">
          <w:pPr>
            <w:pStyle w:val="Listaszerbekezds"/>
            <w:numPr>
              <w:numId w:val="28"/>
            </w:numPr>
            <w:spacing w:before="120"/>
            <w:ind w:left="1004" w:hanging="360"/>
            <w:jc w:val="both"/>
          </w:pPr>
        </w:pPrChange>
      </w:pPr>
      <w:proofErr w:type="spellStart"/>
      <w:ins w:id="1317" w:author="Trombitásné Dr. Domján Bernadett" w:date="2025-12-10T15:35:00Z" w16du:dateUtc="2025-12-10T14:35:00Z">
        <w:r>
          <w:rPr>
            <w:rFonts w:ascii="Garamond" w:hAnsi="Garamond"/>
          </w:rPr>
          <w:t>elvégzi</w:t>
        </w:r>
        <w:proofErr w:type="spellEnd"/>
        <w:r>
          <w:rPr>
            <w:rFonts w:ascii="Garamond" w:hAnsi="Garamond"/>
          </w:rPr>
          <w:t xml:space="preserve"> </w:t>
        </w:r>
      </w:ins>
      <w:ins w:id="1318" w:author="Trombitásné Dr. Domján Bernadett" w:date="2025-12-10T15:15:00Z" w16du:dateUtc="2025-12-10T14:15:00Z">
        <w:r w:rsidR="0076519D" w:rsidRPr="0076519D">
          <w:rPr>
            <w:rFonts w:ascii="Garamond" w:hAnsi="Garamond"/>
            <w:rPrChange w:id="1319" w:author="Trombitásné Dr. Domján Bernadett" w:date="2025-12-10T15:15:00Z" w16du:dateUtc="2025-12-10T14:15:00Z">
              <w:rPr/>
            </w:rPrChange>
          </w:rPr>
          <w:t xml:space="preserve">a </w:t>
        </w:r>
        <w:proofErr w:type="spellStart"/>
        <w:r w:rsidR="0076519D" w:rsidRPr="0076519D">
          <w:rPr>
            <w:rFonts w:ascii="Garamond" w:hAnsi="Garamond"/>
            <w:rPrChange w:id="1320" w:author="Trombitásné Dr. Domján Bernadett" w:date="2025-12-10T15:15:00Z" w16du:dateUtc="2025-12-10T14:15:00Z">
              <w:rPr/>
            </w:rPrChange>
          </w:rPr>
          <w:t>titoktartási</w:t>
        </w:r>
        <w:proofErr w:type="spellEnd"/>
        <w:r w:rsidR="0076519D" w:rsidRPr="0076519D">
          <w:rPr>
            <w:rFonts w:ascii="Garamond" w:hAnsi="Garamond"/>
            <w:rPrChange w:id="1321" w:author="Trombitásné Dr. Domján Bernadett" w:date="2025-12-10T15:15:00Z" w16du:dateUtc="2025-12-10T14:15:00Z">
              <w:rPr/>
            </w:rPrChange>
          </w:rPr>
          <w:t xml:space="preserve"> és </w:t>
        </w:r>
        <w:proofErr w:type="spellStart"/>
        <w:r w:rsidR="0076519D" w:rsidRPr="0076519D">
          <w:rPr>
            <w:rFonts w:ascii="Garamond" w:hAnsi="Garamond"/>
            <w:rPrChange w:id="1322" w:author="Trombitásné Dr. Domján Bernadett" w:date="2025-12-10T15:15:00Z" w16du:dateUtc="2025-12-10T14:15:00Z">
              <w:rPr/>
            </w:rPrChange>
          </w:rPr>
          <w:t>összeférhetetlenségi</w:t>
        </w:r>
        <w:proofErr w:type="spellEnd"/>
        <w:r w:rsidR="0076519D" w:rsidRPr="0076519D">
          <w:rPr>
            <w:rFonts w:ascii="Garamond" w:hAnsi="Garamond"/>
            <w:rPrChange w:id="1323" w:author="Trombitásné Dr. Domján Bernadett" w:date="2025-12-10T15:15:00Z" w16du:dateUtc="2025-12-10T14:15:00Z">
              <w:rPr/>
            </w:rPrChange>
          </w:rPr>
          <w:t xml:space="preserve"> </w:t>
        </w:r>
        <w:proofErr w:type="spellStart"/>
        <w:r w:rsidR="0076519D" w:rsidRPr="0076519D">
          <w:rPr>
            <w:rFonts w:ascii="Garamond" w:hAnsi="Garamond"/>
            <w:rPrChange w:id="1324" w:author="Trombitásné Dr. Domján Bernadett" w:date="2025-12-10T15:15:00Z" w16du:dateUtc="2025-12-10T14:15:00Z">
              <w:rPr/>
            </w:rPrChange>
          </w:rPr>
          <w:t>nyilatkozatok</w:t>
        </w:r>
        <w:proofErr w:type="spellEnd"/>
        <w:r w:rsidR="0076519D" w:rsidRPr="0076519D">
          <w:rPr>
            <w:rFonts w:ascii="Garamond" w:hAnsi="Garamond"/>
            <w:rPrChange w:id="1325" w:author="Trombitásné Dr. Domján Bernadett" w:date="2025-12-10T15:15:00Z" w16du:dateUtc="2025-12-10T14:15:00Z">
              <w:rPr/>
            </w:rPrChange>
          </w:rPr>
          <w:t xml:space="preserve"> 22.H. </w:t>
        </w:r>
        <w:proofErr w:type="spellStart"/>
        <w:r w:rsidR="0076519D" w:rsidRPr="0076519D">
          <w:rPr>
            <w:rFonts w:ascii="Garamond" w:hAnsi="Garamond"/>
            <w:rPrChange w:id="1326" w:author="Trombitásné Dr. Domján Bernadett" w:date="2025-12-10T15:15:00Z" w16du:dateUtc="2025-12-10T14:15:00Z">
              <w:rPr/>
            </w:rPrChange>
          </w:rPr>
          <w:t>pont</w:t>
        </w:r>
        <w:proofErr w:type="spellEnd"/>
        <w:r w:rsidR="0076519D" w:rsidRPr="0076519D">
          <w:rPr>
            <w:rFonts w:ascii="Garamond" w:hAnsi="Garamond"/>
            <w:rPrChange w:id="1327" w:author="Trombitásné Dr. Domján Bernadett" w:date="2025-12-10T15:15:00Z" w16du:dateUtc="2025-12-10T14:15:00Z">
              <w:rPr/>
            </w:rPrChange>
          </w:rPr>
          <w:t xml:space="preserve"> </w:t>
        </w:r>
        <w:proofErr w:type="spellStart"/>
        <w:r w:rsidR="0076519D" w:rsidRPr="0076519D">
          <w:rPr>
            <w:rFonts w:ascii="Garamond" w:hAnsi="Garamond"/>
            <w:rPrChange w:id="1328" w:author="Trombitásné Dr. Domján Bernadett" w:date="2025-12-10T15:15:00Z" w16du:dateUtc="2025-12-10T14:15:00Z">
              <w:rPr/>
            </w:rPrChange>
          </w:rPr>
          <w:t>szerinti</w:t>
        </w:r>
        <w:proofErr w:type="spellEnd"/>
        <w:r w:rsidR="0076519D" w:rsidRPr="0076519D">
          <w:rPr>
            <w:rFonts w:ascii="Garamond" w:hAnsi="Garamond"/>
            <w:rPrChange w:id="1329" w:author="Trombitásné Dr. Domján Bernadett" w:date="2025-12-10T15:15:00Z" w16du:dateUtc="2025-12-10T14:15:00Z">
              <w:rPr/>
            </w:rPrChange>
          </w:rPr>
          <w:t xml:space="preserve"> </w:t>
        </w:r>
        <w:proofErr w:type="spellStart"/>
        <w:r w:rsidR="0076519D" w:rsidRPr="0076519D">
          <w:rPr>
            <w:rFonts w:ascii="Garamond" w:hAnsi="Garamond"/>
            <w:rPrChange w:id="1330" w:author="Trombitásné Dr. Domján Bernadett" w:date="2025-12-10T15:15:00Z" w16du:dateUtc="2025-12-10T14:15:00Z">
              <w:rPr/>
            </w:rPrChange>
          </w:rPr>
          <w:t>ellenőrzésé</w:t>
        </w:r>
      </w:ins>
      <w:ins w:id="1331" w:author="Trombitásné Dr. Domján Bernadett" w:date="2025-12-10T15:36:00Z" w16du:dateUtc="2025-12-10T14:36:00Z">
        <w:r>
          <w:rPr>
            <w:rFonts w:ascii="Garamond" w:hAnsi="Garamond"/>
          </w:rPr>
          <w:t>t</w:t>
        </w:r>
        <w:proofErr w:type="spellEnd"/>
        <w:r>
          <w:rPr>
            <w:rFonts w:ascii="Garamond" w:hAnsi="Garamond"/>
          </w:rPr>
          <w:t>,</w:t>
        </w:r>
      </w:ins>
    </w:p>
    <w:p w14:paraId="7B167AF8" w14:textId="47BE78F5" w:rsidR="0076519D" w:rsidRDefault="0076519D" w:rsidP="0076519D">
      <w:pPr>
        <w:pStyle w:val="Listaszerbekezds"/>
        <w:numPr>
          <w:ilvl w:val="1"/>
          <w:numId w:val="28"/>
        </w:numPr>
        <w:spacing w:before="120"/>
        <w:jc w:val="both"/>
        <w:rPr>
          <w:ins w:id="1332" w:author="Trombitásné Dr. Domján Bernadett" w:date="2025-12-10T15:36:00Z" w16du:dateUtc="2025-12-10T14:36:00Z"/>
          <w:rFonts w:ascii="Garamond" w:hAnsi="Garamond"/>
        </w:rPr>
      </w:pPr>
      <w:proofErr w:type="spellStart"/>
      <w:ins w:id="1333" w:author="Trombitásné Dr. Domján Bernadett" w:date="2025-12-10T15:15:00Z" w16du:dateUtc="2025-12-10T14:15:00Z">
        <w:r w:rsidRPr="0076519D">
          <w:rPr>
            <w:rFonts w:ascii="Garamond" w:hAnsi="Garamond"/>
            <w:rPrChange w:id="1334" w:author="Trombitásné Dr. Domján Bernadett" w:date="2025-12-10T15:15:00Z" w16du:dateUtc="2025-12-10T14:15:00Z">
              <w:rPr/>
            </w:rPrChange>
          </w:rPr>
          <w:t>közreműködik</w:t>
        </w:r>
        <w:proofErr w:type="spellEnd"/>
        <w:r w:rsidRPr="0076519D">
          <w:rPr>
            <w:rFonts w:ascii="Garamond" w:hAnsi="Garamond"/>
            <w:rPrChange w:id="1335" w:author="Trombitásné Dr. Domján Bernadett" w:date="2025-12-10T15:15:00Z" w16du:dateUtc="2025-12-10T14:15:00Z">
              <w:rPr/>
            </w:rPrChange>
          </w:rPr>
          <w:t xml:space="preserve"> a 22.I. </w:t>
        </w:r>
        <w:proofErr w:type="spellStart"/>
        <w:r w:rsidRPr="0076519D">
          <w:rPr>
            <w:rFonts w:ascii="Garamond" w:hAnsi="Garamond"/>
            <w:rPrChange w:id="1336" w:author="Trombitásné Dr. Domján Bernadett" w:date="2025-12-10T15:15:00Z" w16du:dateUtc="2025-12-10T14:15:00Z">
              <w:rPr/>
            </w:rPrChange>
          </w:rPr>
          <w:t>pont</w:t>
        </w:r>
        <w:proofErr w:type="spellEnd"/>
        <w:r w:rsidRPr="0076519D">
          <w:rPr>
            <w:rFonts w:ascii="Garamond" w:hAnsi="Garamond"/>
            <w:rPrChange w:id="1337" w:author="Trombitásné Dr. Domján Bernadett" w:date="2025-12-10T15:15:00Z" w16du:dateUtc="2025-12-10T14:15:00Z">
              <w:rPr/>
            </w:rPrChange>
          </w:rPr>
          <w:t xml:space="preserve"> </w:t>
        </w:r>
        <w:proofErr w:type="spellStart"/>
        <w:r w:rsidRPr="0076519D">
          <w:rPr>
            <w:rFonts w:ascii="Garamond" w:hAnsi="Garamond"/>
            <w:rPrChange w:id="1338" w:author="Trombitásné Dr. Domján Bernadett" w:date="2025-12-10T15:15:00Z" w16du:dateUtc="2025-12-10T14:15:00Z">
              <w:rPr/>
            </w:rPrChange>
          </w:rPr>
          <w:t>szerinti</w:t>
        </w:r>
        <w:proofErr w:type="spellEnd"/>
        <w:r w:rsidRPr="0076519D">
          <w:rPr>
            <w:rFonts w:ascii="Garamond" w:hAnsi="Garamond"/>
            <w:rPrChange w:id="1339" w:author="Trombitásné Dr. Domján Bernadett" w:date="2025-12-10T15:15:00Z" w16du:dateUtc="2025-12-10T14:15:00Z">
              <w:rPr/>
            </w:rPrChange>
          </w:rPr>
          <w:t xml:space="preserve"> </w:t>
        </w:r>
        <w:proofErr w:type="spellStart"/>
        <w:r w:rsidRPr="0076519D">
          <w:rPr>
            <w:rFonts w:ascii="Garamond" w:hAnsi="Garamond"/>
            <w:rPrChange w:id="1340" w:author="Trombitásné Dr. Domján Bernadett" w:date="2025-12-10T15:15:00Z" w16du:dateUtc="2025-12-10T14:15:00Z">
              <w:rPr/>
            </w:rPrChange>
          </w:rPr>
          <w:t>összeférhetetlenségi</w:t>
        </w:r>
        <w:proofErr w:type="spellEnd"/>
        <w:r w:rsidRPr="0076519D">
          <w:rPr>
            <w:rFonts w:ascii="Garamond" w:hAnsi="Garamond"/>
            <w:rPrChange w:id="1341" w:author="Trombitásné Dr. Domján Bernadett" w:date="2025-12-10T15:15:00Z" w16du:dateUtc="2025-12-10T14:15:00Z">
              <w:rPr/>
            </w:rPrChange>
          </w:rPr>
          <w:t xml:space="preserve"> </w:t>
        </w:r>
        <w:proofErr w:type="spellStart"/>
        <w:r w:rsidRPr="0076519D">
          <w:rPr>
            <w:rFonts w:ascii="Garamond" w:hAnsi="Garamond"/>
            <w:rPrChange w:id="1342" w:author="Trombitásné Dr. Domján Bernadett" w:date="2025-12-10T15:15:00Z" w16du:dateUtc="2025-12-10T14:15:00Z">
              <w:rPr/>
            </w:rPrChange>
          </w:rPr>
          <w:t>gyanú</w:t>
        </w:r>
        <w:proofErr w:type="spellEnd"/>
        <w:r w:rsidRPr="0076519D">
          <w:rPr>
            <w:rFonts w:ascii="Garamond" w:hAnsi="Garamond"/>
            <w:rPrChange w:id="1343" w:author="Trombitásné Dr. Domján Bernadett" w:date="2025-12-10T15:15:00Z" w16du:dateUtc="2025-12-10T14:15:00Z">
              <w:rPr/>
            </w:rPrChange>
          </w:rPr>
          <w:t xml:space="preserve"> </w:t>
        </w:r>
        <w:proofErr w:type="spellStart"/>
        <w:r w:rsidRPr="0076519D">
          <w:rPr>
            <w:rFonts w:ascii="Garamond" w:hAnsi="Garamond"/>
            <w:rPrChange w:id="1344" w:author="Trombitásné Dr. Domján Bernadett" w:date="2025-12-10T15:15:00Z" w16du:dateUtc="2025-12-10T14:15:00Z">
              <w:rPr/>
            </w:rPrChange>
          </w:rPr>
          <w:t>felmerülése</w:t>
        </w:r>
        <w:proofErr w:type="spellEnd"/>
        <w:r w:rsidRPr="0076519D">
          <w:rPr>
            <w:rFonts w:ascii="Garamond" w:hAnsi="Garamond"/>
            <w:rPrChange w:id="1345" w:author="Trombitásné Dr. Domján Bernadett" w:date="2025-12-10T15:15:00Z" w16du:dateUtc="2025-12-10T14:15:00Z">
              <w:rPr/>
            </w:rPrChange>
          </w:rPr>
          <w:t xml:space="preserve"> </w:t>
        </w:r>
        <w:proofErr w:type="spellStart"/>
        <w:r w:rsidRPr="0076519D">
          <w:rPr>
            <w:rFonts w:ascii="Garamond" w:hAnsi="Garamond"/>
            <w:rPrChange w:id="1346" w:author="Trombitásné Dr. Domján Bernadett" w:date="2025-12-10T15:15:00Z" w16du:dateUtc="2025-12-10T14:15:00Z">
              <w:rPr/>
            </w:rPrChange>
          </w:rPr>
          <w:t>esetén</w:t>
        </w:r>
        <w:proofErr w:type="spellEnd"/>
        <w:r w:rsidRPr="0076519D">
          <w:rPr>
            <w:rFonts w:ascii="Garamond" w:hAnsi="Garamond"/>
            <w:rPrChange w:id="1347" w:author="Trombitásné Dr. Domján Bernadett" w:date="2025-12-10T15:15:00Z" w16du:dateUtc="2025-12-10T14:15:00Z">
              <w:rPr/>
            </w:rPrChange>
          </w:rPr>
          <w:t xml:space="preserve"> </w:t>
        </w:r>
        <w:proofErr w:type="spellStart"/>
        <w:r w:rsidRPr="0076519D">
          <w:rPr>
            <w:rFonts w:ascii="Garamond" w:hAnsi="Garamond"/>
            <w:rPrChange w:id="1348" w:author="Trombitásné Dr. Domján Bernadett" w:date="2025-12-10T15:15:00Z" w16du:dateUtc="2025-12-10T14:15:00Z">
              <w:rPr/>
            </w:rPrChange>
          </w:rPr>
          <w:t>szükséges</w:t>
        </w:r>
        <w:proofErr w:type="spellEnd"/>
        <w:r w:rsidRPr="0076519D">
          <w:rPr>
            <w:rFonts w:ascii="Garamond" w:hAnsi="Garamond"/>
            <w:rPrChange w:id="1349" w:author="Trombitásné Dr. Domján Bernadett" w:date="2025-12-10T15:15:00Z" w16du:dateUtc="2025-12-10T14:15:00Z">
              <w:rPr/>
            </w:rPrChange>
          </w:rPr>
          <w:t xml:space="preserve"> </w:t>
        </w:r>
        <w:proofErr w:type="spellStart"/>
        <w:r w:rsidRPr="0076519D">
          <w:rPr>
            <w:rFonts w:ascii="Garamond" w:hAnsi="Garamond"/>
            <w:rPrChange w:id="1350" w:author="Trombitásné Dr. Domján Bernadett" w:date="2025-12-10T15:15:00Z" w16du:dateUtc="2025-12-10T14:15:00Z">
              <w:rPr/>
            </w:rPrChange>
          </w:rPr>
          <w:t>vizsgálat</w:t>
        </w:r>
        <w:proofErr w:type="spellEnd"/>
        <w:r w:rsidRPr="0076519D">
          <w:rPr>
            <w:rFonts w:ascii="Garamond" w:hAnsi="Garamond"/>
            <w:rPrChange w:id="1351" w:author="Trombitásné Dr. Domján Bernadett" w:date="2025-12-10T15:15:00Z" w16du:dateUtc="2025-12-10T14:15:00Z">
              <w:rPr/>
            </w:rPrChange>
          </w:rPr>
          <w:t xml:space="preserve"> </w:t>
        </w:r>
        <w:proofErr w:type="spellStart"/>
        <w:r w:rsidRPr="0076519D">
          <w:rPr>
            <w:rFonts w:ascii="Garamond" w:hAnsi="Garamond"/>
            <w:rPrChange w:id="1352" w:author="Trombitásné Dr. Domján Bernadett" w:date="2025-12-10T15:15:00Z" w16du:dateUtc="2025-12-10T14:15:00Z">
              <w:rPr/>
            </w:rPrChange>
          </w:rPr>
          <w:t>lefolytatásában</w:t>
        </w:r>
      </w:ins>
      <w:proofErr w:type="spellEnd"/>
      <w:ins w:id="1353" w:author="Trombitásné Dr. Domján Bernadett" w:date="2025-12-10T15:36:00Z" w16du:dateUtc="2025-12-10T14:36:00Z">
        <w:r w:rsidR="00DC5DD4">
          <w:rPr>
            <w:rFonts w:ascii="Garamond" w:hAnsi="Garamond"/>
          </w:rPr>
          <w:t>,</w:t>
        </w:r>
      </w:ins>
    </w:p>
    <w:p w14:paraId="61521D67" w14:textId="16518B50" w:rsidR="00DC5DD4" w:rsidRPr="0076519D" w:rsidRDefault="00DC5DD4" w:rsidP="0076519D">
      <w:pPr>
        <w:pStyle w:val="Listaszerbekezds"/>
        <w:numPr>
          <w:ilvl w:val="1"/>
          <w:numId w:val="28"/>
        </w:numPr>
        <w:spacing w:before="120"/>
        <w:jc w:val="both"/>
        <w:rPr>
          <w:ins w:id="1354" w:author="Trombitásné Dr. Domján Bernadett" w:date="2025-12-10T15:15:00Z" w16du:dateUtc="2025-12-10T14:15:00Z"/>
          <w:rFonts w:ascii="Garamond" w:hAnsi="Garamond"/>
          <w:rPrChange w:id="1355" w:author="Trombitásné Dr. Domján Bernadett" w:date="2025-12-10T15:15:00Z" w16du:dateUtc="2025-12-10T14:15:00Z">
            <w:rPr>
              <w:ins w:id="1356" w:author="Trombitásné Dr. Domján Bernadett" w:date="2025-12-10T15:15:00Z" w16du:dateUtc="2025-12-10T14:15:00Z"/>
            </w:rPr>
          </w:rPrChange>
        </w:rPr>
        <w:pPrChange w:id="1357" w:author="Trombitásné Dr. Domján Bernadett" w:date="2025-12-10T15:15:00Z" w16du:dateUtc="2025-12-10T14:15:00Z">
          <w:pPr>
            <w:pStyle w:val="Listaszerbekezds"/>
            <w:numPr>
              <w:numId w:val="28"/>
            </w:numPr>
            <w:spacing w:before="120"/>
            <w:ind w:left="1004" w:hanging="360"/>
            <w:jc w:val="both"/>
          </w:pPr>
        </w:pPrChange>
      </w:pPr>
      <w:proofErr w:type="spellStart"/>
      <w:ins w:id="1358" w:author="Trombitásné Dr. Domján Bernadett" w:date="2025-12-10T15:36:00Z" w16du:dateUtc="2025-12-10T14:36:00Z">
        <w:r>
          <w:rPr>
            <w:rFonts w:ascii="Garamond" w:hAnsi="Garamond"/>
          </w:rPr>
          <w:t>gondoskodik</w:t>
        </w:r>
        <w:proofErr w:type="spellEnd"/>
        <w:r>
          <w:rPr>
            <w:rFonts w:ascii="Garamond" w:hAnsi="Garamond"/>
          </w:rPr>
          <w:t xml:space="preserve"> a </w:t>
        </w:r>
        <w:proofErr w:type="spellStart"/>
        <w:r>
          <w:rPr>
            <w:rFonts w:ascii="Garamond" w:hAnsi="Garamond"/>
          </w:rPr>
          <w:t>támogatásból</w:t>
        </w:r>
        <w:proofErr w:type="spellEnd"/>
        <w:r>
          <w:rPr>
            <w:rFonts w:ascii="Garamond" w:hAnsi="Garamond"/>
          </w:rPr>
          <w:t xml:space="preserve"> </w:t>
        </w:r>
        <w:proofErr w:type="spellStart"/>
        <w:r>
          <w:rPr>
            <w:rFonts w:ascii="Garamond" w:hAnsi="Garamond"/>
          </w:rPr>
          <w:t>megvalósuló</w:t>
        </w:r>
        <w:proofErr w:type="spellEnd"/>
        <w:r>
          <w:rPr>
            <w:rFonts w:ascii="Garamond" w:hAnsi="Garamond"/>
          </w:rPr>
          <w:t xml:space="preserve"> </w:t>
        </w:r>
        <w:proofErr w:type="spellStart"/>
        <w:r>
          <w:rPr>
            <w:rFonts w:ascii="Garamond" w:hAnsi="Garamond"/>
          </w:rPr>
          <w:t>közbeszerzések</w:t>
        </w:r>
        <w:proofErr w:type="spellEnd"/>
        <w:r>
          <w:rPr>
            <w:rFonts w:ascii="Garamond" w:hAnsi="Garamond"/>
          </w:rPr>
          <w:t xml:space="preserve"> </w:t>
        </w:r>
        <w:proofErr w:type="spellStart"/>
        <w:r>
          <w:rPr>
            <w:rFonts w:ascii="Garamond" w:hAnsi="Garamond"/>
          </w:rPr>
          <w:t>esetén</w:t>
        </w:r>
        <w:proofErr w:type="spellEnd"/>
        <w:r>
          <w:rPr>
            <w:rFonts w:ascii="Garamond" w:hAnsi="Garamond"/>
          </w:rPr>
          <w:t xml:space="preserve"> a </w:t>
        </w:r>
        <w:proofErr w:type="spellStart"/>
        <w:r>
          <w:rPr>
            <w:rFonts w:ascii="Garamond" w:hAnsi="Garamond"/>
          </w:rPr>
          <w:t>kapcsolódó</w:t>
        </w:r>
        <w:proofErr w:type="spellEnd"/>
        <w:r>
          <w:rPr>
            <w:rFonts w:ascii="Garamond" w:hAnsi="Garamond"/>
          </w:rPr>
          <w:t xml:space="preserve"> – </w:t>
        </w:r>
        <w:proofErr w:type="spellStart"/>
        <w:r>
          <w:rPr>
            <w:rFonts w:ascii="Garamond" w:hAnsi="Garamond"/>
          </w:rPr>
          <w:t>jogszabály</w:t>
        </w:r>
        <w:proofErr w:type="spellEnd"/>
        <w:r>
          <w:rPr>
            <w:rFonts w:ascii="Garamond" w:hAnsi="Garamond"/>
          </w:rPr>
          <w:t xml:space="preserve"> </w:t>
        </w:r>
        <w:proofErr w:type="spellStart"/>
        <w:r>
          <w:rPr>
            <w:rFonts w:ascii="Garamond" w:hAnsi="Garamond"/>
          </w:rPr>
          <w:t>vagy</w:t>
        </w:r>
        <w:proofErr w:type="spellEnd"/>
        <w:r>
          <w:rPr>
            <w:rFonts w:ascii="Garamond" w:hAnsi="Garamond"/>
          </w:rPr>
          <w:t xml:space="preserve"> </w:t>
        </w:r>
        <w:proofErr w:type="spellStart"/>
        <w:r>
          <w:rPr>
            <w:rFonts w:ascii="Garamond" w:hAnsi="Garamond"/>
          </w:rPr>
          <w:t>támogatási</w:t>
        </w:r>
        <w:proofErr w:type="spellEnd"/>
        <w:r>
          <w:rPr>
            <w:rFonts w:ascii="Garamond" w:hAnsi="Garamond"/>
          </w:rPr>
          <w:t xml:space="preserve"> </w:t>
        </w:r>
        <w:proofErr w:type="spellStart"/>
        <w:r>
          <w:rPr>
            <w:rFonts w:ascii="Garamond" w:hAnsi="Garamond"/>
          </w:rPr>
          <w:t>szerződés</w:t>
        </w:r>
        <w:proofErr w:type="spellEnd"/>
        <w:r>
          <w:rPr>
            <w:rFonts w:ascii="Garamond" w:hAnsi="Garamond"/>
          </w:rPr>
          <w:t xml:space="preserve"> </w:t>
        </w:r>
        <w:proofErr w:type="spellStart"/>
        <w:r>
          <w:rPr>
            <w:rFonts w:ascii="Garamond" w:hAnsi="Garamond"/>
          </w:rPr>
          <w:t>által</w:t>
        </w:r>
        <w:proofErr w:type="spellEnd"/>
        <w:r>
          <w:rPr>
            <w:rFonts w:ascii="Garamond" w:hAnsi="Garamond"/>
          </w:rPr>
          <w:t xml:space="preserve"> </w:t>
        </w:r>
        <w:proofErr w:type="spellStart"/>
        <w:r>
          <w:rPr>
            <w:rFonts w:ascii="Garamond" w:hAnsi="Garamond"/>
          </w:rPr>
          <w:t>megkövetelt</w:t>
        </w:r>
        <w:proofErr w:type="spellEnd"/>
        <w:r>
          <w:rPr>
            <w:rFonts w:ascii="Garamond" w:hAnsi="Garamond"/>
          </w:rPr>
          <w:t xml:space="preserve"> - </w:t>
        </w:r>
        <w:proofErr w:type="spellStart"/>
        <w:r>
          <w:rPr>
            <w:rFonts w:ascii="Garamond" w:hAnsi="Garamond"/>
          </w:rPr>
          <w:t>ellenőrzés</w:t>
        </w:r>
        <w:proofErr w:type="spellEnd"/>
        <w:r>
          <w:rPr>
            <w:rFonts w:ascii="Garamond" w:hAnsi="Garamond"/>
          </w:rPr>
          <w:t xml:space="preserve"> </w:t>
        </w:r>
        <w:proofErr w:type="spellStart"/>
        <w:r>
          <w:rPr>
            <w:rFonts w:ascii="Garamond" w:hAnsi="Garamond"/>
          </w:rPr>
          <w:t>teljes</w:t>
        </w:r>
        <w:proofErr w:type="spellEnd"/>
        <w:r>
          <w:rPr>
            <w:rFonts w:ascii="Garamond" w:hAnsi="Garamond"/>
          </w:rPr>
          <w:t xml:space="preserve"> </w:t>
        </w:r>
        <w:proofErr w:type="spellStart"/>
        <w:r>
          <w:rPr>
            <w:rFonts w:ascii="Garamond" w:hAnsi="Garamond"/>
          </w:rPr>
          <w:t>körű</w:t>
        </w:r>
        <w:proofErr w:type="spellEnd"/>
        <w:r>
          <w:rPr>
            <w:rFonts w:ascii="Garamond" w:hAnsi="Garamond"/>
          </w:rPr>
          <w:t xml:space="preserve"> </w:t>
        </w:r>
        <w:proofErr w:type="spellStart"/>
        <w:r>
          <w:rPr>
            <w:rFonts w:ascii="Garamond" w:hAnsi="Garamond"/>
          </w:rPr>
          <w:t>lefolytatásáról</w:t>
        </w:r>
        <w:proofErr w:type="spellEnd"/>
        <w:r>
          <w:rPr>
            <w:rFonts w:ascii="Garamond" w:hAnsi="Garamond"/>
          </w:rPr>
          <w:t>,</w:t>
        </w:r>
      </w:ins>
    </w:p>
    <w:p w14:paraId="7A53D485" w14:textId="388C7F23" w:rsidR="0076519D" w:rsidRPr="00675DD0" w:rsidDel="0076519D" w:rsidRDefault="0076519D" w:rsidP="0076519D">
      <w:pPr>
        <w:pStyle w:val="Listaszerbekezds"/>
        <w:spacing w:before="120"/>
        <w:ind w:left="1724"/>
        <w:jc w:val="both"/>
        <w:rPr>
          <w:del w:id="1359" w:author="Trombitásné Dr. Domján Bernadett" w:date="2025-12-10T15:15:00Z" w16du:dateUtc="2025-12-10T14:15:00Z"/>
          <w:rFonts w:ascii="Garamond" w:hAnsi="Garamond"/>
          <w:sz w:val="24"/>
          <w:szCs w:val="24"/>
          <w:lang w:val="hu-HU"/>
        </w:rPr>
        <w:pPrChange w:id="1360" w:author="Trombitásné Dr. Domján Bernadett" w:date="2025-12-10T15:15:00Z" w16du:dateUtc="2025-12-10T14:15:00Z">
          <w:pPr>
            <w:pStyle w:val="Listaszerbekezds"/>
            <w:numPr>
              <w:ilvl w:val="1"/>
              <w:numId w:val="28"/>
            </w:numPr>
            <w:spacing w:before="120"/>
            <w:ind w:left="1724" w:hanging="360"/>
            <w:jc w:val="both"/>
          </w:pPr>
        </w:pPrChange>
      </w:pPr>
    </w:p>
    <w:p w14:paraId="629362A3" w14:textId="4602FB06" w:rsidR="00F63924" w:rsidRDefault="00F63924" w:rsidP="00AD260F">
      <w:pPr>
        <w:pStyle w:val="Listaszerbekezds"/>
        <w:numPr>
          <w:ilvl w:val="1"/>
          <w:numId w:val="28"/>
        </w:numPr>
        <w:spacing w:before="120"/>
        <w:rPr>
          <w:rFonts w:ascii="Garamond" w:hAnsi="Garamond"/>
          <w:sz w:val="24"/>
          <w:szCs w:val="24"/>
          <w:lang w:val="hu-HU"/>
        </w:rPr>
      </w:pPr>
      <w:r w:rsidRPr="00675DD0">
        <w:rPr>
          <w:rFonts w:ascii="Garamond" w:hAnsi="Garamond"/>
          <w:sz w:val="24"/>
          <w:szCs w:val="24"/>
          <w:lang w:val="hu-HU"/>
        </w:rPr>
        <w:t>ellátja mindazon feladatokat, amelyeket a jelen szabályzat a feladataként nevesít.</w:t>
      </w:r>
    </w:p>
    <w:p w14:paraId="2DF4F341" w14:textId="119C6DF4" w:rsidR="006B46A0" w:rsidRPr="00675DD0" w:rsidRDefault="00162C6A" w:rsidP="00AD260F">
      <w:pPr>
        <w:pStyle w:val="Szvegtrzs"/>
        <w:numPr>
          <w:ilvl w:val="0"/>
          <w:numId w:val="26"/>
        </w:numPr>
        <w:tabs>
          <w:tab w:val="left" w:pos="501"/>
        </w:tabs>
        <w:spacing w:before="118"/>
        <w:ind w:right="112"/>
        <w:jc w:val="both"/>
        <w:rPr>
          <w:lang w:val="hu-HU"/>
        </w:rPr>
      </w:pPr>
      <w:r w:rsidRPr="00675DD0">
        <w:rPr>
          <w:lang w:val="hu-HU"/>
        </w:rPr>
        <w:t>A</w:t>
      </w:r>
      <w:r w:rsidRPr="00675DD0">
        <w:rPr>
          <w:spacing w:val="43"/>
          <w:lang w:val="hu-HU"/>
        </w:rPr>
        <w:t xml:space="preserve"> </w:t>
      </w:r>
      <w:r w:rsidR="006A50BC" w:rsidRPr="00675DD0">
        <w:rPr>
          <w:lang w:val="hu-HU"/>
        </w:rPr>
        <w:t>közbeszerzési dokumentumok jogszerűségéért az annak jóváhagyását végző személy felel, amely felelősség kiterjed az esetleges jogorvoslati eljárásban a Kbt. 165. § (3) bekezdés</w:t>
      </w:r>
      <w:r w:rsidR="006A50BC" w:rsidRPr="00675DD0">
        <w:rPr>
          <w:i/>
          <w:lang w:val="hu-HU"/>
        </w:rPr>
        <w:t xml:space="preserve"> d) </w:t>
      </w:r>
      <w:r w:rsidR="006A50BC" w:rsidRPr="00675DD0">
        <w:rPr>
          <w:lang w:val="hu-HU"/>
        </w:rPr>
        <w:t>pontja alapján felelős személyt illető személyi bírság terhének viselésére is.</w:t>
      </w:r>
    </w:p>
    <w:p w14:paraId="2924D52A" w14:textId="77777777" w:rsidR="006B46A0" w:rsidRPr="00675DD0" w:rsidRDefault="006B46A0" w:rsidP="00AD260F">
      <w:pPr>
        <w:rPr>
          <w:rFonts w:ascii="Garamond" w:eastAsia="Garamond" w:hAnsi="Garamond" w:cs="Garamond"/>
          <w:sz w:val="24"/>
          <w:szCs w:val="24"/>
          <w:lang w:val="hu-HU"/>
        </w:rPr>
      </w:pPr>
    </w:p>
    <w:p w14:paraId="051269DA" w14:textId="77777777" w:rsidR="006B46A0" w:rsidRPr="00675DD0" w:rsidRDefault="006B46A0" w:rsidP="00AD260F">
      <w:pPr>
        <w:spacing w:before="6"/>
        <w:rPr>
          <w:rFonts w:ascii="Garamond" w:eastAsia="Garamond" w:hAnsi="Garamond" w:cs="Garamond"/>
          <w:sz w:val="24"/>
          <w:szCs w:val="24"/>
          <w:lang w:val="hu-HU"/>
        </w:rPr>
      </w:pPr>
    </w:p>
    <w:p w14:paraId="2E738F83" w14:textId="77777777" w:rsidR="006B46A0" w:rsidRPr="00675DD0" w:rsidRDefault="00162C6A" w:rsidP="00AD260F">
      <w:pPr>
        <w:pStyle w:val="Cmsor3"/>
        <w:ind w:left="946"/>
        <w:rPr>
          <w:b w:val="0"/>
          <w:bCs w:val="0"/>
          <w:i w:val="0"/>
          <w:sz w:val="24"/>
          <w:szCs w:val="24"/>
          <w:lang w:val="hu-HU"/>
        </w:rPr>
      </w:pPr>
      <w:r w:rsidRPr="00675DD0">
        <w:rPr>
          <w:w w:val="95"/>
          <w:sz w:val="24"/>
          <w:szCs w:val="24"/>
          <w:lang w:val="hu-HU"/>
        </w:rPr>
        <w:t>A</w:t>
      </w:r>
      <w:r w:rsidRPr="00675DD0">
        <w:rPr>
          <w:spacing w:val="1"/>
          <w:w w:val="95"/>
          <w:sz w:val="24"/>
          <w:szCs w:val="24"/>
          <w:lang w:val="hu-HU"/>
        </w:rPr>
        <w:t xml:space="preserve"> </w:t>
      </w:r>
      <w:r w:rsidRPr="00675DD0">
        <w:rPr>
          <w:spacing w:val="-1"/>
          <w:w w:val="95"/>
          <w:sz w:val="24"/>
          <w:szCs w:val="24"/>
          <w:lang w:val="hu-HU"/>
        </w:rPr>
        <w:t>bírálóbizottság</w:t>
      </w:r>
      <w:r w:rsidRPr="00675DD0">
        <w:rPr>
          <w:w w:val="95"/>
          <w:sz w:val="24"/>
          <w:szCs w:val="24"/>
          <w:lang w:val="hu-HU"/>
        </w:rPr>
        <w:t xml:space="preserve"> elnökének </w:t>
      </w:r>
      <w:r w:rsidRPr="00675DD0">
        <w:rPr>
          <w:spacing w:val="-1"/>
          <w:w w:val="95"/>
          <w:sz w:val="24"/>
          <w:szCs w:val="24"/>
          <w:lang w:val="hu-HU"/>
        </w:rPr>
        <w:t>felelőssége,</w:t>
      </w:r>
      <w:r w:rsidRPr="00675DD0">
        <w:rPr>
          <w:w w:val="95"/>
          <w:sz w:val="24"/>
          <w:szCs w:val="24"/>
          <w:lang w:val="hu-HU"/>
        </w:rPr>
        <w:t xml:space="preserve"> </w:t>
      </w:r>
      <w:r w:rsidRPr="00675DD0">
        <w:rPr>
          <w:spacing w:val="-1"/>
          <w:w w:val="95"/>
          <w:sz w:val="24"/>
          <w:szCs w:val="24"/>
          <w:lang w:val="hu-HU"/>
        </w:rPr>
        <w:t>valamint</w:t>
      </w:r>
      <w:r w:rsidRPr="00675DD0">
        <w:rPr>
          <w:w w:val="95"/>
          <w:sz w:val="24"/>
          <w:szCs w:val="24"/>
          <w:lang w:val="hu-HU"/>
        </w:rPr>
        <w:t xml:space="preserve"> </w:t>
      </w:r>
      <w:r w:rsidRPr="00675DD0">
        <w:rPr>
          <w:spacing w:val="-1"/>
          <w:w w:val="95"/>
          <w:sz w:val="24"/>
          <w:szCs w:val="24"/>
          <w:lang w:val="hu-HU"/>
        </w:rPr>
        <w:t>jogai</w:t>
      </w:r>
      <w:r w:rsidRPr="00675DD0">
        <w:rPr>
          <w:w w:val="95"/>
          <w:sz w:val="24"/>
          <w:szCs w:val="24"/>
          <w:lang w:val="hu-HU"/>
        </w:rPr>
        <w:t xml:space="preserve"> és </w:t>
      </w:r>
      <w:r w:rsidRPr="00675DD0">
        <w:rPr>
          <w:spacing w:val="-1"/>
          <w:w w:val="95"/>
          <w:sz w:val="24"/>
          <w:szCs w:val="24"/>
          <w:lang w:val="hu-HU"/>
        </w:rPr>
        <w:t>kötelezettségei</w:t>
      </w:r>
    </w:p>
    <w:p w14:paraId="22555ABA" w14:textId="77777777" w:rsidR="006B46A0" w:rsidRPr="00675DD0" w:rsidRDefault="00162C6A" w:rsidP="00AD260F">
      <w:pPr>
        <w:pStyle w:val="Szvegtrzs"/>
        <w:numPr>
          <w:ilvl w:val="0"/>
          <w:numId w:val="14"/>
        </w:numPr>
        <w:tabs>
          <w:tab w:val="left" w:pos="344"/>
        </w:tabs>
        <w:spacing w:before="118"/>
        <w:ind w:firstLine="0"/>
        <w:jc w:val="both"/>
        <w:rPr>
          <w:lang w:val="hu-HU"/>
        </w:rPr>
      </w:pPr>
      <w:r w:rsidRPr="00675DD0">
        <w:rPr>
          <w:lang w:val="hu-HU"/>
        </w:rPr>
        <w:t>Köteles</w:t>
      </w:r>
      <w:r w:rsidRPr="00675DD0">
        <w:rPr>
          <w:spacing w:val="-2"/>
          <w:lang w:val="hu-HU"/>
        </w:rPr>
        <w:t xml:space="preserve"> </w:t>
      </w:r>
      <w:r w:rsidRPr="00675DD0">
        <w:rPr>
          <w:lang w:val="hu-HU"/>
        </w:rPr>
        <w:t xml:space="preserve">a </w:t>
      </w:r>
      <w:r w:rsidRPr="00675DD0">
        <w:rPr>
          <w:spacing w:val="-1"/>
          <w:lang w:val="hu-HU"/>
        </w:rPr>
        <w:t>jelen</w:t>
      </w:r>
      <w:r w:rsidRPr="00675DD0">
        <w:rPr>
          <w:spacing w:val="1"/>
          <w:lang w:val="hu-HU"/>
        </w:rPr>
        <w:t xml:space="preserve"> </w:t>
      </w:r>
      <w:r w:rsidRPr="00675DD0">
        <w:rPr>
          <w:spacing w:val="-1"/>
          <w:lang w:val="hu-HU"/>
        </w:rPr>
        <w:t>szabályzat</w:t>
      </w:r>
      <w:r w:rsidRPr="00675DD0">
        <w:rPr>
          <w:lang w:val="hu-HU"/>
        </w:rPr>
        <w:t xml:space="preserve"> </w:t>
      </w:r>
      <w:r w:rsidRPr="00675DD0">
        <w:rPr>
          <w:spacing w:val="-1"/>
          <w:lang w:val="hu-HU"/>
        </w:rPr>
        <w:t>szerint rábízott feladatokat</w:t>
      </w:r>
      <w:r w:rsidRPr="00675DD0">
        <w:rPr>
          <w:lang w:val="hu-HU"/>
        </w:rPr>
        <w:t xml:space="preserve"> ellátni.</w:t>
      </w:r>
    </w:p>
    <w:p w14:paraId="3F8645A5" w14:textId="4C7DFECB" w:rsidR="006B46A0" w:rsidRPr="00675DD0" w:rsidRDefault="00162C6A" w:rsidP="00AD260F">
      <w:pPr>
        <w:pStyle w:val="Szvegtrzs"/>
        <w:numPr>
          <w:ilvl w:val="0"/>
          <w:numId w:val="14"/>
        </w:numPr>
        <w:tabs>
          <w:tab w:val="left" w:pos="378"/>
        </w:tabs>
        <w:spacing w:before="118"/>
        <w:ind w:right="122" w:firstLine="0"/>
        <w:jc w:val="both"/>
        <w:rPr>
          <w:lang w:val="hu-HU"/>
        </w:rPr>
      </w:pPr>
      <w:r w:rsidRPr="00675DD0">
        <w:rPr>
          <w:lang w:val="hu-HU"/>
        </w:rPr>
        <w:t>Amennyiben</w:t>
      </w:r>
      <w:r w:rsidRPr="00675DD0">
        <w:rPr>
          <w:spacing w:val="30"/>
          <w:lang w:val="hu-HU"/>
        </w:rPr>
        <w:t xml:space="preserve"> </w:t>
      </w:r>
      <w:r w:rsidRPr="00675DD0">
        <w:rPr>
          <w:lang w:val="hu-HU"/>
        </w:rPr>
        <w:t>az</w:t>
      </w:r>
      <w:r w:rsidRPr="00675DD0">
        <w:rPr>
          <w:spacing w:val="34"/>
          <w:lang w:val="hu-HU"/>
        </w:rPr>
        <w:t xml:space="preserve"> </w:t>
      </w:r>
      <w:r w:rsidRPr="00675DD0">
        <w:rPr>
          <w:spacing w:val="-1"/>
          <w:lang w:val="hu-HU"/>
        </w:rPr>
        <w:t>eljárás</w:t>
      </w:r>
      <w:r w:rsidRPr="00675DD0">
        <w:rPr>
          <w:spacing w:val="32"/>
          <w:lang w:val="hu-HU"/>
        </w:rPr>
        <w:t xml:space="preserve"> </w:t>
      </w:r>
      <w:r w:rsidRPr="00675DD0">
        <w:rPr>
          <w:spacing w:val="-1"/>
          <w:lang w:val="hu-HU"/>
        </w:rPr>
        <w:t>előkészítése</w:t>
      </w:r>
      <w:r w:rsidRPr="00675DD0">
        <w:rPr>
          <w:spacing w:val="34"/>
          <w:lang w:val="hu-HU"/>
        </w:rPr>
        <w:t xml:space="preserve"> </w:t>
      </w:r>
      <w:r w:rsidRPr="00675DD0">
        <w:rPr>
          <w:spacing w:val="-1"/>
          <w:lang w:val="hu-HU"/>
        </w:rPr>
        <w:t>során,</w:t>
      </w:r>
      <w:r w:rsidRPr="00675DD0">
        <w:rPr>
          <w:spacing w:val="33"/>
          <w:lang w:val="hu-HU"/>
        </w:rPr>
        <w:t xml:space="preserve"> </w:t>
      </w:r>
      <w:r w:rsidRPr="00675DD0">
        <w:rPr>
          <w:lang w:val="hu-HU"/>
        </w:rPr>
        <w:t>vagy</w:t>
      </w:r>
      <w:r w:rsidRPr="00675DD0">
        <w:rPr>
          <w:spacing w:val="31"/>
          <w:lang w:val="hu-HU"/>
        </w:rPr>
        <w:t xml:space="preserve"> </w:t>
      </w:r>
      <w:r w:rsidRPr="00675DD0">
        <w:rPr>
          <w:lang w:val="hu-HU"/>
        </w:rPr>
        <w:t>az</w:t>
      </w:r>
      <w:r w:rsidRPr="00675DD0">
        <w:rPr>
          <w:spacing w:val="34"/>
          <w:lang w:val="hu-HU"/>
        </w:rPr>
        <w:t xml:space="preserve"> </w:t>
      </w:r>
      <w:r w:rsidRPr="00675DD0">
        <w:rPr>
          <w:lang w:val="hu-HU"/>
        </w:rPr>
        <w:t>eljárás</w:t>
      </w:r>
      <w:r w:rsidRPr="00675DD0">
        <w:rPr>
          <w:spacing w:val="32"/>
          <w:lang w:val="hu-HU"/>
        </w:rPr>
        <w:t xml:space="preserve"> </w:t>
      </w:r>
      <w:r w:rsidRPr="00675DD0">
        <w:rPr>
          <w:spacing w:val="-1"/>
          <w:lang w:val="hu-HU"/>
        </w:rPr>
        <w:t>egyéb</w:t>
      </w:r>
      <w:r w:rsidRPr="00675DD0">
        <w:rPr>
          <w:spacing w:val="33"/>
          <w:lang w:val="hu-HU"/>
        </w:rPr>
        <w:t xml:space="preserve"> </w:t>
      </w:r>
      <w:r w:rsidRPr="00675DD0">
        <w:rPr>
          <w:spacing w:val="-1"/>
          <w:lang w:val="hu-HU"/>
        </w:rPr>
        <w:t>szakaszában</w:t>
      </w:r>
      <w:r w:rsidRPr="00675DD0">
        <w:rPr>
          <w:spacing w:val="33"/>
          <w:lang w:val="hu-HU"/>
        </w:rPr>
        <w:t xml:space="preserve"> </w:t>
      </w:r>
      <w:r w:rsidRPr="00675DD0">
        <w:rPr>
          <w:spacing w:val="-1"/>
          <w:lang w:val="hu-HU"/>
        </w:rPr>
        <w:t>különvélemény</w:t>
      </w:r>
      <w:r w:rsidRPr="00675DD0">
        <w:rPr>
          <w:spacing w:val="71"/>
          <w:lang w:val="hu-HU"/>
        </w:rPr>
        <w:t xml:space="preserve"> </w:t>
      </w:r>
      <w:r w:rsidRPr="00675DD0">
        <w:rPr>
          <w:lang w:val="hu-HU"/>
        </w:rPr>
        <w:t>merül</w:t>
      </w:r>
      <w:r w:rsidRPr="00675DD0">
        <w:rPr>
          <w:spacing w:val="-1"/>
          <w:lang w:val="hu-HU"/>
        </w:rPr>
        <w:t xml:space="preserve"> fel,</w:t>
      </w:r>
      <w:r w:rsidRPr="00675DD0">
        <w:rPr>
          <w:lang w:val="hu-HU"/>
        </w:rPr>
        <w:t xml:space="preserve"> </w:t>
      </w:r>
      <w:r w:rsidRPr="00675DD0">
        <w:rPr>
          <w:spacing w:val="-1"/>
          <w:lang w:val="hu-HU"/>
        </w:rPr>
        <w:t>arról</w:t>
      </w:r>
      <w:r w:rsidRPr="00675DD0">
        <w:rPr>
          <w:lang w:val="hu-HU"/>
        </w:rPr>
        <w:t xml:space="preserve"> a </w:t>
      </w:r>
      <w:r w:rsidRPr="00675DD0">
        <w:rPr>
          <w:spacing w:val="-1"/>
          <w:lang w:val="hu-HU"/>
        </w:rPr>
        <w:t>Társulás</w:t>
      </w:r>
      <w:r w:rsidRPr="00675DD0">
        <w:rPr>
          <w:lang w:val="hu-HU"/>
        </w:rPr>
        <w:t xml:space="preserve"> Elnökét</w:t>
      </w:r>
      <w:r w:rsidRPr="00675DD0">
        <w:rPr>
          <w:spacing w:val="-1"/>
          <w:lang w:val="hu-HU"/>
        </w:rPr>
        <w:t xml:space="preserve"> tájékoztatja.</w:t>
      </w:r>
    </w:p>
    <w:p w14:paraId="1D2AAE00" w14:textId="77777777" w:rsidR="006B46A0" w:rsidRPr="0076519D" w:rsidRDefault="00162C6A" w:rsidP="00AD260F">
      <w:pPr>
        <w:pStyle w:val="Szvegtrzs"/>
        <w:numPr>
          <w:ilvl w:val="0"/>
          <w:numId w:val="14"/>
        </w:numPr>
        <w:tabs>
          <w:tab w:val="left" w:pos="345"/>
        </w:tabs>
        <w:spacing w:before="119"/>
        <w:ind w:left="344"/>
        <w:jc w:val="both"/>
        <w:rPr>
          <w:ins w:id="1361" w:author="Trombitásné Dr. Domján Bernadett" w:date="2025-12-10T15:15:00Z" w16du:dateUtc="2025-12-10T14:15:00Z"/>
          <w:rFonts w:cs="Garamond"/>
          <w:lang w:val="hu-HU"/>
        </w:rPr>
      </w:pPr>
      <w:r w:rsidRPr="00675DD0">
        <w:rPr>
          <w:lang w:val="hu-HU"/>
        </w:rPr>
        <w:t>Köteles</w:t>
      </w:r>
      <w:r w:rsidRPr="00675DD0">
        <w:rPr>
          <w:spacing w:val="-1"/>
          <w:lang w:val="hu-HU"/>
        </w:rPr>
        <w:t xml:space="preserve"> </w:t>
      </w:r>
      <w:r w:rsidRPr="00675DD0">
        <w:rPr>
          <w:lang w:val="hu-HU"/>
        </w:rPr>
        <w:t xml:space="preserve">a </w:t>
      </w:r>
      <w:r w:rsidRPr="00675DD0">
        <w:rPr>
          <w:spacing w:val="-1"/>
          <w:lang w:val="hu-HU"/>
        </w:rPr>
        <w:t>bírálóbizottság</w:t>
      </w:r>
      <w:r w:rsidRPr="00675DD0">
        <w:rPr>
          <w:lang w:val="hu-HU"/>
        </w:rPr>
        <w:t xml:space="preserve"> ülésének </w:t>
      </w:r>
      <w:r w:rsidRPr="00675DD0">
        <w:rPr>
          <w:spacing w:val="-1"/>
          <w:lang w:val="hu-HU"/>
        </w:rPr>
        <w:t>jegyzőkönyvét</w:t>
      </w:r>
      <w:r w:rsidRPr="00675DD0">
        <w:rPr>
          <w:spacing w:val="-3"/>
          <w:lang w:val="hu-HU"/>
        </w:rPr>
        <w:t xml:space="preserve"> </w:t>
      </w:r>
      <w:r w:rsidRPr="00675DD0">
        <w:rPr>
          <w:lang w:val="hu-HU"/>
        </w:rPr>
        <w:t>aláírni.</w:t>
      </w:r>
    </w:p>
    <w:p w14:paraId="47AC72AD" w14:textId="37E343EE" w:rsidR="0076519D" w:rsidRPr="00675DD0" w:rsidRDefault="0076519D" w:rsidP="00AD260F">
      <w:pPr>
        <w:pStyle w:val="Szvegtrzs"/>
        <w:numPr>
          <w:ilvl w:val="0"/>
          <w:numId w:val="14"/>
        </w:numPr>
        <w:tabs>
          <w:tab w:val="left" w:pos="345"/>
        </w:tabs>
        <w:spacing w:before="119"/>
        <w:ind w:left="344"/>
        <w:jc w:val="both"/>
        <w:rPr>
          <w:rFonts w:cs="Garamond"/>
          <w:lang w:val="hu-HU"/>
        </w:rPr>
      </w:pPr>
      <w:ins w:id="1362" w:author="Trombitásné Dr. Domján Bernadett" w:date="2025-12-10T15:15:00Z" w16du:dateUtc="2025-12-10T14:15:00Z">
        <w:r>
          <w:t xml:space="preserve">A </w:t>
        </w:r>
        <w:proofErr w:type="spellStart"/>
        <w:r>
          <w:t>Társulá</w:t>
        </w:r>
      </w:ins>
      <w:ins w:id="1363" w:author="Trombitásné Dr. Domján Bernadett" w:date="2025-12-10T15:16:00Z" w16du:dateUtc="2025-12-10T14:16:00Z">
        <w:r>
          <w:t>s</w:t>
        </w:r>
        <w:proofErr w:type="spellEnd"/>
        <w:r>
          <w:t xml:space="preserve"> </w:t>
        </w:r>
        <w:proofErr w:type="spellStart"/>
        <w:r>
          <w:t>elnökét</w:t>
        </w:r>
        <w:proofErr w:type="spellEnd"/>
        <w:r>
          <w:t xml:space="preserve"> </w:t>
        </w:r>
      </w:ins>
      <w:proofErr w:type="spellStart"/>
      <w:ins w:id="1364" w:author="Trombitásné Dr. Domján Bernadett" w:date="2025-12-10T15:15:00Z" w16du:dateUtc="2025-12-10T14:15:00Z">
        <w:r>
          <w:t>érintő</w:t>
        </w:r>
        <w:proofErr w:type="spellEnd"/>
        <w:r>
          <w:t xml:space="preserve"> 22.I. </w:t>
        </w:r>
        <w:proofErr w:type="spellStart"/>
        <w:r>
          <w:t>pont</w:t>
        </w:r>
        <w:proofErr w:type="spellEnd"/>
        <w:r>
          <w:t xml:space="preserve"> </w:t>
        </w:r>
        <w:proofErr w:type="spellStart"/>
        <w:r>
          <w:t>szerinti</w:t>
        </w:r>
        <w:proofErr w:type="spellEnd"/>
        <w:r>
          <w:t xml:space="preserve"> </w:t>
        </w:r>
        <w:proofErr w:type="spellStart"/>
        <w:r>
          <w:t>összeférhetetlenségi</w:t>
        </w:r>
        <w:proofErr w:type="spellEnd"/>
        <w:r>
          <w:t xml:space="preserve"> </w:t>
        </w:r>
        <w:proofErr w:type="spellStart"/>
        <w:r>
          <w:t>gyanú</w:t>
        </w:r>
        <w:proofErr w:type="spellEnd"/>
        <w:r>
          <w:t xml:space="preserve"> </w:t>
        </w:r>
        <w:proofErr w:type="spellStart"/>
        <w:r>
          <w:t>felmerülése</w:t>
        </w:r>
        <w:proofErr w:type="spellEnd"/>
        <w:r>
          <w:t xml:space="preserve"> </w:t>
        </w:r>
        <w:proofErr w:type="spellStart"/>
        <w:r>
          <w:t>esetén</w:t>
        </w:r>
        <w:proofErr w:type="spellEnd"/>
        <w:r>
          <w:t xml:space="preserve"> </w:t>
        </w:r>
        <w:proofErr w:type="spellStart"/>
        <w:r>
          <w:t>szükséges</w:t>
        </w:r>
        <w:proofErr w:type="spellEnd"/>
        <w:r>
          <w:t xml:space="preserve"> </w:t>
        </w:r>
        <w:proofErr w:type="spellStart"/>
        <w:r>
          <w:t>vizsgálat</w:t>
        </w:r>
        <w:proofErr w:type="spellEnd"/>
        <w:r>
          <w:t xml:space="preserve"> </w:t>
        </w:r>
        <w:proofErr w:type="spellStart"/>
        <w:r>
          <w:t>lefolytatása</w:t>
        </w:r>
        <w:proofErr w:type="spellEnd"/>
        <w:r>
          <w:t>.</w:t>
        </w:r>
      </w:ins>
    </w:p>
    <w:p w14:paraId="0961EE6D" w14:textId="77777777" w:rsidR="006B46A0" w:rsidRPr="00675DD0" w:rsidRDefault="00162C6A" w:rsidP="00AD260F">
      <w:pPr>
        <w:pStyle w:val="Szvegtrzs"/>
        <w:numPr>
          <w:ilvl w:val="0"/>
          <w:numId w:val="14"/>
        </w:numPr>
        <w:tabs>
          <w:tab w:val="left" w:pos="345"/>
        </w:tabs>
        <w:spacing w:before="121"/>
        <w:ind w:left="344"/>
        <w:jc w:val="both"/>
        <w:rPr>
          <w:lang w:val="hu-HU"/>
        </w:rPr>
      </w:pPr>
      <w:r w:rsidRPr="00675DD0">
        <w:rPr>
          <w:spacing w:val="-1"/>
          <w:lang w:val="hu-HU"/>
        </w:rPr>
        <w:t>Egyebekben</w:t>
      </w:r>
      <w:r w:rsidRPr="00675DD0">
        <w:rPr>
          <w:spacing w:val="-3"/>
          <w:lang w:val="hu-HU"/>
        </w:rPr>
        <w:t xml:space="preserve"> </w:t>
      </w:r>
      <w:r w:rsidRPr="00675DD0">
        <w:rPr>
          <w:lang w:val="hu-HU"/>
        </w:rPr>
        <w:t xml:space="preserve">a </w:t>
      </w:r>
      <w:r w:rsidRPr="00675DD0">
        <w:rPr>
          <w:spacing w:val="-1"/>
          <w:lang w:val="hu-HU"/>
        </w:rPr>
        <w:t>bírálóbizottság</w:t>
      </w:r>
      <w:r w:rsidRPr="00675DD0">
        <w:rPr>
          <w:lang w:val="hu-HU"/>
        </w:rPr>
        <w:t xml:space="preserve"> tagjaira vonatkozó</w:t>
      </w:r>
      <w:r w:rsidRPr="00675DD0">
        <w:rPr>
          <w:spacing w:val="-2"/>
          <w:lang w:val="hu-HU"/>
        </w:rPr>
        <w:t xml:space="preserve"> </w:t>
      </w:r>
      <w:r w:rsidRPr="00675DD0">
        <w:rPr>
          <w:spacing w:val="-1"/>
          <w:lang w:val="hu-HU"/>
        </w:rPr>
        <w:t>szabályok</w:t>
      </w:r>
      <w:r w:rsidRPr="00675DD0">
        <w:rPr>
          <w:lang w:val="hu-HU"/>
        </w:rPr>
        <w:t xml:space="preserve"> </w:t>
      </w:r>
      <w:r w:rsidRPr="00675DD0">
        <w:rPr>
          <w:spacing w:val="-1"/>
          <w:lang w:val="hu-HU"/>
        </w:rPr>
        <w:t>alkalmazandók.</w:t>
      </w:r>
    </w:p>
    <w:p w14:paraId="0D047676" w14:textId="77777777" w:rsidR="006B46A0" w:rsidRPr="00675DD0" w:rsidRDefault="006B46A0" w:rsidP="00AD260F">
      <w:pPr>
        <w:rPr>
          <w:rFonts w:ascii="Garamond" w:eastAsia="Garamond" w:hAnsi="Garamond" w:cs="Garamond"/>
          <w:sz w:val="24"/>
          <w:szCs w:val="24"/>
          <w:lang w:val="hu-HU"/>
        </w:rPr>
      </w:pPr>
    </w:p>
    <w:p w14:paraId="7F413C71" w14:textId="77777777" w:rsidR="006B46A0" w:rsidRPr="00675DD0" w:rsidRDefault="006B46A0" w:rsidP="00AD260F">
      <w:pPr>
        <w:spacing w:before="6"/>
        <w:rPr>
          <w:rFonts w:ascii="Garamond" w:eastAsia="Garamond" w:hAnsi="Garamond" w:cs="Garamond"/>
          <w:sz w:val="24"/>
          <w:szCs w:val="24"/>
          <w:lang w:val="hu-HU"/>
        </w:rPr>
      </w:pPr>
    </w:p>
    <w:p w14:paraId="04B8C85F" w14:textId="242BF9E3" w:rsidR="006B46A0" w:rsidRPr="00675DD0" w:rsidRDefault="00162C6A" w:rsidP="00AD260F">
      <w:pPr>
        <w:pStyle w:val="Cmsor3"/>
        <w:ind w:left="999"/>
        <w:rPr>
          <w:b w:val="0"/>
          <w:bCs w:val="0"/>
          <w:i w:val="0"/>
          <w:sz w:val="24"/>
          <w:szCs w:val="24"/>
          <w:lang w:val="hu-HU"/>
        </w:rPr>
      </w:pPr>
      <w:r w:rsidRPr="00675DD0">
        <w:rPr>
          <w:sz w:val="24"/>
          <w:szCs w:val="24"/>
          <w:lang w:val="hu-HU"/>
        </w:rPr>
        <w:t>A</w:t>
      </w:r>
      <w:r w:rsidRPr="00675DD0">
        <w:rPr>
          <w:spacing w:val="-42"/>
          <w:sz w:val="24"/>
          <w:szCs w:val="24"/>
          <w:lang w:val="hu-HU"/>
        </w:rPr>
        <w:t xml:space="preserve"> </w:t>
      </w:r>
      <w:r w:rsidRPr="00675DD0">
        <w:rPr>
          <w:spacing w:val="-2"/>
          <w:sz w:val="24"/>
          <w:szCs w:val="24"/>
          <w:lang w:val="hu-HU"/>
        </w:rPr>
        <w:t>bírálóbizottság</w:t>
      </w:r>
      <w:r w:rsidRPr="00675DD0">
        <w:rPr>
          <w:spacing w:val="-42"/>
          <w:sz w:val="24"/>
          <w:szCs w:val="24"/>
          <w:lang w:val="hu-HU"/>
        </w:rPr>
        <w:t xml:space="preserve"> </w:t>
      </w:r>
      <w:r w:rsidRPr="00675DD0">
        <w:rPr>
          <w:sz w:val="24"/>
          <w:szCs w:val="24"/>
          <w:lang w:val="hu-HU"/>
        </w:rPr>
        <w:t>tagjainak</w:t>
      </w:r>
      <w:r w:rsidRPr="00675DD0">
        <w:rPr>
          <w:spacing w:val="-42"/>
          <w:sz w:val="24"/>
          <w:szCs w:val="24"/>
          <w:lang w:val="hu-HU"/>
        </w:rPr>
        <w:t xml:space="preserve"> </w:t>
      </w:r>
      <w:r w:rsidRPr="00675DD0">
        <w:rPr>
          <w:spacing w:val="-2"/>
          <w:sz w:val="24"/>
          <w:szCs w:val="24"/>
          <w:lang w:val="hu-HU"/>
        </w:rPr>
        <w:t>felelőssége,</w:t>
      </w:r>
      <w:r w:rsidRPr="00675DD0">
        <w:rPr>
          <w:spacing w:val="-42"/>
          <w:sz w:val="24"/>
          <w:szCs w:val="24"/>
          <w:lang w:val="hu-HU"/>
        </w:rPr>
        <w:t xml:space="preserve"> </w:t>
      </w:r>
      <w:r w:rsidRPr="00675DD0">
        <w:rPr>
          <w:spacing w:val="-2"/>
          <w:sz w:val="24"/>
          <w:szCs w:val="24"/>
          <w:lang w:val="hu-HU"/>
        </w:rPr>
        <w:t>valamint</w:t>
      </w:r>
      <w:r w:rsidRPr="00675DD0">
        <w:rPr>
          <w:spacing w:val="-42"/>
          <w:sz w:val="24"/>
          <w:szCs w:val="24"/>
          <w:lang w:val="hu-HU"/>
        </w:rPr>
        <w:t xml:space="preserve"> </w:t>
      </w:r>
      <w:r w:rsidRPr="00675DD0">
        <w:rPr>
          <w:spacing w:val="-2"/>
          <w:sz w:val="24"/>
          <w:szCs w:val="24"/>
          <w:lang w:val="hu-HU"/>
        </w:rPr>
        <w:t>jogai</w:t>
      </w:r>
      <w:r w:rsidRPr="00675DD0">
        <w:rPr>
          <w:spacing w:val="-42"/>
          <w:sz w:val="24"/>
          <w:szCs w:val="24"/>
          <w:lang w:val="hu-HU"/>
        </w:rPr>
        <w:t xml:space="preserve"> </w:t>
      </w:r>
      <w:r w:rsidRPr="00675DD0">
        <w:rPr>
          <w:sz w:val="24"/>
          <w:szCs w:val="24"/>
          <w:lang w:val="hu-HU"/>
        </w:rPr>
        <w:t>és</w:t>
      </w:r>
      <w:r w:rsidRPr="00675DD0">
        <w:rPr>
          <w:spacing w:val="-42"/>
          <w:sz w:val="24"/>
          <w:szCs w:val="24"/>
          <w:lang w:val="hu-HU"/>
        </w:rPr>
        <w:t xml:space="preserve"> </w:t>
      </w:r>
      <w:r w:rsidRPr="00675DD0">
        <w:rPr>
          <w:spacing w:val="-2"/>
          <w:sz w:val="24"/>
          <w:szCs w:val="24"/>
          <w:lang w:val="hu-HU"/>
        </w:rPr>
        <w:t>kötelezettségei</w:t>
      </w:r>
    </w:p>
    <w:p w14:paraId="3FEB87CE" w14:textId="77777777" w:rsidR="006B46A0" w:rsidRPr="00675DD0" w:rsidRDefault="00162C6A" w:rsidP="00AD260F">
      <w:pPr>
        <w:pStyle w:val="Szvegtrzs"/>
        <w:numPr>
          <w:ilvl w:val="0"/>
          <w:numId w:val="29"/>
        </w:numPr>
        <w:tabs>
          <w:tab w:val="left" w:pos="362"/>
        </w:tabs>
        <w:spacing w:before="116"/>
        <w:ind w:right="112"/>
        <w:jc w:val="both"/>
        <w:rPr>
          <w:lang w:val="hu-HU"/>
        </w:rPr>
      </w:pPr>
      <w:r w:rsidRPr="00675DD0">
        <w:rPr>
          <w:lang w:val="hu-HU"/>
        </w:rPr>
        <w:t>A</w:t>
      </w:r>
      <w:r w:rsidRPr="00675DD0">
        <w:rPr>
          <w:spacing w:val="17"/>
          <w:lang w:val="hu-HU"/>
        </w:rPr>
        <w:t xml:space="preserve"> </w:t>
      </w:r>
      <w:r w:rsidRPr="00675DD0">
        <w:rPr>
          <w:spacing w:val="-1"/>
          <w:lang w:val="hu-HU"/>
        </w:rPr>
        <w:t>bírálóbizottság</w:t>
      </w:r>
      <w:r w:rsidRPr="00675DD0">
        <w:rPr>
          <w:spacing w:val="17"/>
          <w:lang w:val="hu-HU"/>
        </w:rPr>
        <w:t xml:space="preserve"> </w:t>
      </w:r>
      <w:r w:rsidRPr="00675DD0">
        <w:rPr>
          <w:spacing w:val="-1"/>
          <w:lang w:val="hu-HU"/>
        </w:rPr>
        <w:t>egyes</w:t>
      </w:r>
      <w:r w:rsidRPr="00675DD0">
        <w:rPr>
          <w:spacing w:val="13"/>
          <w:lang w:val="hu-HU"/>
        </w:rPr>
        <w:t xml:space="preserve"> </w:t>
      </w:r>
      <w:r w:rsidRPr="00675DD0">
        <w:rPr>
          <w:lang w:val="hu-HU"/>
        </w:rPr>
        <w:t>tagjai</w:t>
      </w:r>
      <w:r w:rsidRPr="00675DD0">
        <w:rPr>
          <w:spacing w:val="14"/>
          <w:lang w:val="hu-HU"/>
        </w:rPr>
        <w:t xml:space="preserve"> </w:t>
      </w:r>
      <w:r w:rsidRPr="00675DD0">
        <w:rPr>
          <w:spacing w:val="-1"/>
          <w:lang w:val="hu-HU"/>
        </w:rPr>
        <w:t>közötti</w:t>
      </w:r>
      <w:r w:rsidRPr="00675DD0">
        <w:rPr>
          <w:spacing w:val="16"/>
          <w:lang w:val="hu-HU"/>
        </w:rPr>
        <w:t xml:space="preserve"> </w:t>
      </w:r>
      <w:r w:rsidRPr="00675DD0">
        <w:rPr>
          <w:spacing w:val="-1"/>
          <w:lang w:val="hu-HU"/>
        </w:rPr>
        <w:t>szakmai</w:t>
      </w:r>
      <w:r w:rsidRPr="00675DD0">
        <w:rPr>
          <w:spacing w:val="14"/>
          <w:lang w:val="hu-HU"/>
        </w:rPr>
        <w:t xml:space="preserve"> </w:t>
      </w:r>
      <w:r w:rsidRPr="00675DD0">
        <w:rPr>
          <w:spacing w:val="-1"/>
          <w:lang w:val="hu-HU"/>
        </w:rPr>
        <w:t>felelősséget</w:t>
      </w:r>
      <w:r w:rsidRPr="00675DD0">
        <w:rPr>
          <w:spacing w:val="16"/>
          <w:lang w:val="hu-HU"/>
        </w:rPr>
        <w:t xml:space="preserve"> </w:t>
      </w:r>
      <w:r w:rsidRPr="00675DD0">
        <w:rPr>
          <w:lang w:val="hu-HU"/>
        </w:rPr>
        <w:t>a</w:t>
      </w:r>
      <w:r w:rsidRPr="00675DD0">
        <w:rPr>
          <w:spacing w:val="17"/>
          <w:lang w:val="hu-HU"/>
        </w:rPr>
        <w:t xml:space="preserve"> </w:t>
      </w:r>
      <w:r w:rsidRPr="00675DD0">
        <w:rPr>
          <w:spacing w:val="-1"/>
          <w:lang w:val="hu-HU"/>
        </w:rPr>
        <w:t>tagok</w:t>
      </w:r>
      <w:r w:rsidRPr="00675DD0">
        <w:rPr>
          <w:spacing w:val="17"/>
          <w:lang w:val="hu-HU"/>
        </w:rPr>
        <w:t xml:space="preserve"> </w:t>
      </w:r>
      <w:r w:rsidRPr="00675DD0">
        <w:rPr>
          <w:spacing w:val="-1"/>
          <w:lang w:val="hu-HU"/>
        </w:rPr>
        <w:t>szakértelme</w:t>
      </w:r>
      <w:r w:rsidRPr="00675DD0">
        <w:rPr>
          <w:spacing w:val="17"/>
          <w:lang w:val="hu-HU"/>
        </w:rPr>
        <w:t xml:space="preserve"> </w:t>
      </w:r>
      <w:r w:rsidRPr="00675DD0">
        <w:rPr>
          <w:spacing w:val="-1"/>
          <w:lang w:val="hu-HU"/>
        </w:rPr>
        <w:t>határozza</w:t>
      </w:r>
      <w:r w:rsidRPr="00675DD0">
        <w:rPr>
          <w:spacing w:val="18"/>
          <w:lang w:val="hu-HU"/>
        </w:rPr>
        <w:t xml:space="preserve"> </w:t>
      </w:r>
      <w:r w:rsidRPr="00675DD0">
        <w:rPr>
          <w:spacing w:val="-1"/>
          <w:lang w:val="hu-HU"/>
        </w:rPr>
        <w:t>meg.</w:t>
      </w:r>
      <w:r w:rsidRPr="00675DD0">
        <w:rPr>
          <w:spacing w:val="81"/>
          <w:lang w:val="hu-HU"/>
        </w:rPr>
        <w:t xml:space="preserve"> </w:t>
      </w:r>
      <w:r w:rsidRPr="00675DD0">
        <w:rPr>
          <w:lang w:val="hu-HU"/>
        </w:rPr>
        <w:t>A</w:t>
      </w:r>
      <w:r w:rsidRPr="00675DD0">
        <w:rPr>
          <w:spacing w:val="53"/>
          <w:lang w:val="hu-HU"/>
        </w:rPr>
        <w:t xml:space="preserve"> </w:t>
      </w:r>
      <w:r w:rsidRPr="00675DD0">
        <w:rPr>
          <w:spacing w:val="-1"/>
          <w:lang w:val="hu-HU"/>
        </w:rPr>
        <w:t>bírálóbizottság</w:t>
      </w:r>
      <w:r w:rsidRPr="00675DD0">
        <w:rPr>
          <w:spacing w:val="54"/>
          <w:lang w:val="hu-HU"/>
        </w:rPr>
        <w:t xml:space="preserve"> </w:t>
      </w:r>
      <w:r w:rsidRPr="00675DD0">
        <w:rPr>
          <w:spacing w:val="-1"/>
          <w:lang w:val="hu-HU"/>
        </w:rPr>
        <w:t>tagjainak</w:t>
      </w:r>
      <w:r w:rsidRPr="00675DD0">
        <w:rPr>
          <w:spacing w:val="53"/>
          <w:lang w:val="hu-HU"/>
        </w:rPr>
        <w:t xml:space="preserve"> </w:t>
      </w:r>
      <w:r w:rsidRPr="00675DD0">
        <w:rPr>
          <w:spacing w:val="-1"/>
          <w:lang w:val="hu-HU"/>
        </w:rPr>
        <w:t>szakértelmét</w:t>
      </w:r>
      <w:r w:rsidRPr="00675DD0">
        <w:rPr>
          <w:spacing w:val="57"/>
          <w:lang w:val="hu-HU"/>
        </w:rPr>
        <w:t xml:space="preserve"> </w:t>
      </w:r>
      <w:r w:rsidRPr="00675DD0">
        <w:rPr>
          <w:lang w:val="hu-HU"/>
        </w:rPr>
        <w:t>a</w:t>
      </w:r>
      <w:r w:rsidRPr="00675DD0">
        <w:rPr>
          <w:spacing w:val="54"/>
          <w:lang w:val="hu-HU"/>
        </w:rPr>
        <w:t xml:space="preserve"> </w:t>
      </w:r>
      <w:r w:rsidRPr="00675DD0">
        <w:rPr>
          <w:spacing w:val="-1"/>
          <w:lang w:val="hu-HU"/>
        </w:rPr>
        <w:t>bírálóbizottság</w:t>
      </w:r>
      <w:r w:rsidRPr="00675DD0">
        <w:rPr>
          <w:spacing w:val="54"/>
          <w:lang w:val="hu-HU"/>
        </w:rPr>
        <w:t xml:space="preserve"> </w:t>
      </w:r>
      <w:r w:rsidRPr="00675DD0">
        <w:rPr>
          <w:spacing w:val="-1"/>
          <w:lang w:val="hu-HU"/>
        </w:rPr>
        <w:t>kijelöléséről</w:t>
      </w:r>
      <w:r w:rsidRPr="00675DD0">
        <w:rPr>
          <w:spacing w:val="53"/>
          <w:lang w:val="hu-HU"/>
        </w:rPr>
        <w:t xml:space="preserve"> </w:t>
      </w:r>
      <w:r w:rsidRPr="00675DD0">
        <w:rPr>
          <w:spacing w:val="-1"/>
          <w:lang w:val="hu-HU"/>
        </w:rPr>
        <w:t>szóló</w:t>
      </w:r>
      <w:r w:rsidRPr="00675DD0">
        <w:rPr>
          <w:spacing w:val="55"/>
          <w:lang w:val="hu-HU"/>
        </w:rPr>
        <w:t xml:space="preserve"> </w:t>
      </w:r>
      <w:r w:rsidRPr="00675DD0">
        <w:rPr>
          <w:spacing w:val="-1"/>
          <w:lang w:val="hu-HU"/>
        </w:rPr>
        <w:t>dokumentumban</w:t>
      </w:r>
      <w:r w:rsidRPr="00675DD0">
        <w:rPr>
          <w:spacing w:val="107"/>
          <w:lang w:val="hu-HU"/>
        </w:rPr>
        <w:t xml:space="preserve"> </w:t>
      </w:r>
      <w:r w:rsidRPr="00675DD0">
        <w:rPr>
          <w:spacing w:val="-1"/>
          <w:lang w:val="hu-HU"/>
        </w:rPr>
        <w:t>nevesíteni</w:t>
      </w:r>
      <w:r w:rsidRPr="00675DD0">
        <w:rPr>
          <w:lang w:val="hu-HU"/>
        </w:rPr>
        <w:t xml:space="preserve"> kell.</w:t>
      </w:r>
    </w:p>
    <w:p w14:paraId="49C5B284" w14:textId="77777777" w:rsidR="006B46A0" w:rsidRPr="00675DD0" w:rsidRDefault="00162C6A" w:rsidP="00AD260F">
      <w:pPr>
        <w:pStyle w:val="Szvegtrzs"/>
        <w:numPr>
          <w:ilvl w:val="0"/>
          <w:numId w:val="29"/>
        </w:numPr>
        <w:tabs>
          <w:tab w:val="left" w:pos="369"/>
        </w:tabs>
        <w:spacing w:before="121"/>
        <w:ind w:right="115"/>
        <w:jc w:val="both"/>
        <w:rPr>
          <w:rFonts w:cs="Garamond"/>
          <w:lang w:val="hu-HU"/>
        </w:rPr>
      </w:pPr>
      <w:r w:rsidRPr="00675DD0">
        <w:rPr>
          <w:lang w:val="hu-HU"/>
        </w:rPr>
        <w:t>A</w:t>
      </w:r>
      <w:r w:rsidRPr="00675DD0">
        <w:rPr>
          <w:spacing w:val="24"/>
          <w:lang w:val="hu-HU"/>
        </w:rPr>
        <w:t xml:space="preserve"> </w:t>
      </w:r>
      <w:r w:rsidRPr="00675DD0">
        <w:rPr>
          <w:spacing w:val="-1"/>
          <w:lang w:val="hu-HU"/>
        </w:rPr>
        <w:t>bírálóbizottsági</w:t>
      </w:r>
      <w:r w:rsidRPr="00675DD0">
        <w:rPr>
          <w:spacing w:val="24"/>
          <w:lang w:val="hu-HU"/>
        </w:rPr>
        <w:t xml:space="preserve"> </w:t>
      </w:r>
      <w:r w:rsidRPr="00675DD0">
        <w:rPr>
          <w:spacing w:val="-1"/>
          <w:lang w:val="hu-HU"/>
        </w:rPr>
        <w:t>tagok</w:t>
      </w:r>
      <w:r w:rsidRPr="00675DD0">
        <w:rPr>
          <w:spacing w:val="24"/>
          <w:lang w:val="hu-HU"/>
        </w:rPr>
        <w:t xml:space="preserve"> </w:t>
      </w:r>
      <w:r w:rsidRPr="00675DD0">
        <w:rPr>
          <w:spacing w:val="-1"/>
          <w:lang w:val="hu-HU"/>
        </w:rPr>
        <w:t>bármely</w:t>
      </w:r>
      <w:r w:rsidRPr="00675DD0">
        <w:rPr>
          <w:spacing w:val="24"/>
          <w:lang w:val="hu-HU"/>
        </w:rPr>
        <w:t xml:space="preserve"> </w:t>
      </w:r>
      <w:r w:rsidRPr="00675DD0">
        <w:rPr>
          <w:spacing w:val="-1"/>
          <w:lang w:val="hu-HU"/>
        </w:rPr>
        <w:t>kérdésre</w:t>
      </w:r>
      <w:r w:rsidRPr="00675DD0">
        <w:rPr>
          <w:spacing w:val="23"/>
          <w:lang w:val="hu-HU"/>
        </w:rPr>
        <w:t xml:space="preserve"> </w:t>
      </w:r>
      <w:r w:rsidRPr="00675DD0">
        <w:rPr>
          <w:lang w:val="hu-HU"/>
        </w:rPr>
        <w:t>vonatkozó,</w:t>
      </w:r>
      <w:r w:rsidRPr="00675DD0">
        <w:rPr>
          <w:spacing w:val="24"/>
          <w:lang w:val="hu-HU"/>
        </w:rPr>
        <w:t xml:space="preserve"> </w:t>
      </w:r>
      <w:r w:rsidRPr="00675DD0">
        <w:rPr>
          <w:spacing w:val="-1"/>
          <w:lang w:val="hu-HU"/>
        </w:rPr>
        <w:t>írásba</w:t>
      </w:r>
      <w:r w:rsidRPr="00675DD0">
        <w:rPr>
          <w:spacing w:val="24"/>
          <w:lang w:val="hu-HU"/>
        </w:rPr>
        <w:t xml:space="preserve"> </w:t>
      </w:r>
      <w:r w:rsidRPr="00675DD0">
        <w:rPr>
          <w:lang w:val="hu-HU"/>
        </w:rPr>
        <w:t>foglalt</w:t>
      </w:r>
      <w:r w:rsidRPr="00675DD0">
        <w:rPr>
          <w:spacing w:val="23"/>
          <w:lang w:val="hu-HU"/>
        </w:rPr>
        <w:t xml:space="preserve"> </w:t>
      </w:r>
      <w:r w:rsidRPr="00675DD0">
        <w:rPr>
          <w:spacing w:val="-1"/>
          <w:lang w:val="hu-HU"/>
        </w:rPr>
        <w:t>különvéleményét</w:t>
      </w:r>
      <w:r w:rsidRPr="00675DD0">
        <w:rPr>
          <w:spacing w:val="24"/>
          <w:lang w:val="hu-HU"/>
        </w:rPr>
        <w:t xml:space="preserve"> </w:t>
      </w:r>
      <w:r w:rsidRPr="00675DD0">
        <w:rPr>
          <w:lang w:val="hu-HU"/>
        </w:rPr>
        <w:t>csatolni</w:t>
      </w:r>
      <w:r w:rsidRPr="00675DD0">
        <w:rPr>
          <w:spacing w:val="93"/>
          <w:lang w:val="hu-HU"/>
        </w:rPr>
        <w:t xml:space="preserve"> </w:t>
      </w:r>
      <w:r w:rsidRPr="00675DD0">
        <w:rPr>
          <w:lang w:val="hu-HU"/>
        </w:rPr>
        <w:t>kell</w:t>
      </w:r>
      <w:r w:rsidRPr="00675DD0">
        <w:rPr>
          <w:spacing w:val="33"/>
          <w:lang w:val="hu-HU"/>
        </w:rPr>
        <w:t xml:space="preserve"> </w:t>
      </w:r>
      <w:r w:rsidRPr="00675DD0">
        <w:rPr>
          <w:lang w:val="hu-HU"/>
        </w:rPr>
        <w:t>az</w:t>
      </w:r>
      <w:r w:rsidRPr="00675DD0">
        <w:rPr>
          <w:spacing w:val="34"/>
          <w:lang w:val="hu-HU"/>
        </w:rPr>
        <w:t xml:space="preserve"> </w:t>
      </w:r>
      <w:r w:rsidRPr="00675DD0">
        <w:rPr>
          <w:lang w:val="hu-HU"/>
        </w:rPr>
        <w:t>eljárás</w:t>
      </w:r>
      <w:r w:rsidRPr="00675DD0">
        <w:rPr>
          <w:spacing w:val="32"/>
          <w:lang w:val="hu-HU"/>
        </w:rPr>
        <w:t xml:space="preserve"> </w:t>
      </w:r>
      <w:r w:rsidRPr="00675DD0">
        <w:rPr>
          <w:spacing w:val="-1"/>
          <w:lang w:val="hu-HU"/>
        </w:rPr>
        <w:t>eredményéről</w:t>
      </w:r>
      <w:r w:rsidRPr="00675DD0">
        <w:rPr>
          <w:spacing w:val="32"/>
          <w:lang w:val="hu-HU"/>
        </w:rPr>
        <w:t xml:space="preserve"> </w:t>
      </w:r>
      <w:r w:rsidRPr="00675DD0">
        <w:rPr>
          <w:spacing w:val="-1"/>
          <w:lang w:val="hu-HU"/>
        </w:rPr>
        <w:t>szóló,</w:t>
      </w:r>
      <w:r w:rsidRPr="00675DD0">
        <w:rPr>
          <w:spacing w:val="33"/>
          <w:lang w:val="hu-HU"/>
        </w:rPr>
        <w:t xml:space="preserve"> </w:t>
      </w:r>
      <w:r w:rsidRPr="00675DD0">
        <w:rPr>
          <w:lang w:val="hu-HU"/>
        </w:rPr>
        <w:t>a</w:t>
      </w:r>
      <w:r w:rsidRPr="00675DD0">
        <w:rPr>
          <w:spacing w:val="34"/>
          <w:lang w:val="hu-HU"/>
        </w:rPr>
        <w:t xml:space="preserve"> </w:t>
      </w:r>
      <w:r w:rsidRPr="00675DD0">
        <w:rPr>
          <w:lang w:val="hu-HU"/>
        </w:rPr>
        <w:t>bírálóbizottság</w:t>
      </w:r>
      <w:r w:rsidRPr="00675DD0">
        <w:rPr>
          <w:spacing w:val="33"/>
          <w:lang w:val="hu-HU"/>
        </w:rPr>
        <w:t xml:space="preserve"> </w:t>
      </w:r>
      <w:r w:rsidRPr="00675DD0">
        <w:rPr>
          <w:lang w:val="hu-HU"/>
        </w:rPr>
        <w:t>által</w:t>
      </w:r>
      <w:r w:rsidRPr="00675DD0">
        <w:rPr>
          <w:spacing w:val="34"/>
          <w:lang w:val="hu-HU"/>
        </w:rPr>
        <w:t xml:space="preserve"> </w:t>
      </w:r>
      <w:r w:rsidRPr="00675DD0">
        <w:rPr>
          <w:spacing w:val="-1"/>
          <w:lang w:val="hu-HU"/>
        </w:rPr>
        <w:t>készített</w:t>
      </w:r>
      <w:r w:rsidRPr="00675DD0">
        <w:rPr>
          <w:spacing w:val="32"/>
          <w:lang w:val="hu-HU"/>
        </w:rPr>
        <w:t xml:space="preserve"> </w:t>
      </w:r>
      <w:r w:rsidRPr="00675DD0">
        <w:rPr>
          <w:spacing w:val="-1"/>
          <w:lang w:val="hu-HU"/>
        </w:rPr>
        <w:t>döntési</w:t>
      </w:r>
      <w:r w:rsidRPr="00675DD0">
        <w:rPr>
          <w:spacing w:val="33"/>
          <w:lang w:val="hu-HU"/>
        </w:rPr>
        <w:t xml:space="preserve"> </w:t>
      </w:r>
      <w:r w:rsidRPr="00675DD0">
        <w:rPr>
          <w:lang w:val="hu-HU"/>
        </w:rPr>
        <w:t>javaslatot</w:t>
      </w:r>
      <w:r w:rsidRPr="00675DD0">
        <w:rPr>
          <w:spacing w:val="32"/>
          <w:lang w:val="hu-HU"/>
        </w:rPr>
        <w:t xml:space="preserve"> </w:t>
      </w:r>
      <w:r w:rsidRPr="00675DD0">
        <w:rPr>
          <w:spacing w:val="-1"/>
          <w:lang w:val="hu-HU"/>
        </w:rPr>
        <w:t>tartalmazó</w:t>
      </w:r>
      <w:r w:rsidRPr="00675DD0">
        <w:rPr>
          <w:spacing w:val="69"/>
          <w:lang w:val="hu-HU"/>
        </w:rPr>
        <w:t xml:space="preserve"> </w:t>
      </w:r>
      <w:r w:rsidRPr="00675DD0">
        <w:rPr>
          <w:lang w:val="hu-HU"/>
        </w:rPr>
        <w:t>irathoz.</w:t>
      </w:r>
    </w:p>
    <w:p w14:paraId="596E0BB5" w14:textId="77777777" w:rsidR="008B5DF3" w:rsidRPr="00675DD0" w:rsidRDefault="008B5DF3" w:rsidP="00AD260F">
      <w:pPr>
        <w:pStyle w:val="Listaszerbekezds"/>
        <w:numPr>
          <w:ilvl w:val="0"/>
          <w:numId w:val="29"/>
        </w:numPr>
        <w:spacing w:before="120"/>
        <w:jc w:val="both"/>
        <w:rPr>
          <w:rFonts w:ascii="Garamond" w:hAnsi="Garamond"/>
          <w:sz w:val="24"/>
          <w:szCs w:val="24"/>
          <w:lang w:val="hu-HU"/>
        </w:rPr>
      </w:pPr>
      <w:r w:rsidRPr="00675DD0">
        <w:rPr>
          <w:rFonts w:ascii="Garamond" w:hAnsi="Garamond"/>
          <w:sz w:val="24"/>
          <w:szCs w:val="24"/>
          <w:lang w:val="hu-HU"/>
        </w:rPr>
        <w:t xml:space="preserve">A döntési javaslathoz csatolni kell továbbá a bírálóbizottság tagjainak előzetesen indokolással ellátott bírálati lapját, amennyiben azok alkalmazására az eljárásban sor kerül. </w:t>
      </w:r>
    </w:p>
    <w:p w14:paraId="7DA82FBE" w14:textId="327700B1" w:rsidR="006B46A0" w:rsidRPr="00675DD0" w:rsidRDefault="00162C6A" w:rsidP="00AD260F">
      <w:pPr>
        <w:pStyle w:val="Szvegtrzs"/>
        <w:numPr>
          <w:ilvl w:val="0"/>
          <w:numId w:val="29"/>
        </w:numPr>
        <w:tabs>
          <w:tab w:val="left" w:pos="419"/>
        </w:tabs>
        <w:spacing w:before="121"/>
        <w:ind w:right="113"/>
        <w:jc w:val="both"/>
        <w:rPr>
          <w:lang w:val="hu-HU"/>
        </w:rPr>
      </w:pPr>
      <w:r w:rsidRPr="00675DD0">
        <w:rPr>
          <w:lang w:val="hu-HU"/>
        </w:rPr>
        <w:t>A</w:t>
      </w:r>
      <w:r w:rsidRPr="00675DD0">
        <w:rPr>
          <w:spacing w:val="15"/>
          <w:lang w:val="hu-HU"/>
        </w:rPr>
        <w:t xml:space="preserve"> </w:t>
      </w:r>
      <w:r w:rsidRPr="00675DD0">
        <w:rPr>
          <w:spacing w:val="-1"/>
          <w:lang w:val="hu-HU"/>
        </w:rPr>
        <w:t>bírálóbizottsági</w:t>
      </w:r>
      <w:r w:rsidRPr="00675DD0">
        <w:rPr>
          <w:spacing w:val="14"/>
          <w:lang w:val="hu-HU"/>
        </w:rPr>
        <w:t xml:space="preserve"> </w:t>
      </w:r>
      <w:r w:rsidRPr="00675DD0">
        <w:rPr>
          <w:spacing w:val="-1"/>
          <w:lang w:val="hu-HU"/>
        </w:rPr>
        <w:t>tagok</w:t>
      </w:r>
      <w:r w:rsidRPr="00675DD0">
        <w:rPr>
          <w:spacing w:val="16"/>
          <w:lang w:val="hu-HU"/>
        </w:rPr>
        <w:t xml:space="preserve"> </w:t>
      </w:r>
      <w:r w:rsidR="00FA51CD" w:rsidRPr="00675DD0">
        <w:rPr>
          <w:lang w:val="hu-HU"/>
        </w:rPr>
        <w:t xml:space="preserve">a saját szakértelmükön túlmutató, </w:t>
      </w:r>
      <w:r w:rsidRPr="00675DD0">
        <w:rPr>
          <w:spacing w:val="-1"/>
          <w:lang w:val="hu-HU"/>
        </w:rPr>
        <w:t>speciális</w:t>
      </w:r>
      <w:r w:rsidRPr="00675DD0">
        <w:rPr>
          <w:spacing w:val="13"/>
          <w:lang w:val="hu-HU"/>
        </w:rPr>
        <w:t xml:space="preserve"> </w:t>
      </w:r>
      <w:r w:rsidRPr="00675DD0">
        <w:rPr>
          <w:spacing w:val="-1"/>
          <w:lang w:val="hu-HU"/>
        </w:rPr>
        <w:t>szakértelmet,</w:t>
      </w:r>
      <w:r w:rsidRPr="00675DD0">
        <w:rPr>
          <w:spacing w:val="13"/>
          <w:lang w:val="hu-HU"/>
        </w:rPr>
        <w:t xml:space="preserve"> </w:t>
      </w:r>
      <w:r w:rsidRPr="00675DD0">
        <w:rPr>
          <w:spacing w:val="-1"/>
          <w:lang w:val="hu-HU"/>
        </w:rPr>
        <w:t>szaktudást</w:t>
      </w:r>
      <w:r w:rsidRPr="00675DD0">
        <w:rPr>
          <w:spacing w:val="13"/>
          <w:lang w:val="hu-HU"/>
        </w:rPr>
        <w:t xml:space="preserve"> </w:t>
      </w:r>
      <w:r w:rsidRPr="00675DD0">
        <w:rPr>
          <w:lang w:val="hu-HU"/>
        </w:rPr>
        <w:t>igénylő</w:t>
      </w:r>
      <w:r w:rsidRPr="00675DD0">
        <w:rPr>
          <w:spacing w:val="12"/>
          <w:lang w:val="hu-HU"/>
        </w:rPr>
        <w:t xml:space="preserve"> </w:t>
      </w:r>
      <w:r w:rsidRPr="00675DD0">
        <w:rPr>
          <w:spacing w:val="-1"/>
          <w:lang w:val="hu-HU"/>
        </w:rPr>
        <w:t>kérdések</w:t>
      </w:r>
      <w:r w:rsidRPr="00675DD0">
        <w:rPr>
          <w:spacing w:val="14"/>
          <w:lang w:val="hu-HU"/>
        </w:rPr>
        <w:t xml:space="preserve"> </w:t>
      </w:r>
      <w:r w:rsidRPr="00675DD0">
        <w:rPr>
          <w:spacing w:val="-1"/>
          <w:lang w:val="hu-HU"/>
        </w:rPr>
        <w:t>megítélése</w:t>
      </w:r>
      <w:r w:rsidRPr="00675DD0">
        <w:rPr>
          <w:spacing w:val="103"/>
          <w:lang w:val="hu-HU"/>
        </w:rPr>
        <w:t xml:space="preserve"> </w:t>
      </w:r>
      <w:r w:rsidRPr="00675DD0">
        <w:rPr>
          <w:lang w:val="hu-HU"/>
        </w:rPr>
        <w:t>tekintetében</w:t>
      </w:r>
      <w:r w:rsidRPr="00675DD0">
        <w:rPr>
          <w:spacing w:val="38"/>
          <w:lang w:val="hu-HU"/>
        </w:rPr>
        <w:t xml:space="preserve"> </w:t>
      </w:r>
      <w:r w:rsidRPr="00675DD0">
        <w:rPr>
          <w:spacing w:val="-1"/>
          <w:lang w:val="hu-HU"/>
        </w:rPr>
        <w:t>figyelmeztetési</w:t>
      </w:r>
      <w:r w:rsidRPr="00675DD0">
        <w:rPr>
          <w:spacing w:val="37"/>
          <w:lang w:val="hu-HU"/>
        </w:rPr>
        <w:t xml:space="preserve"> </w:t>
      </w:r>
      <w:r w:rsidRPr="00675DD0">
        <w:rPr>
          <w:spacing w:val="-1"/>
          <w:lang w:val="hu-HU"/>
        </w:rPr>
        <w:t>kötelezettséggel</w:t>
      </w:r>
      <w:r w:rsidRPr="00675DD0">
        <w:rPr>
          <w:spacing w:val="38"/>
          <w:lang w:val="hu-HU"/>
        </w:rPr>
        <w:t xml:space="preserve"> </w:t>
      </w:r>
      <w:r w:rsidRPr="00675DD0">
        <w:rPr>
          <w:lang w:val="hu-HU"/>
        </w:rPr>
        <w:t>nem</w:t>
      </w:r>
      <w:r w:rsidRPr="00675DD0">
        <w:rPr>
          <w:spacing w:val="35"/>
          <w:lang w:val="hu-HU"/>
        </w:rPr>
        <w:t xml:space="preserve"> </w:t>
      </w:r>
      <w:r w:rsidRPr="00675DD0">
        <w:rPr>
          <w:spacing w:val="-1"/>
          <w:lang w:val="hu-HU"/>
        </w:rPr>
        <w:t>tartoznak</w:t>
      </w:r>
      <w:r w:rsidR="00FA51CD" w:rsidRPr="00675DD0">
        <w:rPr>
          <w:spacing w:val="-1"/>
          <w:lang w:val="hu-HU"/>
        </w:rPr>
        <w:t>.</w:t>
      </w:r>
    </w:p>
    <w:p w14:paraId="383C778C" w14:textId="4BA1DD2A" w:rsidR="006B46A0" w:rsidRPr="00675DD0" w:rsidRDefault="00162C6A" w:rsidP="00AD260F">
      <w:pPr>
        <w:pStyle w:val="Szvegtrzs"/>
        <w:numPr>
          <w:ilvl w:val="0"/>
          <w:numId w:val="29"/>
        </w:numPr>
        <w:tabs>
          <w:tab w:val="left" w:pos="465"/>
        </w:tabs>
        <w:spacing w:before="119"/>
        <w:ind w:right="115"/>
        <w:jc w:val="both"/>
        <w:rPr>
          <w:lang w:val="hu-HU"/>
        </w:rPr>
      </w:pPr>
      <w:r w:rsidRPr="00675DD0">
        <w:rPr>
          <w:spacing w:val="-1"/>
          <w:lang w:val="hu-HU"/>
        </w:rPr>
        <w:t>Ha</w:t>
      </w:r>
      <w:r w:rsidRPr="00675DD0">
        <w:rPr>
          <w:lang w:val="hu-HU"/>
        </w:rPr>
        <w:t xml:space="preserve"> a</w:t>
      </w:r>
      <w:r w:rsidRPr="00675DD0">
        <w:rPr>
          <w:spacing w:val="1"/>
          <w:lang w:val="hu-HU"/>
        </w:rPr>
        <w:t xml:space="preserve"> </w:t>
      </w:r>
      <w:r w:rsidRPr="00675DD0">
        <w:rPr>
          <w:spacing w:val="-1"/>
          <w:lang w:val="hu-HU"/>
        </w:rPr>
        <w:t>bírálóbizottság</w:t>
      </w:r>
      <w:r w:rsidRPr="00675DD0">
        <w:rPr>
          <w:spacing w:val="57"/>
          <w:lang w:val="hu-HU"/>
        </w:rPr>
        <w:t xml:space="preserve"> </w:t>
      </w:r>
      <w:r w:rsidRPr="00675DD0">
        <w:rPr>
          <w:lang w:val="hu-HU"/>
        </w:rPr>
        <w:t xml:space="preserve">tagja </w:t>
      </w:r>
      <w:r w:rsidRPr="00675DD0">
        <w:rPr>
          <w:spacing w:val="-1"/>
          <w:lang w:val="hu-HU"/>
        </w:rPr>
        <w:t>észleli,</w:t>
      </w:r>
      <w:r w:rsidRPr="00675DD0">
        <w:rPr>
          <w:lang w:val="hu-HU"/>
        </w:rPr>
        <w:t xml:space="preserve"> hogy</w:t>
      </w:r>
      <w:r w:rsidRPr="00675DD0">
        <w:rPr>
          <w:spacing w:val="58"/>
          <w:lang w:val="hu-HU"/>
        </w:rPr>
        <w:t xml:space="preserve"> </w:t>
      </w:r>
      <w:r w:rsidRPr="00675DD0">
        <w:rPr>
          <w:lang w:val="hu-HU"/>
        </w:rPr>
        <w:t>az</w:t>
      </w:r>
      <w:r w:rsidRPr="00675DD0">
        <w:rPr>
          <w:spacing w:val="58"/>
          <w:lang w:val="hu-HU"/>
        </w:rPr>
        <w:t xml:space="preserve"> </w:t>
      </w:r>
      <w:r w:rsidRPr="00675DD0">
        <w:rPr>
          <w:lang w:val="hu-HU"/>
        </w:rPr>
        <w:t>eljárás</w:t>
      </w:r>
      <w:r w:rsidRPr="00675DD0">
        <w:rPr>
          <w:spacing w:val="58"/>
          <w:lang w:val="hu-HU"/>
        </w:rPr>
        <w:t xml:space="preserve"> </w:t>
      </w:r>
      <w:r w:rsidRPr="00675DD0">
        <w:rPr>
          <w:spacing w:val="-1"/>
          <w:lang w:val="hu-HU"/>
        </w:rPr>
        <w:t>bármely</w:t>
      </w:r>
      <w:r w:rsidRPr="00675DD0">
        <w:rPr>
          <w:lang w:val="hu-HU"/>
        </w:rPr>
        <w:t xml:space="preserve"> </w:t>
      </w:r>
      <w:r w:rsidRPr="00675DD0">
        <w:rPr>
          <w:spacing w:val="-1"/>
          <w:lang w:val="hu-HU"/>
        </w:rPr>
        <w:t>szakaszában</w:t>
      </w:r>
      <w:r w:rsidRPr="00675DD0">
        <w:rPr>
          <w:spacing w:val="59"/>
          <w:lang w:val="hu-HU"/>
        </w:rPr>
        <w:t xml:space="preserve"> </w:t>
      </w:r>
      <w:r w:rsidRPr="00675DD0">
        <w:rPr>
          <w:spacing w:val="-1"/>
          <w:lang w:val="hu-HU"/>
        </w:rPr>
        <w:t>nyilvánvaló</w:t>
      </w:r>
      <w:r w:rsidRPr="00675DD0">
        <w:rPr>
          <w:spacing w:val="75"/>
          <w:lang w:val="hu-HU"/>
        </w:rPr>
        <w:t xml:space="preserve"> </w:t>
      </w:r>
      <w:r w:rsidRPr="00675DD0">
        <w:rPr>
          <w:spacing w:val="-1"/>
          <w:lang w:val="hu-HU"/>
        </w:rPr>
        <w:t>szabálytalanság</w:t>
      </w:r>
      <w:r w:rsidRPr="00675DD0">
        <w:rPr>
          <w:spacing w:val="8"/>
          <w:lang w:val="hu-HU"/>
        </w:rPr>
        <w:t xml:space="preserve"> </w:t>
      </w:r>
      <w:r w:rsidRPr="00675DD0">
        <w:rPr>
          <w:spacing w:val="-1"/>
          <w:lang w:val="hu-HU"/>
        </w:rPr>
        <w:t>vagy</w:t>
      </w:r>
      <w:r w:rsidRPr="00675DD0">
        <w:rPr>
          <w:spacing w:val="10"/>
          <w:lang w:val="hu-HU"/>
        </w:rPr>
        <w:t xml:space="preserve"> </w:t>
      </w:r>
      <w:r w:rsidRPr="00675DD0">
        <w:rPr>
          <w:spacing w:val="-1"/>
          <w:lang w:val="hu-HU"/>
        </w:rPr>
        <w:t>jogszabálysértés</w:t>
      </w:r>
      <w:r w:rsidRPr="00675DD0">
        <w:rPr>
          <w:spacing w:val="8"/>
          <w:lang w:val="hu-HU"/>
        </w:rPr>
        <w:t xml:space="preserve"> </w:t>
      </w:r>
      <w:r w:rsidRPr="00675DD0">
        <w:rPr>
          <w:spacing w:val="-1"/>
          <w:lang w:val="hu-HU"/>
        </w:rPr>
        <w:t>történt,</w:t>
      </w:r>
      <w:r w:rsidRPr="00675DD0">
        <w:rPr>
          <w:spacing w:val="8"/>
          <w:lang w:val="hu-HU"/>
        </w:rPr>
        <w:t xml:space="preserve"> </w:t>
      </w:r>
      <w:r w:rsidRPr="00675DD0">
        <w:rPr>
          <w:lang w:val="hu-HU"/>
        </w:rPr>
        <w:t>azt</w:t>
      </w:r>
      <w:r w:rsidRPr="00675DD0">
        <w:rPr>
          <w:spacing w:val="9"/>
          <w:lang w:val="hu-HU"/>
        </w:rPr>
        <w:t xml:space="preserve"> </w:t>
      </w:r>
      <w:r w:rsidRPr="00675DD0">
        <w:rPr>
          <w:spacing w:val="-1"/>
          <w:lang w:val="hu-HU"/>
        </w:rPr>
        <w:t>köteles</w:t>
      </w:r>
      <w:r w:rsidRPr="00675DD0">
        <w:rPr>
          <w:spacing w:val="8"/>
          <w:lang w:val="hu-HU"/>
        </w:rPr>
        <w:t xml:space="preserve"> </w:t>
      </w:r>
      <w:r w:rsidRPr="00675DD0">
        <w:rPr>
          <w:spacing w:val="-1"/>
          <w:lang w:val="hu-HU"/>
        </w:rPr>
        <w:t>haladéktalanul</w:t>
      </w:r>
      <w:r w:rsidRPr="00675DD0">
        <w:rPr>
          <w:spacing w:val="13"/>
          <w:lang w:val="hu-HU"/>
        </w:rPr>
        <w:t xml:space="preserve"> </w:t>
      </w:r>
      <w:r w:rsidRPr="00675DD0">
        <w:rPr>
          <w:spacing w:val="-1"/>
          <w:lang w:val="hu-HU"/>
        </w:rPr>
        <w:t>jelezni</w:t>
      </w:r>
      <w:r w:rsidRPr="00675DD0">
        <w:rPr>
          <w:spacing w:val="8"/>
          <w:lang w:val="hu-HU"/>
        </w:rPr>
        <w:t xml:space="preserve"> </w:t>
      </w:r>
      <w:r w:rsidRPr="00675DD0">
        <w:rPr>
          <w:lang w:val="hu-HU"/>
        </w:rPr>
        <w:t>a</w:t>
      </w:r>
      <w:r w:rsidRPr="00675DD0">
        <w:rPr>
          <w:spacing w:val="11"/>
          <w:lang w:val="hu-HU"/>
        </w:rPr>
        <w:t xml:space="preserve"> </w:t>
      </w:r>
      <w:r w:rsidR="008C4ECE" w:rsidRPr="00675DD0">
        <w:rPr>
          <w:spacing w:val="-1"/>
          <w:lang w:val="hu-HU"/>
        </w:rPr>
        <w:t>Társulás Elnöke</w:t>
      </w:r>
      <w:r w:rsidRPr="00675DD0">
        <w:rPr>
          <w:spacing w:val="32"/>
          <w:lang w:val="hu-HU"/>
        </w:rPr>
        <w:t xml:space="preserve"> </w:t>
      </w:r>
      <w:r w:rsidRPr="00675DD0">
        <w:rPr>
          <w:spacing w:val="-1"/>
          <w:lang w:val="hu-HU"/>
        </w:rPr>
        <w:t>felé,</w:t>
      </w:r>
      <w:r w:rsidRPr="00675DD0">
        <w:rPr>
          <w:spacing w:val="31"/>
          <w:lang w:val="hu-HU"/>
        </w:rPr>
        <w:t xml:space="preserve"> </w:t>
      </w:r>
      <w:r w:rsidRPr="00675DD0">
        <w:rPr>
          <w:lang w:val="hu-HU"/>
        </w:rPr>
        <w:t>az</w:t>
      </w:r>
      <w:r w:rsidRPr="00675DD0">
        <w:rPr>
          <w:spacing w:val="29"/>
          <w:lang w:val="hu-HU"/>
        </w:rPr>
        <w:t xml:space="preserve"> </w:t>
      </w:r>
      <w:r w:rsidRPr="00675DD0">
        <w:rPr>
          <w:lang w:val="hu-HU"/>
        </w:rPr>
        <w:t>elbírálás</w:t>
      </w:r>
      <w:r w:rsidRPr="00675DD0">
        <w:rPr>
          <w:spacing w:val="27"/>
          <w:lang w:val="hu-HU"/>
        </w:rPr>
        <w:t xml:space="preserve"> </w:t>
      </w:r>
      <w:r w:rsidRPr="00675DD0">
        <w:rPr>
          <w:spacing w:val="-1"/>
          <w:lang w:val="hu-HU"/>
        </w:rPr>
        <w:t>szakaszában</w:t>
      </w:r>
      <w:r w:rsidRPr="00675DD0">
        <w:rPr>
          <w:spacing w:val="28"/>
          <w:lang w:val="hu-HU"/>
        </w:rPr>
        <w:t xml:space="preserve"> </w:t>
      </w:r>
      <w:r w:rsidRPr="00675DD0">
        <w:rPr>
          <w:lang w:val="hu-HU"/>
        </w:rPr>
        <w:t>a</w:t>
      </w:r>
      <w:r w:rsidRPr="00675DD0">
        <w:rPr>
          <w:spacing w:val="31"/>
          <w:lang w:val="hu-HU"/>
        </w:rPr>
        <w:t xml:space="preserve"> </w:t>
      </w:r>
      <w:r w:rsidRPr="00675DD0">
        <w:rPr>
          <w:spacing w:val="-1"/>
          <w:lang w:val="hu-HU"/>
        </w:rPr>
        <w:t>bírálóbizottság</w:t>
      </w:r>
      <w:r w:rsidRPr="00675DD0">
        <w:rPr>
          <w:spacing w:val="31"/>
          <w:lang w:val="hu-HU"/>
        </w:rPr>
        <w:t xml:space="preserve"> </w:t>
      </w:r>
      <w:r w:rsidRPr="00675DD0">
        <w:rPr>
          <w:lang w:val="hu-HU"/>
        </w:rPr>
        <w:t>elnökén</w:t>
      </w:r>
      <w:r w:rsidRPr="00675DD0">
        <w:rPr>
          <w:spacing w:val="30"/>
          <w:lang w:val="hu-HU"/>
        </w:rPr>
        <w:t xml:space="preserve"> </w:t>
      </w:r>
      <w:r w:rsidRPr="00675DD0">
        <w:rPr>
          <w:spacing w:val="-1"/>
          <w:lang w:val="hu-HU"/>
        </w:rPr>
        <w:t>keresztül.</w:t>
      </w:r>
      <w:r w:rsidRPr="00675DD0">
        <w:rPr>
          <w:spacing w:val="29"/>
          <w:lang w:val="hu-HU"/>
        </w:rPr>
        <w:t xml:space="preserve"> </w:t>
      </w:r>
      <w:r w:rsidRPr="00675DD0">
        <w:rPr>
          <w:lang w:val="hu-HU"/>
        </w:rPr>
        <w:t>A</w:t>
      </w:r>
      <w:r w:rsidRPr="00675DD0">
        <w:rPr>
          <w:spacing w:val="29"/>
          <w:lang w:val="hu-HU"/>
        </w:rPr>
        <w:t xml:space="preserve"> </w:t>
      </w:r>
      <w:r w:rsidRPr="00675DD0">
        <w:rPr>
          <w:spacing w:val="-1"/>
          <w:lang w:val="hu-HU"/>
        </w:rPr>
        <w:t>bírálóbizottsági</w:t>
      </w:r>
      <w:r w:rsidRPr="00675DD0">
        <w:rPr>
          <w:spacing w:val="31"/>
          <w:lang w:val="hu-HU"/>
        </w:rPr>
        <w:t xml:space="preserve"> </w:t>
      </w:r>
      <w:r w:rsidRPr="00675DD0">
        <w:rPr>
          <w:lang w:val="hu-HU"/>
        </w:rPr>
        <w:t>tag</w:t>
      </w:r>
      <w:r w:rsidRPr="00675DD0">
        <w:rPr>
          <w:spacing w:val="85"/>
          <w:lang w:val="hu-HU"/>
        </w:rPr>
        <w:t xml:space="preserve"> </w:t>
      </w:r>
      <w:r w:rsidRPr="00675DD0">
        <w:rPr>
          <w:spacing w:val="-1"/>
          <w:lang w:val="hu-HU"/>
        </w:rPr>
        <w:t>felelősséggel</w:t>
      </w:r>
      <w:r w:rsidRPr="00675DD0">
        <w:rPr>
          <w:spacing w:val="52"/>
          <w:lang w:val="hu-HU"/>
        </w:rPr>
        <w:t xml:space="preserve"> </w:t>
      </w:r>
      <w:r w:rsidRPr="00675DD0">
        <w:rPr>
          <w:spacing w:val="-1"/>
          <w:lang w:val="hu-HU"/>
        </w:rPr>
        <w:t>tartozik</w:t>
      </w:r>
      <w:r w:rsidRPr="00675DD0">
        <w:rPr>
          <w:spacing w:val="53"/>
          <w:lang w:val="hu-HU"/>
        </w:rPr>
        <w:t xml:space="preserve"> </w:t>
      </w:r>
      <w:r w:rsidRPr="00675DD0">
        <w:rPr>
          <w:spacing w:val="-1"/>
          <w:lang w:val="hu-HU"/>
        </w:rPr>
        <w:t>mindazon</w:t>
      </w:r>
      <w:r w:rsidRPr="00675DD0">
        <w:rPr>
          <w:spacing w:val="53"/>
          <w:lang w:val="hu-HU"/>
        </w:rPr>
        <w:t xml:space="preserve"> </w:t>
      </w:r>
      <w:r w:rsidRPr="00675DD0">
        <w:rPr>
          <w:spacing w:val="-1"/>
          <w:lang w:val="hu-HU"/>
        </w:rPr>
        <w:t>jogszabálysértésért,</w:t>
      </w:r>
      <w:r w:rsidRPr="00675DD0">
        <w:rPr>
          <w:spacing w:val="52"/>
          <w:lang w:val="hu-HU"/>
        </w:rPr>
        <w:t xml:space="preserve"> </w:t>
      </w:r>
      <w:r w:rsidRPr="00675DD0">
        <w:rPr>
          <w:lang w:val="hu-HU"/>
        </w:rPr>
        <w:t>amelyről</w:t>
      </w:r>
      <w:r w:rsidRPr="00675DD0">
        <w:rPr>
          <w:spacing w:val="52"/>
          <w:lang w:val="hu-HU"/>
        </w:rPr>
        <w:t xml:space="preserve"> </w:t>
      </w:r>
      <w:r w:rsidRPr="00675DD0">
        <w:rPr>
          <w:spacing w:val="-1"/>
          <w:lang w:val="hu-HU"/>
        </w:rPr>
        <w:t>nyilvánvaló,</w:t>
      </w:r>
      <w:r w:rsidRPr="00675DD0">
        <w:rPr>
          <w:spacing w:val="50"/>
          <w:lang w:val="hu-HU"/>
        </w:rPr>
        <w:t xml:space="preserve"> </w:t>
      </w:r>
      <w:r w:rsidRPr="00675DD0">
        <w:rPr>
          <w:lang w:val="hu-HU"/>
        </w:rPr>
        <w:t>hogy</w:t>
      </w:r>
      <w:r w:rsidRPr="00675DD0">
        <w:rPr>
          <w:spacing w:val="53"/>
          <w:lang w:val="hu-HU"/>
        </w:rPr>
        <w:t xml:space="preserve"> </w:t>
      </w:r>
      <w:r w:rsidRPr="00675DD0">
        <w:rPr>
          <w:spacing w:val="-1"/>
          <w:lang w:val="hu-HU"/>
        </w:rPr>
        <w:t>az</w:t>
      </w:r>
      <w:r w:rsidRPr="00675DD0">
        <w:rPr>
          <w:spacing w:val="53"/>
          <w:lang w:val="hu-HU"/>
        </w:rPr>
        <w:t xml:space="preserve"> </w:t>
      </w:r>
      <w:r w:rsidRPr="00675DD0">
        <w:rPr>
          <w:spacing w:val="-1"/>
          <w:lang w:val="hu-HU"/>
        </w:rPr>
        <w:t>eljárás</w:t>
      </w:r>
      <w:r w:rsidRPr="00675DD0">
        <w:rPr>
          <w:spacing w:val="87"/>
          <w:lang w:val="hu-HU"/>
        </w:rPr>
        <w:t xml:space="preserve"> </w:t>
      </w:r>
      <w:r w:rsidRPr="00675DD0">
        <w:rPr>
          <w:spacing w:val="-1"/>
          <w:lang w:val="hu-HU"/>
        </w:rPr>
        <w:t>folyamán tudomást</w:t>
      </w:r>
      <w:r w:rsidRPr="00675DD0">
        <w:rPr>
          <w:lang w:val="hu-HU"/>
        </w:rPr>
        <w:t xml:space="preserve"> </w:t>
      </w:r>
      <w:r w:rsidRPr="00675DD0">
        <w:rPr>
          <w:spacing w:val="-1"/>
          <w:lang w:val="hu-HU"/>
        </w:rPr>
        <w:t xml:space="preserve">szerzett </w:t>
      </w:r>
      <w:r w:rsidRPr="00675DD0">
        <w:rPr>
          <w:lang w:val="hu-HU"/>
        </w:rPr>
        <w:t xml:space="preserve">és nem jelezte a </w:t>
      </w:r>
      <w:r w:rsidRPr="00675DD0">
        <w:rPr>
          <w:spacing w:val="-1"/>
          <w:lang w:val="hu-HU"/>
        </w:rPr>
        <w:t>fentieknek</w:t>
      </w:r>
      <w:r w:rsidRPr="00675DD0">
        <w:rPr>
          <w:lang w:val="hu-HU"/>
        </w:rPr>
        <w:t xml:space="preserve"> </w:t>
      </w:r>
      <w:r w:rsidRPr="00675DD0">
        <w:rPr>
          <w:spacing w:val="-1"/>
          <w:lang w:val="hu-HU"/>
        </w:rPr>
        <w:t>megfelelően.</w:t>
      </w:r>
    </w:p>
    <w:p w14:paraId="02C30284" w14:textId="77777777" w:rsidR="006B46A0" w:rsidRPr="00675DD0" w:rsidRDefault="006B46A0" w:rsidP="00AD260F">
      <w:pPr>
        <w:rPr>
          <w:rFonts w:ascii="Garamond" w:eastAsia="Garamond" w:hAnsi="Garamond" w:cs="Garamond"/>
          <w:sz w:val="24"/>
          <w:szCs w:val="24"/>
          <w:lang w:val="hu-HU"/>
        </w:rPr>
      </w:pPr>
    </w:p>
    <w:p w14:paraId="0E442E77" w14:textId="77777777" w:rsidR="006B46A0" w:rsidRPr="00675DD0" w:rsidRDefault="006B46A0" w:rsidP="00AD260F">
      <w:pPr>
        <w:rPr>
          <w:rFonts w:ascii="Garamond" w:eastAsia="Garamond" w:hAnsi="Garamond" w:cs="Garamond"/>
          <w:sz w:val="24"/>
          <w:szCs w:val="24"/>
          <w:lang w:val="hu-HU"/>
        </w:rPr>
      </w:pPr>
    </w:p>
    <w:p w14:paraId="5B8618CD" w14:textId="77777777" w:rsidR="00677E67" w:rsidRPr="00675DD0" w:rsidRDefault="00677E67" w:rsidP="00AD260F">
      <w:pPr>
        <w:spacing w:before="120"/>
        <w:jc w:val="center"/>
        <w:rPr>
          <w:rFonts w:ascii="Garamond" w:hAnsi="Garamond"/>
          <w:b/>
          <w:i/>
          <w:sz w:val="24"/>
          <w:szCs w:val="24"/>
          <w:lang w:val="hu-HU"/>
        </w:rPr>
      </w:pPr>
      <w:r w:rsidRPr="00675DD0">
        <w:rPr>
          <w:rFonts w:ascii="Garamond" w:hAnsi="Garamond"/>
          <w:b/>
          <w:i/>
          <w:sz w:val="24"/>
          <w:szCs w:val="24"/>
          <w:lang w:val="hu-HU"/>
        </w:rPr>
        <w:t>Az EKR-ben történő regisztrációra jogosultak köre</w:t>
      </w:r>
    </w:p>
    <w:p w14:paraId="4272557A" w14:textId="77777777" w:rsidR="00677E67" w:rsidRPr="00675DD0" w:rsidRDefault="00677E67" w:rsidP="00AD260F">
      <w:pPr>
        <w:spacing w:before="120"/>
        <w:jc w:val="center"/>
        <w:rPr>
          <w:rFonts w:ascii="Garamond" w:hAnsi="Garamond"/>
          <w:b/>
          <w:i/>
          <w:sz w:val="24"/>
          <w:szCs w:val="24"/>
          <w:lang w:val="hu-HU"/>
        </w:rPr>
      </w:pPr>
    </w:p>
    <w:p w14:paraId="3745FD77" w14:textId="2C63D337" w:rsidR="00677E67" w:rsidRPr="00675DD0" w:rsidRDefault="00677E67" w:rsidP="00AD260F">
      <w:pPr>
        <w:jc w:val="both"/>
        <w:rPr>
          <w:rFonts w:ascii="Garamond" w:hAnsi="Garamond"/>
          <w:sz w:val="24"/>
          <w:szCs w:val="24"/>
          <w:lang w:val="hu-HU"/>
        </w:rPr>
      </w:pPr>
      <w:r w:rsidRPr="00675DD0">
        <w:rPr>
          <w:rFonts w:ascii="Garamond" w:hAnsi="Garamond"/>
          <w:sz w:val="24"/>
          <w:szCs w:val="24"/>
          <w:lang w:val="hu-HU"/>
        </w:rPr>
        <w:t xml:space="preserve">1. A Marcali </w:t>
      </w:r>
      <w:r w:rsidR="00982177" w:rsidRPr="00675DD0">
        <w:rPr>
          <w:rFonts w:ascii="Garamond" w:hAnsi="Garamond"/>
          <w:sz w:val="24"/>
          <w:szCs w:val="24"/>
          <w:lang w:val="hu-HU"/>
        </w:rPr>
        <w:t>Kistérségi Többcélú Társulást</w:t>
      </w:r>
      <w:r w:rsidRPr="00675DD0">
        <w:rPr>
          <w:rFonts w:ascii="Garamond" w:hAnsi="Garamond"/>
          <w:sz w:val="24"/>
          <w:szCs w:val="24"/>
          <w:lang w:val="hu-HU"/>
        </w:rPr>
        <w:t>, mint ajánlatkérőt (a továbbiakban: ajánlatkérő) az EKR-ben az ajánlatkérő nevében a közbeszerzési referens jogosult regisztrálni.</w:t>
      </w:r>
    </w:p>
    <w:p w14:paraId="13199766" w14:textId="77777777" w:rsidR="00677E67" w:rsidRPr="00675DD0" w:rsidRDefault="00677E67" w:rsidP="00AD260F">
      <w:pPr>
        <w:jc w:val="both"/>
        <w:rPr>
          <w:rFonts w:ascii="Garamond" w:hAnsi="Garamond"/>
          <w:sz w:val="24"/>
          <w:szCs w:val="24"/>
          <w:lang w:val="hu-HU"/>
        </w:rPr>
      </w:pPr>
    </w:p>
    <w:p w14:paraId="57D1DD60" w14:textId="77777777" w:rsidR="00677E67" w:rsidRPr="00675DD0" w:rsidRDefault="00677E67" w:rsidP="00AD260F">
      <w:pPr>
        <w:jc w:val="both"/>
        <w:rPr>
          <w:rFonts w:ascii="Garamond" w:hAnsi="Garamond"/>
          <w:sz w:val="24"/>
          <w:szCs w:val="24"/>
          <w:lang w:val="hu-HU"/>
        </w:rPr>
      </w:pPr>
      <w:r w:rsidRPr="00675DD0">
        <w:rPr>
          <w:rFonts w:ascii="Garamond" w:hAnsi="Garamond"/>
          <w:sz w:val="24"/>
          <w:szCs w:val="24"/>
          <w:lang w:val="hu-HU"/>
        </w:rPr>
        <w:t xml:space="preserve">2. A közbeszerzési referens az ajánlatkérő adataiban bekövetkezett változásokat legfeljebb két munkanapon belül köteles az EKR rendszerben rögzíteni. </w:t>
      </w:r>
    </w:p>
    <w:p w14:paraId="292683FE" w14:textId="77777777" w:rsidR="00677E67" w:rsidRPr="00675DD0" w:rsidRDefault="00677E67" w:rsidP="00AD260F">
      <w:pPr>
        <w:jc w:val="both"/>
        <w:rPr>
          <w:rFonts w:ascii="Garamond" w:hAnsi="Garamond"/>
          <w:sz w:val="24"/>
          <w:szCs w:val="24"/>
          <w:lang w:val="hu-HU"/>
        </w:rPr>
      </w:pPr>
    </w:p>
    <w:p w14:paraId="45A27220" w14:textId="77777777" w:rsidR="00677E67" w:rsidRPr="00675DD0" w:rsidRDefault="00677E67" w:rsidP="00AD260F">
      <w:pPr>
        <w:jc w:val="both"/>
        <w:rPr>
          <w:rFonts w:ascii="Garamond" w:hAnsi="Garamond"/>
          <w:sz w:val="24"/>
          <w:szCs w:val="24"/>
          <w:lang w:val="hu-HU"/>
        </w:rPr>
      </w:pPr>
      <w:r w:rsidRPr="00675DD0">
        <w:rPr>
          <w:rFonts w:ascii="Garamond" w:hAnsi="Garamond"/>
          <w:sz w:val="24"/>
          <w:szCs w:val="24"/>
          <w:lang w:val="hu-HU"/>
        </w:rPr>
        <w:t xml:space="preserve">3. A közbeszerzési referens rendelkezik az EKR-ben az ajánlatkérő nevében a </w:t>
      </w:r>
      <w:proofErr w:type="spellStart"/>
      <w:r w:rsidRPr="00675DD0">
        <w:rPr>
          <w:rFonts w:ascii="Garamond" w:hAnsi="Garamond"/>
          <w:sz w:val="24"/>
          <w:szCs w:val="24"/>
          <w:lang w:val="hu-HU"/>
        </w:rPr>
        <w:t>super</w:t>
      </w:r>
      <w:proofErr w:type="spellEnd"/>
      <w:r w:rsidRPr="00675DD0">
        <w:rPr>
          <w:rFonts w:ascii="Garamond" w:hAnsi="Garamond"/>
          <w:sz w:val="24"/>
          <w:szCs w:val="24"/>
          <w:lang w:val="hu-HU"/>
        </w:rPr>
        <w:t xml:space="preserve"> </w:t>
      </w:r>
      <w:proofErr w:type="spellStart"/>
      <w:r w:rsidRPr="00675DD0">
        <w:rPr>
          <w:rFonts w:ascii="Garamond" w:hAnsi="Garamond"/>
          <w:sz w:val="24"/>
          <w:szCs w:val="24"/>
          <w:lang w:val="hu-HU"/>
        </w:rPr>
        <w:t>useri</w:t>
      </w:r>
      <w:proofErr w:type="spellEnd"/>
      <w:r w:rsidRPr="00675DD0">
        <w:rPr>
          <w:rFonts w:ascii="Garamond" w:hAnsi="Garamond"/>
          <w:sz w:val="24"/>
          <w:szCs w:val="24"/>
          <w:lang w:val="hu-HU"/>
        </w:rPr>
        <w:t xml:space="preserve"> jogosultsággal. </w:t>
      </w:r>
    </w:p>
    <w:p w14:paraId="7ED90A01" w14:textId="77777777" w:rsidR="00982177" w:rsidRPr="00675DD0" w:rsidRDefault="00982177" w:rsidP="00AD260F">
      <w:pPr>
        <w:spacing w:before="120"/>
        <w:jc w:val="center"/>
        <w:rPr>
          <w:rFonts w:ascii="Garamond" w:hAnsi="Garamond"/>
          <w:b/>
          <w:i/>
          <w:sz w:val="24"/>
          <w:szCs w:val="24"/>
          <w:lang w:val="hu-HU"/>
        </w:rPr>
      </w:pPr>
    </w:p>
    <w:p w14:paraId="3A5E9B83" w14:textId="77777777" w:rsidR="00677E67" w:rsidRPr="00675DD0" w:rsidRDefault="00677E67" w:rsidP="00AD260F">
      <w:pPr>
        <w:spacing w:before="120"/>
        <w:jc w:val="center"/>
        <w:rPr>
          <w:rFonts w:ascii="Garamond" w:hAnsi="Garamond"/>
          <w:b/>
          <w:i/>
          <w:sz w:val="24"/>
          <w:szCs w:val="24"/>
          <w:lang w:val="hu-HU"/>
        </w:rPr>
      </w:pPr>
      <w:r w:rsidRPr="00675DD0">
        <w:rPr>
          <w:rFonts w:ascii="Garamond" w:hAnsi="Garamond"/>
          <w:b/>
          <w:i/>
          <w:sz w:val="24"/>
          <w:szCs w:val="24"/>
          <w:lang w:val="hu-HU"/>
        </w:rPr>
        <w:t>Az ajánlatkérő nevében az EKR alkalmazására vonatkozó jogosultságok gyakorlásának rendje</w:t>
      </w:r>
    </w:p>
    <w:p w14:paraId="5A80C09D" w14:textId="77777777" w:rsidR="00677E67" w:rsidRPr="00675DD0" w:rsidRDefault="00677E67" w:rsidP="00AD260F">
      <w:pPr>
        <w:spacing w:before="120"/>
        <w:jc w:val="both"/>
        <w:rPr>
          <w:rFonts w:ascii="Garamond" w:hAnsi="Garamond"/>
          <w:sz w:val="24"/>
          <w:szCs w:val="24"/>
          <w:lang w:val="hu-HU"/>
        </w:rPr>
      </w:pPr>
    </w:p>
    <w:p w14:paraId="186A2094" w14:textId="77777777" w:rsidR="00677E67" w:rsidRPr="00675DD0" w:rsidRDefault="00677E67" w:rsidP="00AD260F">
      <w:pPr>
        <w:jc w:val="both"/>
        <w:rPr>
          <w:rFonts w:ascii="Garamond" w:hAnsi="Garamond"/>
          <w:sz w:val="24"/>
          <w:szCs w:val="24"/>
          <w:lang w:val="hu-HU"/>
        </w:rPr>
      </w:pPr>
      <w:r w:rsidRPr="00675DD0">
        <w:rPr>
          <w:rFonts w:ascii="Garamond" w:hAnsi="Garamond"/>
          <w:sz w:val="24"/>
          <w:szCs w:val="24"/>
          <w:lang w:val="hu-HU"/>
        </w:rPr>
        <w:t xml:space="preserve">1. A közbeszerzési referens, mint </w:t>
      </w:r>
      <w:proofErr w:type="spellStart"/>
      <w:r w:rsidRPr="00675DD0">
        <w:rPr>
          <w:rFonts w:ascii="Garamond" w:hAnsi="Garamond"/>
          <w:sz w:val="24"/>
          <w:szCs w:val="24"/>
          <w:lang w:val="hu-HU"/>
        </w:rPr>
        <w:t>super</w:t>
      </w:r>
      <w:proofErr w:type="spellEnd"/>
      <w:r w:rsidRPr="00675DD0">
        <w:rPr>
          <w:rFonts w:ascii="Garamond" w:hAnsi="Garamond"/>
          <w:sz w:val="24"/>
          <w:szCs w:val="24"/>
          <w:lang w:val="hu-HU"/>
        </w:rPr>
        <w:t xml:space="preserve"> </w:t>
      </w:r>
      <w:proofErr w:type="spellStart"/>
      <w:r w:rsidRPr="00675DD0">
        <w:rPr>
          <w:rFonts w:ascii="Garamond" w:hAnsi="Garamond"/>
          <w:sz w:val="24"/>
          <w:szCs w:val="24"/>
          <w:lang w:val="hu-HU"/>
        </w:rPr>
        <w:t>user</w:t>
      </w:r>
      <w:proofErr w:type="spellEnd"/>
      <w:r w:rsidRPr="00675DD0">
        <w:rPr>
          <w:rFonts w:ascii="Garamond" w:hAnsi="Garamond"/>
          <w:sz w:val="24"/>
          <w:szCs w:val="24"/>
          <w:lang w:val="hu-HU"/>
        </w:rPr>
        <w:t xml:space="preserve"> jogosult az ajánlatkérő nevében valamennyi eljáráshoz kapcsolódó és konkrét eljáráshoz nem kapcsolódó cselekmény teljes körű elvégzésére az EKR felületen.</w:t>
      </w:r>
    </w:p>
    <w:p w14:paraId="3A708391" w14:textId="77777777" w:rsidR="00677E67" w:rsidRPr="00675DD0" w:rsidRDefault="00677E67" w:rsidP="00AD260F">
      <w:pPr>
        <w:jc w:val="both"/>
        <w:rPr>
          <w:rFonts w:ascii="Garamond" w:hAnsi="Garamond"/>
          <w:sz w:val="24"/>
          <w:szCs w:val="24"/>
          <w:lang w:val="hu-HU"/>
        </w:rPr>
      </w:pPr>
    </w:p>
    <w:p w14:paraId="09741531" w14:textId="154316E7" w:rsidR="00677E67" w:rsidRPr="00675DD0" w:rsidRDefault="00677E67" w:rsidP="00AD260F">
      <w:pPr>
        <w:jc w:val="both"/>
        <w:rPr>
          <w:rFonts w:ascii="Garamond" w:hAnsi="Garamond"/>
          <w:sz w:val="24"/>
          <w:szCs w:val="24"/>
          <w:lang w:val="hu-HU"/>
        </w:rPr>
      </w:pPr>
      <w:r w:rsidRPr="00675DD0">
        <w:rPr>
          <w:rFonts w:ascii="Garamond" w:hAnsi="Garamond"/>
          <w:sz w:val="24"/>
          <w:szCs w:val="24"/>
          <w:lang w:val="hu-HU"/>
        </w:rPr>
        <w:t xml:space="preserve">2. A közbeszerzési referens, mint </w:t>
      </w:r>
      <w:proofErr w:type="spellStart"/>
      <w:r w:rsidRPr="00675DD0">
        <w:rPr>
          <w:rFonts w:ascii="Garamond" w:hAnsi="Garamond"/>
          <w:sz w:val="24"/>
          <w:szCs w:val="24"/>
          <w:lang w:val="hu-HU"/>
        </w:rPr>
        <w:t>super</w:t>
      </w:r>
      <w:proofErr w:type="spellEnd"/>
      <w:r w:rsidRPr="00675DD0">
        <w:rPr>
          <w:rFonts w:ascii="Garamond" w:hAnsi="Garamond"/>
          <w:sz w:val="24"/>
          <w:szCs w:val="24"/>
          <w:lang w:val="hu-HU"/>
        </w:rPr>
        <w:t xml:space="preserve"> </w:t>
      </w:r>
      <w:proofErr w:type="spellStart"/>
      <w:r w:rsidRPr="00675DD0">
        <w:rPr>
          <w:rFonts w:ascii="Garamond" w:hAnsi="Garamond"/>
          <w:sz w:val="24"/>
          <w:szCs w:val="24"/>
          <w:lang w:val="hu-HU"/>
        </w:rPr>
        <w:t>user</w:t>
      </w:r>
      <w:proofErr w:type="spellEnd"/>
      <w:r w:rsidRPr="00675DD0">
        <w:rPr>
          <w:rFonts w:ascii="Garamond" w:hAnsi="Garamond"/>
          <w:sz w:val="24"/>
          <w:szCs w:val="24"/>
          <w:lang w:val="hu-HU"/>
        </w:rPr>
        <w:t xml:space="preserve"> jogosult az ajánlatkérő szervezethez történő csatlakozási kérelmek jóváhagyására, az egyes eljárások esetében a munkacsoport, a bírálóbizottsági tagok, az esetlegesen közreműködő felelős akkreditált közbeszerzési szaktanácsadó</w:t>
      </w:r>
      <w:ins w:id="1365" w:author="Trombitásné Dr. Domján Bernadett" w:date="2025-12-10T15:37:00Z" w16du:dateUtc="2025-12-10T14:37:00Z">
        <w:r w:rsidR="00D57FF7">
          <w:rPr>
            <w:rFonts w:ascii="Garamond" w:hAnsi="Garamond"/>
            <w:sz w:val="24"/>
            <w:szCs w:val="24"/>
            <w:lang w:val="hu-HU"/>
          </w:rPr>
          <w:t xml:space="preserve"> vagy állami közbeszerzési szaktanácsadó</w:t>
        </w:r>
      </w:ins>
      <w:r w:rsidRPr="00675DD0">
        <w:rPr>
          <w:rFonts w:ascii="Garamond" w:hAnsi="Garamond"/>
          <w:sz w:val="24"/>
          <w:szCs w:val="24"/>
          <w:lang w:val="hu-HU"/>
        </w:rPr>
        <w:t xml:space="preserve">, a </w:t>
      </w:r>
      <w:r w:rsidR="00982177" w:rsidRPr="00675DD0">
        <w:rPr>
          <w:rFonts w:ascii="Garamond" w:hAnsi="Garamond"/>
          <w:sz w:val="24"/>
          <w:szCs w:val="24"/>
          <w:lang w:val="hu-HU"/>
        </w:rPr>
        <w:t xml:space="preserve">Társulás Elnöke, </w:t>
      </w:r>
      <w:r w:rsidRPr="00675DD0">
        <w:rPr>
          <w:rFonts w:ascii="Garamond" w:hAnsi="Garamond"/>
          <w:sz w:val="24"/>
          <w:szCs w:val="24"/>
          <w:lang w:val="hu-HU"/>
        </w:rPr>
        <w:t>a jegyző és az aljegyző valamint az ellenőrző szervek képviselői részére a hozzáférési jogosultságok megadására. Minden hozzáférési jogosultság legfeljebb az adott személy feladatának ellátásához feltétlenül szükséges legkisebb mértékig adható ki.</w:t>
      </w:r>
    </w:p>
    <w:p w14:paraId="455D9F2A" w14:textId="77777777" w:rsidR="00677E67" w:rsidRPr="00675DD0" w:rsidRDefault="00677E67" w:rsidP="00AD260F">
      <w:pPr>
        <w:jc w:val="both"/>
        <w:rPr>
          <w:rFonts w:ascii="Garamond" w:hAnsi="Garamond"/>
          <w:sz w:val="24"/>
          <w:szCs w:val="24"/>
          <w:lang w:val="hu-HU"/>
        </w:rPr>
      </w:pPr>
    </w:p>
    <w:p w14:paraId="33AFE819" w14:textId="77777777" w:rsidR="00677E67" w:rsidRPr="00675DD0" w:rsidRDefault="00677E67" w:rsidP="00AD260F">
      <w:pPr>
        <w:jc w:val="both"/>
        <w:rPr>
          <w:rFonts w:ascii="Garamond" w:hAnsi="Garamond"/>
          <w:sz w:val="24"/>
          <w:szCs w:val="24"/>
          <w:lang w:val="hu-HU"/>
        </w:rPr>
      </w:pPr>
      <w:r w:rsidRPr="00675DD0">
        <w:rPr>
          <w:rFonts w:ascii="Garamond" w:hAnsi="Garamond"/>
          <w:sz w:val="24"/>
          <w:szCs w:val="24"/>
          <w:lang w:val="hu-HU"/>
        </w:rPr>
        <w:t xml:space="preserve">3. A közbeszerzési referens jogosult és egyben köteles valamennyi közbeszerzési eljárás esetében az adott eljárásban nem az EKR rendszeren belül generált dokumentumokat haladéktalanul feltölteni az EKR rendszerbe és folyamatosan gondoskodni róla, hogy az EKR adat- és dokumentumtartalma valamennyi eljárás esetében naprakész legyen. </w:t>
      </w:r>
    </w:p>
    <w:p w14:paraId="68B73AA9" w14:textId="51E6862D" w:rsidR="006B46A0" w:rsidRPr="00675DD0" w:rsidRDefault="006B46A0" w:rsidP="00AD260F">
      <w:pPr>
        <w:spacing w:before="10"/>
        <w:rPr>
          <w:rFonts w:ascii="Garamond" w:eastAsia="Garamond" w:hAnsi="Garamond" w:cs="Garamond"/>
          <w:sz w:val="24"/>
          <w:szCs w:val="24"/>
          <w:lang w:val="hu-HU"/>
        </w:rPr>
      </w:pPr>
    </w:p>
    <w:p w14:paraId="167DA58C" w14:textId="1E8C90B4" w:rsidR="006B46A0" w:rsidRPr="00675DD0" w:rsidRDefault="006B46A0" w:rsidP="00AD260F">
      <w:pPr>
        <w:pStyle w:val="Cmsor1"/>
        <w:ind w:right="1503"/>
        <w:rPr>
          <w:sz w:val="24"/>
          <w:szCs w:val="24"/>
          <w:lang w:val="hu-HU"/>
        </w:rPr>
      </w:pPr>
      <w:bookmarkStart w:id="1366" w:name="_bookmark15"/>
      <w:bookmarkEnd w:id="1366"/>
    </w:p>
    <w:sectPr w:rsidR="006B46A0" w:rsidRPr="00675DD0">
      <w:headerReference w:type="default" r:id="rId11"/>
      <w:pgSz w:w="11910" w:h="16840"/>
      <w:pgMar w:top="1480" w:right="1300" w:bottom="280" w:left="1300" w:header="93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6E876" w14:textId="77777777" w:rsidR="00C63558" w:rsidRDefault="00C63558">
      <w:r>
        <w:separator/>
      </w:r>
    </w:p>
  </w:endnote>
  <w:endnote w:type="continuationSeparator" w:id="0">
    <w:p w14:paraId="41E8A9D5" w14:textId="77777777" w:rsidR="00C63558" w:rsidRDefault="00C63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BE85B" w14:textId="77777777" w:rsidR="00C63558" w:rsidRDefault="00C63558">
      <w:r>
        <w:separator/>
      </w:r>
    </w:p>
  </w:footnote>
  <w:footnote w:type="continuationSeparator" w:id="0">
    <w:p w14:paraId="1EF74D78" w14:textId="77777777" w:rsidR="00C63558" w:rsidRDefault="00C63558">
      <w:r>
        <w:continuationSeparator/>
      </w:r>
    </w:p>
  </w:footnote>
  <w:footnote w:id="1">
    <w:p w14:paraId="68D1800A" w14:textId="77777777" w:rsidR="000C4410" w:rsidRPr="003B7812" w:rsidRDefault="000C4410" w:rsidP="000C4410">
      <w:pPr>
        <w:pStyle w:val="Lbjegyzetszveg"/>
        <w:rPr>
          <w:ins w:id="1110" w:author="Trombitásné Dr. Domján Bernadett" w:date="2025-12-10T15:12:00Z" w16du:dateUtc="2025-12-10T14:12:00Z"/>
          <w:rFonts w:ascii="Garamond" w:hAnsi="Garamond"/>
        </w:rPr>
      </w:pPr>
      <w:ins w:id="1111" w:author="Trombitásné Dr. Domján Bernadett" w:date="2025-12-10T15:12:00Z" w16du:dateUtc="2025-12-10T14:12:00Z">
        <w:r w:rsidRPr="003B7812">
          <w:rPr>
            <w:rStyle w:val="Lbjegyzet-hivatkozs"/>
            <w:rFonts w:ascii="Garamond" w:hAnsi="Garamond"/>
          </w:rPr>
          <w:footnoteRef/>
        </w:r>
        <w:r w:rsidRPr="003B7812">
          <w:rPr>
            <w:rFonts w:ascii="Garamond" w:hAnsi="Garamond"/>
          </w:rPr>
          <w:t xml:space="preserve"> A nem kívánt rész törlendő!</w:t>
        </w:r>
      </w:ins>
    </w:p>
  </w:footnote>
  <w:footnote w:id="2">
    <w:p w14:paraId="482A0109" w14:textId="77777777" w:rsidR="000C4410" w:rsidRPr="00344BE7" w:rsidRDefault="000C4410" w:rsidP="000C4410">
      <w:pPr>
        <w:pStyle w:val="Lbjegyzetszveg"/>
        <w:jc w:val="both"/>
        <w:rPr>
          <w:ins w:id="1130" w:author="Trombitásné Dr. Domján Bernadett" w:date="2025-12-10T15:12:00Z" w16du:dateUtc="2025-12-10T14:12:00Z"/>
        </w:rPr>
      </w:pPr>
      <w:ins w:id="1131" w:author="Trombitásné Dr. Domján Bernadett" w:date="2025-12-10T15:12:00Z" w16du:dateUtc="2025-12-10T14:12:00Z">
        <w:r w:rsidRPr="00344BE7">
          <w:rPr>
            <w:rStyle w:val="Lbjegyzet-hivatkozs"/>
          </w:rPr>
          <w:footnoteRef/>
        </w:r>
        <w:r w:rsidRPr="00344BE7">
          <w:t xml:space="preserve"> </w:t>
        </w:r>
        <w:r w:rsidRPr="003B7812">
          <w:rPr>
            <w:rFonts w:ascii="Garamond" w:hAnsi="Garamond"/>
            <w:lang w:eastAsia="hu-HU"/>
          </w:rPr>
          <w:t>Például bírálóbizottsági tag; jogi, pénzügyi, közbeszerzési, közbeszerzés tárgya szerinti szakértelmet biztosító személy; felelős akkreditált közbeszerzési szaktanácsadó, állami közbeszerzési szaktanácsadó, döntéshozó, stb.</w:t>
        </w:r>
      </w:ins>
    </w:p>
  </w:footnote>
  <w:footnote w:id="3">
    <w:p w14:paraId="0E768459" w14:textId="77777777" w:rsidR="000C4410" w:rsidRPr="003B7812" w:rsidRDefault="000C4410" w:rsidP="000C4410">
      <w:pPr>
        <w:pStyle w:val="Lbjegyzetszveg"/>
        <w:jc w:val="both"/>
        <w:rPr>
          <w:ins w:id="1135" w:author="Trombitásné Dr. Domján Bernadett" w:date="2025-12-10T15:12:00Z" w16du:dateUtc="2025-12-10T14:12:00Z"/>
          <w:rFonts w:ascii="Garamond" w:hAnsi="Garamond"/>
        </w:rPr>
      </w:pPr>
      <w:ins w:id="1136" w:author="Trombitásné Dr. Domján Bernadett" w:date="2025-12-10T15:12:00Z" w16du:dateUtc="2025-12-10T14:12:00Z">
        <w:r w:rsidRPr="003B7812">
          <w:rPr>
            <w:rStyle w:val="Lbjegyzet-hivatkozs"/>
            <w:rFonts w:ascii="Garamond" w:hAnsi="Garamond"/>
          </w:rPr>
          <w:footnoteRef/>
        </w:r>
        <w:r w:rsidRPr="003B7812">
          <w:rPr>
            <w:rFonts w:ascii="Garamond" w:hAnsi="Garamond"/>
          </w:rPr>
          <w:t xml:space="preserve"> Kbt. 25. § (2) Az ajánlatkérő nevében eljáró és az ajánlatkérő által az eljárással vagy annak előkészítésével kapcsolatos tevékenységbe bevont személy írásban köteles nyilatkozni arról, hogy vele szemben fennáll-e bármely olyan körülmény, amely az e § szerinti összeférhetetlenséget eredményezhet. Ha e személy a közbeszerzési eljáráshoz kapcsolódó több folyamatban (eljárás előkészítése, ajánlatok és részvételi jelentkezések bírálata, a közbeszerzési eljárás eredményéről szóló döntés meghozatala) is részt vesz, az érintett személynek a nyilatkozatot valamennyi folyamathoz kapcsolódóan meg kell tennie. Ha az összeférhetetlenség vagy annak kockázata a nyilatkozat megtételét követően merül fel, az érintett személy köteles ezt haladéktalanul bejelenteni az ajánlatkérő részére. </w:t>
        </w:r>
      </w:ins>
    </w:p>
    <w:p w14:paraId="73C00825" w14:textId="77777777" w:rsidR="000C4410" w:rsidRPr="003B7812" w:rsidRDefault="000C4410" w:rsidP="000C4410">
      <w:pPr>
        <w:pStyle w:val="Lbjegyzetszveg"/>
        <w:jc w:val="both"/>
        <w:rPr>
          <w:ins w:id="1137" w:author="Trombitásné Dr. Domján Bernadett" w:date="2025-12-10T15:12:00Z" w16du:dateUtc="2025-12-10T14:12:00Z"/>
          <w:rFonts w:ascii="Garamond" w:hAnsi="Garamond"/>
        </w:rPr>
      </w:pPr>
      <w:ins w:id="1138" w:author="Trombitásné Dr. Domján Bernadett" w:date="2025-12-10T15:12:00Z" w16du:dateUtc="2025-12-10T14:12:00Z">
        <w:r w:rsidRPr="003B7812">
          <w:rPr>
            <w:rFonts w:ascii="Garamond" w:hAnsi="Garamond"/>
          </w:rPr>
          <w:t xml:space="preserve">(3) Ha a (2) bekezdés szerinti cselekmények vagy bármely más forrásból származó információ alapján felmerül az összeférhetetlenség kockázata, az ajánlatkérő köteles megvizsgálni az összeférhetetlenség fennállását. </w:t>
        </w:r>
      </w:ins>
    </w:p>
    <w:p w14:paraId="29056E07" w14:textId="77777777" w:rsidR="000C4410" w:rsidRPr="003B7812" w:rsidRDefault="000C4410" w:rsidP="000C4410">
      <w:pPr>
        <w:pStyle w:val="Lbjegyzetszveg"/>
        <w:jc w:val="both"/>
        <w:rPr>
          <w:ins w:id="1139" w:author="Trombitásné Dr. Domján Bernadett" w:date="2025-12-10T15:12:00Z" w16du:dateUtc="2025-12-10T14:12:00Z"/>
          <w:rFonts w:ascii="Garamond" w:hAnsi="Garamond"/>
        </w:rPr>
      </w:pPr>
      <w:ins w:id="1140" w:author="Trombitásné Dr. Domján Bernadett" w:date="2025-12-10T15:12:00Z" w16du:dateUtc="2025-12-10T14:12:00Z">
        <w:r w:rsidRPr="003B7812">
          <w:rPr>
            <w:rFonts w:ascii="Garamond" w:hAnsi="Garamond"/>
          </w:rPr>
          <w:t xml:space="preserve">(4) Összeférhetetlenség áll fenn akkor, ha az ajánlatkérő részéről az eljárással vagy annak előkészítésével kapcsolatos tevékenységbe bevont vagy az eljárás eredményét befolyásolni képes személy – ide értve a közbeszerzési szolgáltatót, valamint az általa foglalkoztatottakat is – közvetve vagy közvetlenül olyan pénzügyi, gazdasági vagy egyéb személyes érdekeltséggel rendelkezik, amely úgy tekinthető, hogy befolyásolja funkcióinak pártatlan és tárgyilagos gyakorlását. </w:t>
        </w:r>
      </w:ins>
    </w:p>
    <w:p w14:paraId="505ABC50" w14:textId="77777777" w:rsidR="000C4410" w:rsidRPr="003B7812" w:rsidRDefault="000C4410" w:rsidP="000C4410">
      <w:pPr>
        <w:pStyle w:val="Lbjegyzetszveg"/>
        <w:jc w:val="both"/>
        <w:rPr>
          <w:ins w:id="1141" w:author="Trombitásné Dr. Domján Bernadett" w:date="2025-12-10T15:12:00Z" w16du:dateUtc="2025-12-10T14:12:00Z"/>
          <w:rFonts w:ascii="Garamond" w:hAnsi="Garamond"/>
        </w:rPr>
      </w:pPr>
      <w:ins w:id="1142" w:author="Trombitásné Dr. Domján Bernadett" w:date="2025-12-10T15:12:00Z" w16du:dateUtc="2025-12-10T14:12:00Z">
        <w:r w:rsidRPr="003B7812">
          <w:rPr>
            <w:rFonts w:ascii="Garamond" w:hAnsi="Garamond"/>
          </w:rPr>
          <w:t xml:space="preserve">(5) Vélelmezni kell, hogy fennáll a (4) bekezdés szerinti összeférhetetlenség, ha a (4) bekezdés szerinti személy </w:t>
        </w:r>
      </w:ins>
    </w:p>
    <w:p w14:paraId="43F724A0" w14:textId="77777777" w:rsidR="000C4410" w:rsidRPr="003B7812" w:rsidRDefault="000C4410" w:rsidP="000C4410">
      <w:pPr>
        <w:pStyle w:val="Lbjegyzetszveg"/>
        <w:jc w:val="both"/>
        <w:rPr>
          <w:ins w:id="1143" w:author="Trombitásné Dr. Domján Bernadett" w:date="2025-12-10T15:12:00Z" w16du:dateUtc="2025-12-10T14:12:00Z"/>
          <w:rFonts w:ascii="Garamond" w:hAnsi="Garamond"/>
        </w:rPr>
      </w:pPr>
      <w:ins w:id="1144" w:author="Trombitásné Dr. Domján Bernadett" w:date="2025-12-10T15:12:00Z" w16du:dateUtc="2025-12-10T14:12:00Z">
        <w:r w:rsidRPr="003B7812">
          <w:rPr>
            <w:rFonts w:ascii="Garamond" w:hAnsi="Garamond"/>
          </w:rPr>
          <w:t xml:space="preserve">a) a közbeszerzési eljárásban ajánlattevőként, részvételre jelentkezőként, alvállalkozóként részt vesz vagy az alkalmasság igazolásában részt vesz; </w:t>
        </w:r>
      </w:ins>
    </w:p>
    <w:p w14:paraId="7B44E69D" w14:textId="77777777" w:rsidR="000C4410" w:rsidRPr="003B7812" w:rsidRDefault="000C4410" w:rsidP="000C4410">
      <w:pPr>
        <w:pStyle w:val="Lbjegyzetszveg"/>
        <w:jc w:val="both"/>
        <w:rPr>
          <w:ins w:id="1145" w:author="Trombitásné Dr. Domján Bernadett" w:date="2025-12-10T15:12:00Z" w16du:dateUtc="2025-12-10T14:12:00Z"/>
          <w:rFonts w:ascii="Garamond" w:hAnsi="Garamond"/>
        </w:rPr>
      </w:pPr>
      <w:ins w:id="1146" w:author="Trombitásné Dr. Domján Bernadett" w:date="2025-12-10T15:12:00Z" w16du:dateUtc="2025-12-10T14:12:00Z">
        <w:r w:rsidRPr="003B7812">
          <w:rPr>
            <w:rFonts w:ascii="Garamond" w:hAnsi="Garamond"/>
          </w:rPr>
          <w:t xml:space="preserve">b) a közbeszerzési eljárásban ajánlattevőként, részvételre jelentkezőként, alvállalkozóként vagy az alkalmasság igazolásában részt vevő szervezetként részt vevő gazdasági szereplő tagja, vezető tisztségviselője, felügyelőbizottságának tagja, cégvezetője vagy alkalmazottja; vagy </w:t>
        </w:r>
      </w:ins>
    </w:p>
    <w:p w14:paraId="1D5002BC" w14:textId="77777777" w:rsidR="000C4410" w:rsidRPr="003B7812" w:rsidRDefault="000C4410" w:rsidP="000C4410">
      <w:pPr>
        <w:pStyle w:val="Lbjegyzetszveg"/>
        <w:jc w:val="both"/>
        <w:rPr>
          <w:ins w:id="1147" w:author="Trombitásné Dr. Domján Bernadett" w:date="2025-12-10T15:12:00Z" w16du:dateUtc="2025-12-10T14:12:00Z"/>
          <w:rFonts w:ascii="Garamond" w:hAnsi="Garamond"/>
        </w:rPr>
      </w:pPr>
      <w:ins w:id="1148" w:author="Trombitásné Dr. Domján Bernadett" w:date="2025-12-10T15:12:00Z" w16du:dateUtc="2025-12-10T14:12:00Z">
        <w:r w:rsidRPr="003B7812">
          <w:rPr>
            <w:rFonts w:ascii="Garamond" w:hAnsi="Garamond"/>
          </w:rPr>
          <w:t xml:space="preserve">c) az a) vagy a b) pontban meghatározott személyek hozzátartozója. </w:t>
        </w:r>
      </w:ins>
    </w:p>
  </w:footnote>
  <w:footnote w:id="4">
    <w:p w14:paraId="218596C7" w14:textId="77777777" w:rsidR="000C4410" w:rsidRPr="00A32F29" w:rsidRDefault="000C4410" w:rsidP="000C4410">
      <w:pPr>
        <w:pStyle w:val="Lbjegyzetszveg"/>
        <w:rPr>
          <w:ins w:id="1153" w:author="Trombitásné Dr. Domján Bernadett" w:date="2025-12-10T15:12:00Z" w16du:dateUtc="2025-12-10T14:12:00Z"/>
        </w:rPr>
      </w:pPr>
      <w:ins w:id="1154" w:author="Trombitásné Dr. Domján Bernadett" w:date="2025-12-10T15:12:00Z" w16du:dateUtc="2025-12-10T14:12:00Z">
        <w:r w:rsidRPr="00A32F29">
          <w:rPr>
            <w:rStyle w:val="Lbjegyzet-hivatkozs"/>
          </w:rPr>
          <w:footnoteRef/>
        </w:r>
        <w:r w:rsidRPr="00A32F29">
          <w:t xml:space="preserve"> </w:t>
        </w:r>
        <w:r w:rsidRPr="003B7812">
          <w:rPr>
            <w:rFonts w:ascii="Garamond" w:hAnsi="Garamond"/>
            <w:lang w:eastAsia="hu-HU"/>
          </w:rPr>
          <w:t>A megfelelő rész aláhúzandó!</w:t>
        </w:r>
      </w:ins>
    </w:p>
  </w:footnote>
  <w:footnote w:id="5">
    <w:p w14:paraId="7CB605DB" w14:textId="77777777" w:rsidR="00CC6691" w:rsidDel="000C4410" w:rsidRDefault="00CC6691" w:rsidP="00CC6691">
      <w:pPr>
        <w:pStyle w:val="Lbjegyzetszveg"/>
        <w:rPr>
          <w:del w:id="1188" w:author="Trombitásné Dr. Domján Bernadett" w:date="2025-12-10T15:12:00Z" w16du:dateUtc="2025-12-10T14:12:00Z"/>
        </w:rPr>
      </w:pPr>
      <w:del w:id="1189" w:author="Trombitásné Dr. Domján Bernadett" w:date="2025-12-10T15:12:00Z" w16du:dateUtc="2025-12-10T14:12:00Z">
        <w:r w:rsidRPr="005A2513" w:rsidDel="000C4410">
          <w:rPr>
            <w:rStyle w:val="Lbjegyzet-hivatkozs"/>
          </w:rPr>
          <w:footnoteRef/>
        </w:r>
        <w:r w:rsidRPr="005A2513" w:rsidDel="000C4410">
          <w:delText xml:space="preserve"> A megfelelő aláhúzandó.</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6D504" w14:textId="41EE6E67" w:rsidR="00C63558" w:rsidRPr="00675DD0" w:rsidRDefault="00E20F57">
    <w:pPr>
      <w:spacing w:line="14" w:lineRule="auto"/>
      <w:rPr>
        <w:sz w:val="20"/>
        <w:szCs w:val="20"/>
        <w:lang w:val="hu-HU"/>
      </w:rPr>
    </w:pPr>
    <w:r w:rsidRPr="00675DD0">
      <w:rPr>
        <w:noProof/>
        <w:lang w:val="hu-HU"/>
      </w:rPr>
      <mc:AlternateContent>
        <mc:Choice Requires="wps">
          <w:drawing>
            <wp:anchor distT="0" distB="0" distL="114300" distR="114300" simplePos="0" relativeHeight="503298296" behindDoc="1" locked="0" layoutInCell="1" allowOverlap="1" wp14:anchorId="6C23669E" wp14:editId="4C607492">
              <wp:simplePos x="0" y="0"/>
              <wp:positionH relativeFrom="page">
                <wp:posOffset>5018227</wp:posOffset>
              </wp:positionH>
              <wp:positionV relativeFrom="page">
                <wp:posOffset>380390</wp:posOffset>
              </wp:positionV>
              <wp:extent cx="1607287" cy="207442"/>
              <wp:effectExtent l="0" t="0" r="12065" b="254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287" cy="207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5CC7A" w14:textId="59461137" w:rsidR="00C63558" w:rsidRDefault="00C63558">
                          <w:pPr>
                            <w:spacing w:line="204" w:lineRule="exact"/>
                            <w:ind w:left="20"/>
                            <w:rPr>
                              <w:rFonts w:ascii="Times New Roman" w:eastAsia="Times New Roman" w:hAnsi="Times New Roman" w:cs="Times New Roman"/>
                              <w:sz w:val="18"/>
                              <w:szCs w:val="18"/>
                            </w:rPr>
                          </w:pPr>
                          <w:proofErr w:type="spellStart"/>
                          <w:r>
                            <w:rPr>
                              <w:rFonts w:ascii="Times New Roman" w:eastAsia="Times New Roman" w:hAnsi="Times New Roman" w:cs="Times New Roman"/>
                              <w:i/>
                              <w:sz w:val="18"/>
                              <w:szCs w:val="18"/>
                            </w:rPr>
                            <w:t>Hatályos</w:t>
                          </w:r>
                          <w:proofErr w:type="spellEnd"/>
                          <w:r>
                            <w:rPr>
                              <w:rFonts w:ascii="Times New Roman" w:eastAsia="Times New Roman" w:hAnsi="Times New Roman" w:cs="Times New Roman"/>
                              <w:i/>
                              <w:sz w:val="18"/>
                              <w:szCs w:val="18"/>
                            </w:rPr>
                            <w:t>:</w:t>
                          </w:r>
                          <w:r>
                            <w:rPr>
                              <w:rFonts w:ascii="Times New Roman" w:eastAsia="Times New Roman" w:hAnsi="Times New Roman" w:cs="Times New Roman"/>
                              <w:i/>
                              <w:spacing w:val="-3"/>
                              <w:sz w:val="18"/>
                              <w:szCs w:val="18"/>
                            </w:rPr>
                            <w:t xml:space="preserve"> </w:t>
                          </w:r>
                          <w:r w:rsidR="00891649">
                            <w:rPr>
                              <w:rFonts w:ascii="Times New Roman" w:eastAsia="Times New Roman" w:hAnsi="Times New Roman" w:cs="Times New Roman"/>
                              <w:i/>
                              <w:spacing w:val="-1"/>
                              <w:sz w:val="18"/>
                              <w:szCs w:val="18"/>
                            </w:rPr>
                            <w:t>202</w:t>
                          </w:r>
                          <w:del w:id="1089" w:author="Trombitásné Dr. Domján Bernadett" w:date="2025-12-10T14:30:00Z" w16du:dateUtc="2025-12-10T13:30:00Z">
                            <w:r w:rsidR="00891649" w:rsidDel="00E20F57">
                              <w:rPr>
                                <w:rFonts w:ascii="Times New Roman" w:eastAsia="Times New Roman" w:hAnsi="Times New Roman" w:cs="Times New Roman"/>
                                <w:i/>
                                <w:spacing w:val="-1"/>
                                <w:sz w:val="18"/>
                                <w:szCs w:val="18"/>
                              </w:rPr>
                              <w:delText>2</w:delText>
                            </w:r>
                          </w:del>
                          <w:ins w:id="1090" w:author="Trombitásné Dr. Domján Bernadett" w:date="2025-12-10T14:30:00Z" w16du:dateUtc="2025-12-10T13:30:00Z">
                            <w:r w:rsidR="00E20F57">
                              <w:rPr>
                                <w:rFonts w:ascii="Times New Roman" w:eastAsia="Times New Roman" w:hAnsi="Times New Roman" w:cs="Times New Roman"/>
                                <w:i/>
                                <w:spacing w:val="-1"/>
                                <w:sz w:val="18"/>
                                <w:szCs w:val="18"/>
                              </w:rPr>
                              <w:t>5</w:t>
                            </w:r>
                          </w:ins>
                          <w:r w:rsidR="00891649">
                            <w:rPr>
                              <w:rFonts w:ascii="Times New Roman" w:eastAsia="Times New Roman" w:hAnsi="Times New Roman" w:cs="Times New Roman"/>
                              <w:i/>
                              <w:spacing w:val="-1"/>
                              <w:sz w:val="18"/>
                              <w:szCs w:val="18"/>
                            </w:rPr>
                            <w:t>.</w:t>
                          </w:r>
                          <w:ins w:id="1091" w:author="Trombitásné Dr. Domján Bernadett" w:date="2025-12-10T14:31:00Z" w16du:dateUtc="2025-12-10T13:31:00Z">
                            <w:r w:rsidR="00E20F57">
                              <w:rPr>
                                <w:rFonts w:ascii="Times New Roman" w:eastAsia="Times New Roman" w:hAnsi="Times New Roman" w:cs="Times New Roman"/>
                                <w:i/>
                                <w:spacing w:val="-1"/>
                                <w:sz w:val="18"/>
                                <w:szCs w:val="18"/>
                              </w:rPr>
                              <w:t xml:space="preserve"> </w:t>
                            </w:r>
                          </w:ins>
                          <w:del w:id="1092" w:author="Trombitásné Dr. Domján Bernadett" w:date="2025-12-10T14:31:00Z" w16du:dateUtc="2025-12-10T13:31:00Z">
                            <w:r w:rsidR="00891649" w:rsidDel="00E20F57">
                              <w:rPr>
                                <w:rFonts w:ascii="Times New Roman" w:eastAsia="Times New Roman" w:hAnsi="Times New Roman" w:cs="Times New Roman"/>
                                <w:i/>
                                <w:spacing w:val="-1"/>
                                <w:sz w:val="18"/>
                                <w:szCs w:val="18"/>
                              </w:rPr>
                              <w:delText xml:space="preserve"> </w:delText>
                            </w:r>
                          </w:del>
                          <w:proofErr w:type="spellStart"/>
                          <w:ins w:id="1093" w:author="Trombitásné Dr. Domján Bernadett" w:date="2025-12-10T14:31:00Z" w16du:dateUtc="2025-12-10T13:31:00Z">
                            <w:r w:rsidR="00E20F57">
                              <w:rPr>
                                <w:rFonts w:ascii="Times New Roman" w:eastAsia="Times New Roman" w:hAnsi="Times New Roman" w:cs="Times New Roman"/>
                                <w:i/>
                                <w:spacing w:val="-1"/>
                                <w:sz w:val="18"/>
                                <w:szCs w:val="18"/>
                              </w:rPr>
                              <w:t>d</w:t>
                            </w:r>
                          </w:ins>
                          <w:ins w:id="1094" w:author="Trombitásné Dr. Domján Bernadett" w:date="2025-12-10T14:30:00Z" w16du:dateUtc="2025-12-10T13:30:00Z">
                            <w:r w:rsidR="00E20F57">
                              <w:rPr>
                                <w:rFonts w:ascii="Times New Roman" w:eastAsia="Times New Roman" w:hAnsi="Times New Roman" w:cs="Times New Roman"/>
                                <w:i/>
                                <w:spacing w:val="-1"/>
                                <w:sz w:val="18"/>
                                <w:szCs w:val="18"/>
                              </w:rPr>
                              <w:t>ecember</w:t>
                            </w:r>
                            <w:proofErr w:type="spellEnd"/>
                            <w:r w:rsidR="00E20F57">
                              <w:rPr>
                                <w:rFonts w:ascii="Times New Roman" w:eastAsia="Times New Roman" w:hAnsi="Times New Roman" w:cs="Times New Roman"/>
                                <w:i/>
                                <w:spacing w:val="-1"/>
                                <w:sz w:val="18"/>
                                <w:szCs w:val="18"/>
                              </w:rPr>
                              <w:t xml:space="preserve"> </w:t>
                            </w:r>
                          </w:ins>
                          <w:ins w:id="1095" w:author="Trombitásné Dr. Domján Bernadett" w:date="2025-12-10T14:31:00Z" w16du:dateUtc="2025-12-10T13:31:00Z">
                            <w:r w:rsidR="00E20F57">
                              <w:rPr>
                                <w:rFonts w:ascii="Times New Roman" w:eastAsia="Times New Roman" w:hAnsi="Times New Roman" w:cs="Times New Roman"/>
                                <w:i/>
                                <w:spacing w:val="-1"/>
                                <w:sz w:val="18"/>
                                <w:szCs w:val="18"/>
                              </w:rPr>
                              <w:t>15-től</w:t>
                            </w:r>
                          </w:ins>
                          <w:del w:id="1096" w:author="Trombitásné Dr. Domján Bernadett" w:date="2025-12-10T14:30:00Z" w16du:dateUtc="2025-12-10T13:30:00Z">
                            <w:r w:rsidR="00891649" w:rsidDel="00E20F57">
                              <w:rPr>
                                <w:rFonts w:ascii="Times New Roman" w:eastAsia="Times New Roman" w:hAnsi="Times New Roman" w:cs="Times New Roman"/>
                                <w:i/>
                                <w:spacing w:val="-1"/>
                                <w:sz w:val="18"/>
                                <w:szCs w:val="18"/>
                              </w:rPr>
                              <w:delText>ok</w:delText>
                            </w:r>
                          </w:del>
                          <w:del w:id="1097" w:author="Trombitásné Dr. Domján Bernadett" w:date="2025-12-10T14:31:00Z" w16du:dateUtc="2025-12-10T13:31:00Z">
                            <w:r w:rsidR="00891649" w:rsidDel="00E20F57">
                              <w:rPr>
                                <w:rFonts w:ascii="Times New Roman" w:eastAsia="Times New Roman" w:hAnsi="Times New Roman" w:cs="Times New Roman"/>
                                <w:i/>
                                <w:spacing w:val="-1"/>
                                <w:sz w:val="18"/>
                                <w:szCs w:val="18"/>
                              </w:rPr>
                              <w:delText xml:space="preserve">tóber </w:delText>
                            </w:r>
                            <w:r w:rsidR="00F730FC" w:rsidDel="00E20F57">
                              <w:rPr>
                                <w:rFonts w:ascii="Times New Roman" w:eastAsia="Times New Roman" w:hAnsi="Times New Roman" w:cs="Times New Roman"/>
                                <w:i/>
                                <w:spacing w:val="-1"/>
                                <w:sz w:val="18"/>
                                <w:szCs w:val="18"/>
                              </w:rPr>
                              <w:delText>27</w:delText>
                            </w:r>
                            <w:r w:rsidR="00891649" w:rsidDel="00E20F57">
                              <w:rPr>
                                <w:rFonts w:ascii="Times New Roman" w:eastAsia="Times New Roman" w:hAnsi="Times New Roman" w:cs="Times New Roman"/>
                                <w:i/>
                                <w:spacing w:val="-1"/>
                                <w:sz w:val="18"/>
                                <w:szCs w:val="18"/>
                              </w:rPr>
                              <w:delText>-</w:delText>
                            </w:r>
                            <w:r w:rsidR="00F730FC" w:rsidDel="00E20F57">
                              <w:rPr>
                                <w:rFonts w:ascii="Times New Roman" w:eastAsia="Times New Roman" w:hAnsi="Times New Roman" w:cs="Times New Roman"/>
                                <w:i/>
                                <w:spacing w:val="-1"/>
                                <w:sz w:val="18"/>
                                <w:szCs w:val="18"/>
                              </w:rPr>
                              <w:delText>tő</w:delText>
                            </w:r>
                            <w:r w:rsidR="00891649" w:rsidDel="00E20F57">
                              <w:rPr>
                                <w:rFonts w:ascii="Times New Roman" w:eastAsia="Times New Roman" w:hAnsi="Times New Roman" w:cs="Times New Roman"/>
                                <w:i/>
                                <w:spacing w:val="-1"/>
                                <w:sz w:val="18"/>
                                <w:szCs w:val="18"/>
                              </w:rPr>
                              <w:delText>l</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3669E" id="_x0000_t202" coordsize="21600,21600" o:spt="202" path="m,l,21600r21600,l21600,xe">
              <v:stroke joinstyle="miter"/>
              <v:path gradientshapeok="t" o:connecttype="rect"/>
            </v:shapetype>
            <v:shape id="Text Box 11" o:spid="_x0000_s1026" type="#_x0000_t202" style="position:absolute;margin-left:395.15pt;margin-top:29.95pt;width:126.55pt;height:16.35pt;z-index:-18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" filled="f" stroked="f">
              <v:textbox inset="0,0,0,0">
                <w:txbxContent>
                  <w:p w14:paraId="0725CC7A" w14:textId="59461137" w:rsidR="00C63558" w:rsidRDefault="00C63558">
                    <w:pPr>
                      <w:spacing w:line="204" w:lineRule="exact"/>
                      <w:ind w:left="20"/>
                      <w:rPr>
                        <w:rFonts w:ascii="Times New Roman" w:eastAsia="Times New Roman" w:hAnsi="Times New Roman" w:cs="Times New Roman"/>
                        <w:sz w:val="18"/>
                        <w:szCs w:val="18"/>
                      </w:rPr>
                    </w:pPr>
                    <w:proofErr w:type="spellStart"/>
                    <w:r>
                      <w:rPr>
                        <w:rFonts w:ascii="Times New Roman" w:eastAsia="Times New Roman" w:hAnsi="Times New Roman" w:cs="Times New Roman"/>
                        <w:i/>
                        <w:sz w:val="18"/>
                        <w:szCs w:val="18"/>
                      </w:rPr>
                      <w:t>Hatályos</w:t>
                    </w:r>
                    <w:proofErr w:type="spellEnd"/>
                    <w:r>
                      <w:rPr>
                        <w:rFonts w:ascii="Times New Roman" w:eastAsia="Times New Roman" w:hAnsi="Times New Roman" w:cs="Times New Roman"/>
                        <w:i/>
                        <w:sz w:val="18"/>
                        <w:szCs w:val="18"/>
                      </w:rPr>
                      <w:t>:</w:t>
                    </w:r>
                    <w:r>
                      <w:rPr>
                        <w:rFonts w:ascii="Times New Roman" w:eastAsia="Times New Roman" w:hAnsi="Times New Roman" w:cs="Times New Roman"/>
                        <w:i/>
                        <w:spacing w:val="-3"/>
                        <w:sz w:val="18"/>
                        <w:szCs w:val="18"/>
                      </w:rPr>
                      <w:t xml:space="preserve"> </w:t>
                    </w:r>
                    <w:r w:rsidR="00891649">
                      <w:rPr>
                        <w:rFonts w:ascii="Times New Roman" w:eastAsia="Times New Roman" w:hAnsi="Times New Roman" w:cs="Times New Roman"/>
                        <w:i/>
                        <w:spacing w:val="-1"/>
                        <w:sz w:val="18"/>
                        <w:szCs w:val="18"/>
                      </w:rPr>
                      <w:t>202</w:t>
                    </w:r>
                    <w:del w:id="1098" w:author="Trombitásné Dr. Domján Bernadett" w:date="2025-12-10T14:30:00Z" w16du:dateUtc="2025-12-10T13:30:00Z">
                      <w:r w:rsidR="00891649" w:rsidDel="00E20F57">
                        <w:rPr>
                          <w:rFonts w:ascii="Times New Roman" w:eastAsia="Times New Roman" w:hAnsi="Times New Roman" w:cs="Times New Roman"/>
                          <w:i/>
                          <w:spacing w:val="-1"/>
                          <w:sz w:val="18"/>
                          <w:szCs w:val="18"/>
                        </w:rPr>
                        <w:delText>2</w:delText>
                      </w:r>
                    </w:del>
                    <w:ins w:id="1099" w:author="Trombitásné Dr. Domján Bernadett" w:date="2025-12-10T14:30:00Z" w16du:dateUtc="2025-12-10T13:30:00Z">
                      <w:r w:rsidR="00E20F57">
                        <w:rPr>
                          <w:rFonts w:ascii="Times New Roman" w:eastAsia="Times New Roman" w:hAnsi="Times New Roman" w:cs="Times New Roman"/>
                          <w:i/>
                          <w:spacing w:val="-1"/>
                          <w:sz w:val="18"/>
                          <w:szCs w:val="18"/>
                        </w:rPr>
                        <w:t>5</w:t>
                      </w:r>
                    </w:ins>
                    <w:r w:rsidR="00891649">
                      <w:rPr>
                        <w:rFonts w:ascii="Times New Roman" w:eastAsia="Times New Roman" w:hAnsi="Times New Roman" w:cs="Times New Roman"/>
                        <w:i/>
                        <w:spacing w:val="-1"/>
                        <w:sz w:val="18"/>
                        <w:szCs w:val="18"/>
                      </w:rPr>
                      <w:t>.</w:t>
                    </w:r>
                    <w:ins w:id="1100" w:author="Trombitásné Dr. Domján Bernadett" w:date="2025-12-10T14:31:00Z" w16du:dateUtc="2025-12-10T13:31:00Z">
                      <w:r w:rsidR="00E20F57">
                        <w:rPr>
                          <w:rFonts w:ascii="Times New Roman" w:eastAsia="Times New Roman" w:hAnsi="Times New Roman" w:cs="Times New Roman"/>
                          <w:i/>
                          <w:spacing w:val="-1"/>
                          <w:sz w:val="18"/>
                          <w:szCs w:val="18"/>
                        </w:rPr>
                        <w:t xml:space="preserve"> </w:t>
                      </w:r>
                    </w:ins>
                    <w:del w:id="1101" w:author="Trombitásné Dr. Domján Bernadett" w:date="2025-12-10T14:31:00Z" w16du:dateUtc="2025-12-10T13:31:00Z">
                      <w:r w:rsidR="00891649" w:rsidDel="00E20F57">
                        <w:rPr>
                          <w:rFonts w:ascii="Times New Roman" w:eastAsia="Times New Roman" w:hAnsi="Times New Roman" w:cs="Times New Roman"/>
                          <w:i/>
                          <w:spacing w:val="-1"/>
                          <w:sz w:val="18"/>
                          <w:szCs w:val="18"/>
                        </w:rPr>
                        <w:delText xml:space="preserve"> </w:delText>
                      </w:r>
                    </w:del>
                    <w:proofErr w:type="spellStart"/>
                    <w:ins w:id="1102" w:author="Trombitásné Dr. Domján Bernadett" w:date="2025-12-10T14:31:00Z" w16du:dateUtc="2025-12-10T13:31:00Z">
                      <w:r w:rsidR="00E20F57">
                        <w:rPr>
                          <w:rFonts w:ascii="Times New Roman" w:eastAsia="Times New Roman" w:hAnsi="Times New Roman" w:cs="Times New Roman"/>
                          <w:i/>
                          <w:spacing w:val="-1"/>
                          <w:sz w:val="18"/>
                          <w:szCs w:val="18"/>
                        </w:rPr>
                        <w:t>d</w:t>
                      </w:r>
                    </w:ins>
                    <w:ins w:id="1103" w:author="Trombitásné Dr. Domján Bernadett" w:date="2025-12-10T14:30:00Z" w16du:dateUtc="2025-12-10T13:30:00Z">
                      <w:r w:rsidR="00E20F57">
                        <w:rPr>
                          <w:rFonts w:ascii="Times New Roman" w:eastAsia="Times New Roman" w:hAnsi="Times New Roman" w:cs="Times New Roman"/>
                          <w:i/>
                          <w:spacing w:val="-1"/>
                          <w:sz w:val="18"/>
                          <w:szCs w:val="18"/>
                        </w:rPr>
                        <w:t>ecember</w:t>
                      </w:r>
                      <w:proofErr w:type="spellEnd"/>
                      <w:r w:rsidR="00E20F57">
                        <w:rPr>
                          <w:rFonts w:ascii="Times New Roman" w:eastAsia="Times New Roman" w:hAnsi="Times New Roman" w:cs="Times New Roman"/>
                          <w:i/>
                          <w:spacing w:val="-1"/>
                          <w:sz w:val="18"/>
                          <w:szCs w:val="18"/>
                        </w:rPr>
                        <w:t xml:space="preserve"> </w:t>
                      </w:r>
                    </w:ins>
                    <w:ins w:id="1104" w:author="Trombitásné Dr. Domján Bernadett" w:date="2025-12-10T14:31:00Z" w16du:dateUtc="2025-12-10T13:31:00Z">
                      <w:r w:rsidR="00E20F57">
                        <w:rPr>
                          <w:rFonts w:ascii="Times New Roman" w:eastAsia="Times New Roman" w:hAnsi="Times New Roman" w:cs="Times New Roman"/>
                          <w:i/>
                          <w:spacing w:val="-1"/>
                          <w:sz w:val="18"/>
                          <w:szCs w:val="18"/>
                        </w:rPr>
                        <w:t>15-től</w:t>
                      </w:r>
                    </w:ins>
                    <w:del w:id="1105" w:author="Trombitásné Dr. Domján Bernadett" w:date="2025-12-10T14:30:00Z" w16du:dateUtc="2025-12-10T13:30:00Z">
                      <w:r w:rsidR="00891649" w:rsidDel="00E20F57">
                        <w:rPr>
                          <w:rFonts w:ascii="Times New Roman" w:eastAsia="Times New Roman" w:hAnsi="Times New Roman" w:cs="Times New Roman"/>
                          <w:i/>
                          <w:spacing w:val="-1"/>
                          <w:sz w:val="18"/>
                          <w:szCs w:val="18"/>
                        </w:rPr>
                        <w:delText>ok</w:delText>
                      </w:r>
                    </w:del>
                    <w:del w:id="1106" w:author="Trombitásné Dr. Domján Bernadett" w:date="2025-12-10T14:31:00Z" w16du:dateUtc="2025-12-10T13:31:00Z">
                      <w:r w:rsidR="00891649" w:rsidDel="00E20F57">
                        <w:rPr>
                          <w:rFonts w:ascii="Times New Roman" w:eastAsia="Times New Roman" w:hAnsi="Times New Roman" w:cs="Times New Roman"/>
                          <w:i/>
                          <w:spacing w:val="-1"/>
                          <w:sz w:val="18"/>
                          <w:szCs w:val="18"/>
                        </w:rPr>
                        <w:delText xml:space="preserve">tóber </w:delText>
                      </w:r>
                      <w:r w:rsidR="00F730FC" w:rsidDel="00E20F57">
                        <w:rPr>
                          <w:rFonts w:ascii="Times New Roman" w:eastAsia="Times New Roman" w:hAnsi="Times New Roman" w:cs="Times New Roman"/>
                          <w:i/>
                          <w:spacing w:val="-1"/>
                          <w:sz w:val="18"/>
                          <w:szCs w:val="18"/>
                        </w:rPr>
                        <w:delText>27</w:delText>
                      </w:r>
                      <w:r w:rsidR="00891649" w:rsidDel="00E20F57">
                        <w:rPr>
                          <w:rFonts w:ascii="Times New Roman" w:eastAsia="Times New Roman" w:hAnsi="Times New Roman" w:cs="Times New Roman"/>
                          <w:i/>
                          <w:spacing w:val="-1"/>
                          <w:sz w:val="18"/>
                          <w:szCs w:val="18"/>
                        </w:rPr>
                        <w:delText>-</w:delText>
                      </w:r>
                      <w:r w:rsidR="00F730FC" w:rsidDel="00E20F57">
                        <w:rPr>
                          <w:rFonts w:ascii="Times New Roman" w:eastAsia="Times New Roman" w:hAnsi="Times New Roman" w:cs="Times New Roman"/>
                          <w:i/>
                          <w:spacing w:val="-1"/>
                          <w:sz w:val="18"/>
                          <w:szCs w:val="18"/>
                        </w:rPr>
                        <w:delText>tő</w:delText>
                      </w:r>
                      <w:r w:rsidR="00891649" w:rsidDel="00E20F57">
                        <w:rPr>
                          <w:rFonts w:ascii="Times New Roman" w:eastAsia="Times New Roman" w:hAnsi="Times New Roman" w:cs="Times New Roman"/>
                          <w:i/>
                          <w:spacing w:val="-1"/>
                          <w:sz w:val="18"/>
                          <w:szCs w:val="18"/>
                        </w:rPr>
                        <w:delText>l</w:delText>
                      </w:r>
                    </w:del>
                  </w:p>
                </w:txbxContent>
              </v:textbox>
              <w10:wrap anchorx="page" anchory="page"/>
            </v:shape>
          </w:pict>
        </mc:Fallback>
      </mc:AlternateContent>
    </w:r>
    <w:r w:rsidR="00C63558" w:rsidRPr="00675DD0">
      <w:rPr>
        <w:noProof/>
        <w:lang w:val="hu-HU"/>
      </w:rPr>
      <mc:AlternateContent>
        <mc:Choice Requires="wpg">
          <w:drawing>
            <wp:anchor distT="0" distB="0" distL="114300" distR="114300" simplePos="0" relativeHeight="503298272" behindDoc="1" locked="0" layoutInCell="1" allowOverlap="1" wp14:anchorId="109F692D" wp14:editId="28B2DD04">
              <wp:simplePos x="0" y="0"/>
              <wp:positionH relativeFrom="page">
                <wp:posOffset>900430</wp:posOffset>
              </wp:positionH>
              <wp:positionV relativeFrom="page">
                <wp:posOffset>678180</wp:posOffset>
              </wp:positionV>
              <wp:extent cx="5759450" cy="1270"/>
              <wp:effectExtent l="5080" t="12700" r="7620" b="5080"/>
              <wp:wrapNone/>
              <wp:docPr id="1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9450" cy="1270"/>
                        <a:chOff x="1418" y="1068"/>
                        <a:chExt cx="9070" cy="2"/>
                      </a:xfrm>
                    </wpg:grpSpPr>
                    <wps:wsp>
                      <wps:cNvPr id="15" name="Freeform 13"/>
                      <wps:cNvSpPr>
                        <a:spLocks/>
                      </wps:cNvSpPr>
                      <wps:spPr bwMode="auto">
                        <a:xfrm>
                          <a:off x="1418" y="1068"/>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A73392" id="Group 12" o:spid="_x0000_s1026" style="position:absolute;margin-left:70.9pt;margin-top:53.4pt;width:453.5pt;height:.1pt;z-index:-18208;mso-position-horizontal-relative:page;mso-position-vertical-relative:page" coordorigin="1418,1068" coordsize="90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">
              <v:shape id="Freeform 13" o:spid="_x0000_s1027" style="position:absolute;left:1418;top:1068;width:9070;height:2;visibility:visible;mso-wrap-style:square;v-text-anchor:top" coordsize="90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" path="m,l9070,e" filled="f" strokeweight=".6pt">
                <v:path arrowok="t" o:connecttype="custom" o:connectlocs="0,0;9070,0" o:connectangles="0,0"/>
              </v:shape>
              <w10:wrap anchorx="page" anchory="page"/>
            </v:group>
          </w:pict>
        </mc:Fallback>
      </mc:AlternateContent>
    </w:r>
    <w:r w:rsidR="00C63558" w:rsidRPr="00675DD0">
      <w:rPr>
        <w:noProof/>
        <w:lang w:val="hu-HU"/>
      </w:rPr>
      <mc:AlternateContent>
        <mc:Choice Requires="wps">
          <w:drawing>
            <wp:anchor distT="0" distB="0" distL="114300" distR="114300" simplePos="0" relativeHeight="503298320" behindDoc="1" locked="0" layoutInCell="1" allowOverlap="1" wp14:anchorId="0D4C33F9" wp14:editId="3F729C3E">
              <wp:simplePos x="0" y="0"/>
              <wp:positionH relativeFrom="page">
                <wp:posOffset>888365</wp:posOffset>
              </wp:positionH>
              <wp:positionV relativeFrom="page">
                <wp:posOffset>451485</wp:posOffset>
              </wp:positionV>
              <wp:extent cx="3051175" cy="139700"/>
              <wp:effectExtent l="2540" t="0" r="3810"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A3D3B" w14:textId="77777777" w:rsidR="00C63558" w:rsidRDefault="00C63558">
                          <w:pPr>
                            <w:spacing w:line="204" w:lineRule="exact"/>
                            <w:ind w:left="20"/>
                            <w:rPr>
                              <w:rFonts w:ascii="Times New Roman" w:eastAsia="Times New Roman" w:hAnsi="Times New Roman" w:cs="Times New Roman"/>
                              <w:sz w:val="18"/>
                              <w:szCs w:val="18"/>
                            </w:rPr>
                          </w:pPr>
                          <w:r>
                            <w:rPr>
                              <w:rFonts w:ascii="Times New Roman" w:hAnsi="Times New Roman"/>
                              <w:b/>
                              <w:i/>
                              <w:sz w:val="18"/>
                            </w:rPr>
                            <w:t>Marcali</w:t>
                          </w:r>
                          <w:r>
                            <w:rPr>
                              <w:rFonts w:ascii="Times New Roman" w:hAnsi="Times New Roman"/>
                              <w:b/>
                              <w:i/>
                              <w:spacing w:val="1"/>
                              <w:sz w:val="18"/>
                            </w:rPr>
                            <w:t xml:space="preserve"> </w:t>
                          </w:r>
                          <w:proofErr w:type="spellStart"/>
                          <w:r>
                            <w:rPr>
                              <w:rFonts w:ascii="Times New Roman" w:hAnsi="Times New Roman"/>
                              <w:b/>
                              <w:i/>
                              <w:spacing w:val="-1"/>
                              <w:sz w:val="18"/>
                            </w:rPr>
                            <w:t>Kistérségi</w:t>
                          </w:r>
                          <w:proofErr w:type="spellEnd"/>
                          <w:r>
                            <w:rPr>
                              <w:rFonts w:ascii="Times New Roman" w:hAnsi="Times New Roman"/>
                              <w:b/>
                              <w:i/>
                              <w:sz w:val="18"/>
                            </w:rPr>
                            <w:t xml:space="preserve"> </w:t>
                          </w:r>
                          <w:proofErr w:type="spellStart"/>
                          <w:r>
                            <w:rPr>
                              <w:rFonts w:ascii="Times New Roman" w:hAnsi="Times New Roman"/>
                              <w:b/>
                              <w:i/>
                              <w:spacing w:val="-1"/>
                              <w:sz w:val="18"/>
                            </w:rPr>
                            <w:t>Többcélú</w:t>
                          </w:r>
                          <w:proofErr w:type="spellEnd"/>
                          <w:r>
                            <w:rPr>
                              <w:rFonts w:ascii="Times New Roman" w:hAnsi="Times New Roman"/>
                              <w:b/>
                              <w:i/>
                              <w:spacing w:val="1"/>
                              <w:sz w:val="18"/>
                            </w:rPr>
                            <w:t xml:space="preserve"> </w:t>
                          </w:r>
                          <w:proofErr w:type="spellStart"/>
                          <w:r>
                            <w:rPr>
                              <w:rFonts w:ascii="Times New Roman" w:hAnsi="Times New Roman"/>
                              <w:b/>
                              <w:i/>
                              <w:spacing w:val="-1"/>
                              <w:sz w:val="18"/>
                            </w:rPr>
                            <w:t>Társulás</w:t>
                          </w:r>
                          <w:proofErr w:type="spellEnd"/>
                          <w:r>
                            <w:rPr>
                              <w:rFonts w:ascii="Times New Roman" w:hAnsi="Times New Roman"/>
                              <w:b/>
                              <w:i/>
                              <w:spacing w:val="2"/>
                              <w:sz w:val="18"/>
                            </w:rPr>
                            <w:t xml:space="preserve"> </w:t>
                          </w:r>
                          <w:proofErr w:type="spellStart"/>
                          <w:r>
                            <w:rPr>
                              <w:rFonts w:ascii="Times New Roman" w:hAnsi="Times New Roman"/>
                              <w:b/>
                              <w:i/>
                              <w:spacing w:val="-1"/>
                              <w:sz w:val="18"/>
                            </w:rPr>
                            <w:t>Közbeszerzési</w:t>
                          </w:r>
                          <w:proofErr w:type="spellEnd"/>
                          <w:r>
                            <w:rPr>
                              <w:rFonts w:ascii="Times New Roman" w:hAnsi="Times New Roman"/>
                              <w:b/>
                              <w:i/>
                              <w:sz w:val="18"/>
                            </w:rPr>
                            <w:t xml:space="preserve"> </w:t>
                          </w:r>
                          <w:proofErr w:type="spellStart"/>
                          <w:r>
                            <w:rPr>
                              <w:rFonts w:ascii="Times New Roman" w:hAnsi="Times New Roman"/>
                              <w:b/>
                              <w:i/>
                              <w:sz w:val="18"/>
                            </w:rPr>
                            <w:t>Szabályzata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C33F9" id="Text Box 10" o:spid="_x0000_s1027" type="#_x0000_t202" style="position:absolute;margin-left:69.95pt;margin-top:35.55pt;width:240.25pt;height:11pt;z-index:-1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" filled="f" stroked="f">
              <v:textbox inset="0,0,0,0">
                <w:txbxContent>
                  <w:p w14:paraId="471A3D3B" w14:textId="77777777" w:rsidR="00C63558" w:rsidRDefault="00C63558">
                    <w:pPr>
                      <w:spacing w:line="204" w:lineRule="exact"/>
                      <w:ind w:left="20"/>
                      <w:rPr>
                        <w:rFonts w:ascii="Times New Roman" w:eastAsia="Times New Roman" w:hAnsi="Times New Roman" w:cs="Times New Roman"/>
                        <w:sz w:val="18"/>
                        <w:szCs w:val="18"/>
                      </w:rPr>
                    </w:pPr>
                    <w:r>
                      <w:rPr>
                        <w:rFonts w:ascii="Times New Roman" w:hAnsi="Times New Roman"/>
                        <w:b/>
                        <w:i/>
                        <w:sz w:val="18"/>
                      </w:rPr>
                      <w:t>Marcali</w:t>
                    </w:r>
                    <w:r>
                      <w:rPr>
                        <w:rFonts w:ascii="Times New Roman" w:hAnsi="Times New Roman"/>
                        <w:b/>
                        <w:i/>
                        <w:spacing w:val="1"/>
                        <w:sz w:val="18"/>
                      </w:rPr>
                      <w:t xml:space="preserve"> </w:t>
                    </w:r>
                    <w:proofErr w:type="spellStart"/>
                    <w:r>
                      <w:rPr>
                        <w:rFonts w:ascii="Times New Roman" w:hAnsi="Times New Roman"/>
                        <w:b/>
                        <w:i/>
                        <w:spacing w:val="-1"/>
                        <w:sz w:val="18"/>
                      </w:rPr>
                      <w:t>Kistérségi</w:t>
                    </w:r>
                    <w:proofErr w:type="spellEnd"/>
                    <w:r>
                      <w:rPr>
                        <w:rFonts w:ascii="Times New Roman" w:hAnsi="Times New Roman"/>
                        <w:b/>
                        <w:i/>
                        <w:sz w:val="18"/>
                      </w:rPr>
                      <w:t xml:space="preserve"> </w:t>
                    </w:r>
                    <w:proofErr w:type="spellStart"/>
                    <w:r>
                      <w:rPr>
                        <w:rFonts w:ascii="Times New Roman" w:hAnsi="Times New Roman"/>
                        <w:b/>
                        <w:i/>
                        <w:spacing w:val="-1"/>
                        <w:sz w:val="18"/>
                      </w:rPr>
                      <w:t>Többcélú</w:t>
                    </w:r>
                    <w:proofErr w:type="spellEnd"/>
                    <w:r>
                      <w:rPr>
                        <w:rFonts w:ascii="Times New Roman" w:hAnsi="Times New Roman"/>
                        <w:b/>
                        <w:i/>
                        <w:spacing w:val="1"/>
                        <w:sz w:val="18"/>
                      </w:rPr>
                      <w:t xml:space="preserve"> </w:t>
                    </w:r>
                    <w:proofErr w:type="spellStart"/>
                    <w:r>
                      <w:rPr>
                        <w:rFonts w:ascii="Times New Roman" w:hAnsi="Times New Roman"/>
                        <w:b/>
                        <w:i/>
                        <w:spacing w:val="-1"/>
                        <w:sz w:val="18"/>
                      </w:rPr>
                      <w:t>Társulás</w:t>
                    </w:r>
                    <w:proofErr w:type="spellEnd"/>
                    <w:r>
                      <w:rPr>
                        <w:rFonts w:ascii="Times New Roman" w:hAnsi="Times New Roman"/>
                        <w:b/>
                        <w:i/>
                        <w:spacing w:val="2"/>
                        <w:sz w:val="18"/>
                      </w:rPr>
                      <w:t xml:space="preserve"> </w:t>
                    </w:r>
                    <w:proofErr w:type="spellStart"/>
                    <w:r>
                      <w:rPr>
                        <w:rFonts w:ascii="Times New Roman" w:hAnsi="Times New Roman"/>
                        <w:b/>
                        <w:i/>
                        <w:spacing w:val="-1"/>
                        <w:sz w:val="18"/>
                      </w:rPr>
                      <w:t>Közbeszerzési</w:t>
                    </w:r>
                    <w:proofErr w:type="spellEnd"/>
                    <w:r>
                      <w:rPr>
                        <w:rFonts w:ascii="Times New Roman" w:hAnsi="Times New Roman"/>
                        <w:b/>
                        <w:i/>
                        <w:sz w:val="18"/>
                      </w:rPr>
                      <w:t xml:space="preserve"> </w:t>
                    </w:r>
                    <w:proofErr w:type="spellStart"/>
                    <w:r>
                      <w:rPr>
                        <w:rFonts w:ascii="Times New Roman" w:hAnsi="Times New Roman"/>
                        <w:b/>
                        <w:i/>
                        <w:sz w:val="18"/>
                      </w:rPr>
                      <w:t>Szabályzata</w:t>
                    </w:r>
                    <w:proofErr w:type="spellEnd"/>
                  </w:p>
                </w:txbxContent>
              </v:textbox>
              <w10:wrap anchorx="page" anchory="page"/>
            </v:shape>
          </w:pict>
        </mc:Fallback>
      </mc:AlternateContent>
    </w:r>
    <w:r w:rsidR="00891649" w:rsidRPr="00675DD0">
      <w:rPr>
        <w:sz w:val="20"/>
        <w:szCs w:val="20"/>
        <w:lang w:val="hu-HU"/>
      </w:rPr>
      <w:t xml:space="preserve">22.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336E4" w14:textId="7D0F461B" w:rsidR="00C63558" w:rsidRPr="000714D8" w:rsidRDefault="00C63558" w:rsidP="000714D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065AC"/>
    <w:multiLevelType w:val="hybridMultilevel"/>
    <w:tmpl w:val="DCC4EE26"/>
    <w:lvl w:ilvl="0" w:tplc="040E0017">
      <w:start w:val="1"/>
      <w:numFmt w:val="lowerLetter"/>
      <w:lvlText w:val="%1)"/>
      <w:lvlJc w:val="left"/>
      <w:pPr>
        <w:ind w:left="1004" w:hanging="360"/>
      </w:pPr>
    </w:lvl>
    <w:lvl w:ilvl="1" w:tplc="BE96304A">
      <w:start w:val="1"/>
      <w:numFmt w:val="lowerLetter"/>
      <w:lvlText w:val="%2)"/>
      <w:lvlJc w:val="left"/>
      <w:pPr>
        <w:ind w:left="1724" w:hanging="360"/>
      </w:pPr>
      <w:rPr>
        <w:strike w:val="0"/>
      </w:r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 w15:restartNumberingAfterBreak="0">
    <w:nsid w:val="0AEE77B8"/>
    <w:multiLevelType w:val="hybridMultilevel"/>
    <w:tmpl w:val="30F46246"/>
    <w:lvl w:ilvl="0" w:tplc="A67C81EE">
      <w:start w:val="1"/>
      <w:numFmt w:val="lowerLetter"/>
      <w:lvlText w:val="%1)"/>
      <w:lvlJc w:val="left"/>
      <w:pPr>
        <w:ind w:left="118" w:hanging="209"/>
      </w:pPr>
      <w:rPr>
        <w:rFonts w:ascii="Garamond" w:eastAsia="Garamond" w:hAnsi="Garamond" w:hint="default"/>
        <w:i/>
        <w:spacing w:val="-1"/>
        <w:sz w:val="22"/>
        <w:szCs w:val="22"/>
      </w:rPr>
    </w:lvl>
    <w:lvl w:ilvl="1" w:tplc="F31C045C">
      <w:start w:val="1"/>
      <w:numFmt w:val="bullet"/>
      <w:lvlText w:val="•"/>
      <w:lvlJc w:val="left"/>
      <w:pPr>
        <w:ind w:left="1041" w:hanging="209"/>
      </w:pPr>
      <w:rPr>
        <w:rFonts w:hint="default"/>
      </w:rPr>
    </w:lvl>
    <w:lvl w:ilvl="2" w:tplc="7B561E72">
      <w:start w:val="1"/>
      <w:numFmt w:val="bullet"/>
      <w:lvlText w:val="•"/>
      <w:lvlJc w:val="left"/>
      <w:pPr>
        <w:ind w:left="1964" w:hanging="209"/>
      </w:pPr>
      <w:rPr>
        <w:rFonts w:hint="default"/>
      </w:rPr>
    </w:lvl>
    <w:lvl w:ilvl="3" w:tplc="65BA103A">
      <w:start w:val="1"/>
      <w:numFmt w:val="bullet"/>
      <w:lvlText w:val="•"/>
      <w:lvlJc w:val="left"/>
      <w:pPr>
        <w:ind w:left="2887" w:hanging="209"/>
      </w:pPr>
      <w:rPr>
        <w:rFonts w:hint="default"/>
      </w:rPr>
    </w:lvl>
    <w:lvl w:ilvl="4" w:tplc="DE060E74">
      <w:start w:val="1"/>
      <w:numFmt w:val="bullet"/>
      <w:lvlText w:val="•"/>
      <w:lvlJc w:val="left"/>
      <w:pPr>
        <w:ind w:left="3809" w:hanging="209"/>
      </w:pPr>
      <w:rPr>
        <w:rFonts w:hint="default"/>
      </w:rPr>
    </w:lvl>
    <w:lvl w:ilvl="5" w:tplc="E012AB70">
      <w:start w:val="1"/>
      <w:numFmt w:val="bullet"/>
      <w:lvlText w:val="•"/>
      <w:lvlJc w:val="left"/>
      <w:pPr>
        <w:ind w:left="4732" w:hanging="209"/>
      </w:pPr>
      <w:rPr>
        <w:rFonts w:hint="default"/>
      </w:rPr>
    </w:lvl>
    <w:lvl w:ilvl="6" w:tplc="56BA8EC2">
      <w:start w:val="1"/>
      <w:numFmt w:val="bullet"/>
      <w:lvlText w:val="•"/>
      <w:lvlJc w:val="left"/>
      <w:pPr>
        <w:ind w:left="5655" w:hanging="209"/>
      </w:pPr>
      <w:rPr>
        <w:rFonts w:hint="default"/>
      </w:rPr>
    </w:lvl>
    <w:lvl w:ilvl="7" w:tplc="169003F0">
      <w:start w:val="1"/>
      <w:numFmt w:val="bullet"/>
      <w:lvlText w:val="•"/>
      <w:lvlJc w:val="left"/>
      <w:pPr>
        <w:ind w:left="6578" w:hanging="209"/>
      </w:pPr>
      <w:rPr>
        <w:rFonts w:hint="default"/>
      </w:rPr>
    </w:lvl>
    <w:lvl w:ilvl="8" w:tplc="47760126">
      <w:start w:val="1"/>
      <w:numFmt w:val="bullet"/>
      <w:lvlText w:val="•"/>
      <w:lvlJc w:val="left"/>
      <w:pPr>
        <w:ind w:left="7500" w:hanging="209"/>
      </w:pPr>
      <w:rPr>
        <w:rFonts w:hint="default"/>
      </w:rPr>
    </w:lvl>
  </w:abstractNum>
  <w:abstractNum w:abstractNumId="2" w15:restartNumberingAfterBreak="0">
    <w:nsid w:val="1478731B"/>
    <w:multiLevelType w:val="hybridMultilevel"/>
    <w:tmpl w:val="40EA9C7C"/>
    <w:lvl w:ilvl="0" w:tplc="EF32EDFE">
      <w:start w:val="1"/>
      <w:numFmt w:val="decimal"/>
      <w:lvlText w:val="%1."/>
      <w:lvlJc w:val="left"/>
      <w:pPr>
        <w:ind w:left="118" w:hanging="247"/>
      </w:pPr>
      <w:rPr>
        <w:rFonts w:ascii="Garamond" w:eastAsia="Garamond" w:hAnsi="Garamond" w:hint="default"/>
        <w:sz w:val="24"/>
        <w:szCs w:val="24"/>
      </w:rPr>
    </w:lvl>
    <w:lvl w:ilvl="1" w:tplc="AE9C2A3C">
      <w:start w:val="1"/>
      <w:numFmt w:val="bullet"/>
      <w:lvlText w:val="-"/>
      <w:lvlJc w:val="left"/>
      <w:pPr>
        <w:ind w:left="419" w:hanging="135"/>
      </w:pPr>
      <w:rPr>
        <w:rFonts w:ascii="Garamond" w:eastAsia="Garamond" w:hAnsi="Garamond" w:hint="default"/>
        <w:w w:val="99"/>
        <w:sz w:val="24"/>
        <w:szCs w:val="24"/>
      </w:rPr>
    </w:lvl>
    <w:lvl w:ilvl="2" w:tplc="99A85638">
      <w:start w:val="1"/>
      <w:numFmt w:val="bullet"/>
      <w:lvlText w:val="•"/>
      <w:lvlJc w:val="left"/>
      <w:pPr>
        <w:ind w:left="1391" w:hanging="135"/>
      </w:pPr>
      <w:rPr>
        <w:rFonts w:hint="default"/>
      </w:rPr>
    </w:lvl>
    <w:lvl w:ilvl="3" w:tplc="114600F8">
      <w:start w:val="1"/>
      <w:numFmt w:val="bullet"/>
      <w:lvlText w:val="•"/>
      <w:lvlJc w:val="left"/>
      <w:pPr>
        <w:ind w:left="2380" w:hanging="135"/>
      </w:pPr>
      <w:rPr>
        <w:rFonts w:hint="default"/>
      </w:rPr>
    </w:lvl>
    <w:lvl w:ilvl="4" w:tplc="A2CCDE32">
      <w:start w:val="1"/>
      <w:numFmt w:val="bullet"/>
      <w:lvlText w:val="•"/>
      <w:lvlJc w:val="left"/>
      <w:pPr>
        <w:ind w:left="3370" w:hanging="135"/>
      </w:pPr>
      <w:rPr>
        <w:rFonts w:hint="default"/>
      </w:rPr>
    </w:lvl>
    <w:lvl w:ilvl="5" w:tplc="E2B00802">
      <w:start w:val="1"/>
      <w:numFmt w:val="bullet"/>
      <w:lvlText w:val="•"/>
      <w:lvlJc w:val="left"/>
      <w:pPr>
        <w:ind w:left="4359" w:hanging="135"/>
      </w:pPr>
      <w:rPr>
        <w:rFonts w:hint="default"/>
      </w:rPr>
    </w:lvl>
    <w:lvl w:ilvl="6" w:tplc="9554234E">
      <w:start w:val="1"/>
      <w:numFmt w:val="bullet"/>
      <w:lvlText w:val="•"/>
      <w:lvlJc w:val="left"/>
      <w:pPr>
        <w:ind w:left="5348" w:hanging="135"/>
      </w:pPr>
      <w:rPr>
        <w:rFonts w:hint="default"/>
      </w:rPr>
    </w:lvl>
    <w:lvl w:ilvl="7" w:tplc="AFE4432A">
      <w:start w:val="1"/>
      <w:numFmt w:val="bullet"/>
      <w:lvlText w:val="•"/>
      <w:lvlJc w:val="left"/>
      <w:pPr>
        <w:ind w:left="6338" w:hanging="135"/>
      </w:pPr>
      <w:rPr>
        <w:rFonts w:hint="default"/>
      </w:rPr>
    </w:lvl>
    <w:lvl w:ilvl="8" w:tplc="27566450">
      <w:start w:val="1"/>
      <w:numFmt w:val="bullet"/>
      <w:lvlText w:val="•"/>
      <w:lvlJc w:val="left"/>
      <w:pPr>
        <w:ind w:left="7327" w:hanging="135"/>
      </w:pPr>
      <w:rPr>
        <w:rFonts w:hint="default"/>
      </w:rPr>
    </w:lvl>
  </w:abstractNum>
  <w:abstractNum w:abstractNumId="3" w15:restartNumberingAfterBreak="0">
    <w:nsid w:val="14D1383D"/>
    <w:multiLevelType w:val="hybridMultilevel"/>
    <w:tmpl w:val="59AEEC20"/>
    <w:lvl w:ilvl="0" w:tplc="246A452A">
      <w:start w:val="1"/>
      <w:numFmt w:val="decimal"/>
      <w:lvlText w:val="%1."/>
      <w:lvlJc w:val="left"/>
      <w:pPr>
        <w:ind w:left="838" w:hanging="348"/>
      </w:pPr>
      <w:rPr>
        <w:rFonts w:ascii="Garamond" w:eastAsia="Garamond" w:hAnsi="Garamond" w:hint="default"/>
        <w:w w:val="99"/>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FF06D5E"/>
    <w:multiLevelType w:val="hybridMultilevel"/>
    <w:tmpl w:val="042C554A"/>
    <w:lvl w:ilvl="0" w:tplc="839A4F8A">
      <w:start w:val="1"/>
      <w:numFmt w:val="decimal"/>
      <w:lvlText w:val="(%1)"/>
      <w:lvlJc w:val="left"/>
      <w:pPr>
        <w:ind w:left="118" w:hanging="399"/>
      </w:pPr>
      <w:rPr>
        <w:rFonts w:ascii="Garamond" w:eastAsia="Garamond" w:hAnsi="Garamond" w:hint="default"/>
        <w:i/>
        <w:sz w:val="24"/>
        <w:szCs w:val="24"/>
      </w:rPr>
    </w:lvl>
    <w:lvl w:ilvl="1" w:tplc="DD00C56A">
      <w:start w:val="1"/>
      <w:numFmt w:val="bullet"/>
      <w:lvlText w:val="•"/>
      <w:lvlJc w:val="left"/>
      <w:pPr>
        <w:ind w:left="1037" w:hanging="399"/>
      </w:pPr>
      <w:rPr>
        <w:rFonts w:hint="default"/>
      </w:rPr>
    </w:lvl>
    <w:lvl w:ilvl="2" w:tplc="27A65056">
      <w:start w:val="1"/>
      <w:numFmt w:val="bullet"/>
      <w:lvlText w:val="•"/>
      <w:lvlJc w:val="left"/>
      <w:pPr>
        <w:ind w:left="1956" w:hanging="399"/>
      </w:pPr>
      <w:rPr>
        <w:rFonts w:hint="default"/>
      </w:rPr>
    </w:lvl>
    <w:lvl w:ilvl="3" w:tplc="8CA648DA">
      <w:start w:val="1"/>
      <w:numFmt w:val="bullet"/>
      <w:lvlText w:val="•"/>
      <w:lvlJc w:val="left"/>
      <w:pPr>
        <w:ind w:left="2875" w:hanging="399"/>
      </w:pPr>
      <w:rPr>
        <w:rFonts w:hint="default"/>
      </w:rPr>
    </w:lvl>
    <w:lvl w:ilvl="4" w:tplc="46082272">
      <w:start w:val="1"/>
      <w:numFmt w:val="bullet"/>
      <w:lvlText w:val="•"/>
      <w:lvlJc w:val="left"/>
      <w:pPr>
        <w:ind w:left="3793" w:hanging="399"/>
      </w:pPr>
      <w:rPr>
        <w:rFonts w:hint="default"/>
      </w:rPr>
    </w:lvl>
    <w:lvl w:ilvl="5" w:tplc="F4643688">
      <w:start w:val="1"/>
      <w:numFmt w:val="bullet"/>
      <w:lvlText w:val="•"/>
      <w:lvlJc w:val="left"/>
      <w:pPr>
        <w:ind w:left="4712" w:hanging="399"/>
      </w:pPr>
      <w:rPr>
        <w:rFonts w:hint="default"/>
      </w:rPr>
    </w:lvl>
    <w:lvl w:ilvl="6" w:tplc="5FE075EC">
      <w:start w:val="1"/>
      <w:numFmt w:val="bullet"/>
      <w:lvlText w:val="•"/>
      <w:lvlJc w:val="left"/>
      <w:pPr>
        <w:ind w:left="5631" w:hanging="399"/>
      </w:pPr>
      <w:rPr>
        <w:rFonts w:hint="default"/>
      </w:rPr>
    </w:lvl>
    <w:lvl w:ilvl="7" w:tplc="6660D858">
      <w:start w:val="1"/>
      <w:numFmt w:val="bullet"/>
      <w:lvlText w:val="•"/>
      <w:lvlJc w:val="left"/>
      <w:pPr>
        <w:ind w:left="6550" w:hanging="399"/>
      </w:pPr>
      <w:rPr>
        <w:rFonts w:hint="default"/>
      </w:rPr>
    </w:lvl>
    <w:lvl w:ilvl="8" w:tplc="54248066">
      <w:start w:val="1"/>
      <w:numFmt w:val="bullet"/>
      <w:lvlText w:val="•"/>
      <w:lvlJc w:val="left"/>
      <w:pPr>
        <w:ind w:left="7468" w:hanging="399"/>
      </w:pPr>
      <w:rPr>
        <w:rFonts w:hint="default"/>
      </w:rPr>
    </w:lvl>
  </w:abstractNum>
  <w:abstractNum w:abstractNumId="5" w15:restartNumberingAfterBreak="0">
    <w:nsid w:val="23B45CDC"/>
    <w:multiLevelType w:val="hybridMultilevel"/>
    <w:tmpl w:val="41E41DDC"/>
    <w:lvl w:ilvl="0" w:tplc="D1EAB998">
      <w:start w:val="2"/>
      <w:numFmt w:val="decimal"/>
      <w:lvlText w:val="(%1)"/>
      <w:lvlJc w:val="left"/>
      <w:pPr>
        <w:ind w:left="118" w:hanging="336"/>
      </w:pPr>
      <w:rPr>
        <w:rFonts w:ascii="Garamond" w:eastAsia="Garamond" w:hAnsi="Garamond" w:hint="default"/>
        <w:sz w:val="22"/>
        <w:szCs w:val="22"/>
      </w:rPr>
    </w:lvl>
    <w:lvl w:ilvl="1" w:tplc="6AA47ADA">
      <w:start w:val="1"/>
      <w:numFmt w:val="bullet"/>
      <w:lvlText w:val="•"/>
      <w:lvlJc w:val="left"/>
      <w:pPr>
        <w:ind w:left="402" w:hanging="336"/>
      </w:pPr>
      <w:rPr>
        <w:rFonts w:hint="default"/>
      </w:rPr>
    </w:lvl>
    <w:lvl w:ilvl="2" w:tplc="617059B8">
      <w:start w:val="1"/>
      <w:numFmt w:val="bullet"/>
      <w:lvlText w:val="•"/>
      <w:lvlJc w:val="left"/>
      <w:pPr>
        <w:ind w:left="1391" w:hanging="336"/>
      </w:pPr>
      <w:rPr>
        <w:rFonts w:hint="default"/>
      </w:rPr>
    </w:lvl>
    <w:lvl w:ilvl="3" w:tplc="54804662">
      <w:start w:val="1"/>
      <w:numFmt w:val="bullet"/>
      <w:lvlText w:val="•"/>
      <w:lvlJc w:val="left"/>
      <w:pPr>
        <w:ind w:left="2380" w:hanging="336"/>
      </w:pPr>
      <w:rPr>
        <w:rFonts w:hint="default"/>
      </w:rPr>
    </w:lvl>
    <w:lvl w:ilvl="4" w:tplc="AA3ADE62">
      <w:start w:val="1"/>
      <w:numFmt w:val="bullet"/>
      <w:lvlText w:val="•"/>
      <w:lvlJc w:val="left"/>
      <w:pPr>
        <w:ind w:left="3370" w:hanging="336"/>
      </w:pPr>
      <w:rPr>
        <w:rFonts w:hint="default"/>
      </w:rPr>
    </w:lvl>
    <w:lvl w:ilvl="5" w:tplc="D9C4EED6">
      <w:start w:val="1"/>
      <w:numFmt w:val="bullet"/>
      <w:lvlText w:val="•"/>
      <w:lvlJc w:val="left"/>
      <w:pPr>
        <w:ind w:left="4359" w:hanging="336"/>
      </w:pPr>
      <w:rPr>
        <w:rFonts w:hint="default"/>
      </w:rPr>
    </w:lvl>
    <w:lvl w:ilvl="6" w:tplc="1CB4A3F6">
      <w:start w:val="1"/>
      <w:numFmt w:val="bullet"/>
      <w:lvlText w:val="•"/>
      <w:lvlJc w:val="left"/>
      <w:pPr>
        <w:ind w:left="5348" w:hanging="336"/>
      </w:pPr>
      <w:rPr>
        <w:rFonts w:hint="default"/>
      </w:rPr>
    </w:lvl>
    <w:lvl w:ilvl="7" w:tplc="7FFECF1C">
      <w:start w:val="1"/>
      <w:numFmt w:val="bullet"/>
      <w:lvlText w:val="•"/>
      <w:lvlJc w:val="left"/>
      <w:pPr>
        <w:ind w:left="6338" w:hanging="336"/>
      </w:pPr>
      <w:rPr>
        <w:rFonts w:hint="default"/>
      </w:rPr>
    </w:lvl>
    <w:lvl w:ilvl="8" w:tplc="0716224E">
      <w:start w:val="1"/>
      <w:numFmt w:val="bullet"/>
      <w:lvlText w:val="•"/>
      <w:lvlJc w:val="left"/>
      <w:pPr>
        <w:ind w:left="7327" w:hanging="336"/>
      </w:pPr>
      <w:rPr>
        <w:rFonts w:hint="default"/>
      </w:rPr>
    </w:lvl>
  </w:abstractNum>
  <w:abstractNum w:abstractNumId="6" w15:restartNumberingAfterBreak="0">
    <w:nsid w:val="26735407"/>
    <w:multiLevelType w:val="hybridMultilevel"/>
    <w:tmpl w:val="A7BA01DA"/>
    <w:lvl w:ilvl="0" w:tplc="76BEF5C4">
      <w:start w:val="1"/>
      <w:numFmt w:val="lowerLetter"/>
      <w:lvlText w:val="%1)"/>
      <w:lvlJc w:val="left"/>
      <w:pPr>
        <w:ind w:left="118" w:hanging="224"/>
      </w:pPr>
      <w:rPr>
        <w:rFonts w:ascii="Garamond" w:eastAsia="Garamond" w:hAnsi="Garamond" w:hint="default"/>
        <w:i/>
        <w:sz w:val="24"/>
        <w:szCs w:val="24"/>
      </w:rPr>
    </w:lvl>
    <w:lvl w:ilvl="1" w:tplc="0E926472">
      <w:start w:val="1"/>
      <w:numFmt w:val="bullet"/>
      <w:lvlText w:val="•"/>
      <w:lvlJc w:val="left"/>
      <w:pPr>
        <w:ind w:left="1041" w:hanging="224"/>
      </w:pPr>
      <w:rPr>
        <w:rFonts w:hint="default"/>
      </w:rPr>
    </w:lvl>
    <w:lvl w:ilvl="2" w:tplc="D128689E">
      <w:start w:val="1"/>
      <w:numFmt w:val="bullet"/>
      <w:lvlText w:val="•"/>
      <w:lvlJc w:val="left"/>
      <w:pPr>
        <w:ind w:left="1964" w:hanging="224"/>
      </w:pPr>
      <w:rPr>
        <w:rFonts w:hint="default"/>
      </w:rPr>
    </w:lvl>
    <w:lvl w:ilvl="3" w:tplc="CB783D6C">
      <w:start w:val="1"/>
      <w:numFmt w:val="bullet"/>
      <w:lvlText w:val="•"/>
      <w:lvlJc w:val="left"/>
      <w:pPr>
        <w:ind w:left="2887" w:hanging="224"/>
      </w:pPr>
      <w:rPr>
        <w:rFonts w:hint="default"/>
      </w:rPr>
    </w:lvl>
    <w:lvl w:ilvl="4" w:tplc="ED60364C">
      <w:start w:val="1"/>
      <w:numFmt w:val="bullet"/>
      <w:lvlText w:val="•"/>
      <w:lvlJc w:val="left"/>
      <w:pPr>
        <w:ind w:left="3809" w:hanging="224"/>
      </w:pPr>
      <w:rPr>
        <w:rFonts w:hint="default"/>
      </w:rPr>
    </w:lvl>
    <w:lvl w:ilvl="5" w:tplc="7368E650">
      <w:start w:val="1"/>
      <w:numFmt w:val="bullet"/>
      <w:lvlText w:val="•"/>
      <w:lvlJc w:val="left"/>
      <w:pPr>
        <w:ind w:left="4732" w:hanging="224"/>
      </w:pPr>
      <w:rPr>
        <w:rFonts w:hint="default"/>
      </w:rPr>
    </w:lvl>
    <w:lvl w:ilvl="6" w:tplc="06A8A5E4">
      <w:start w:val="1"/>
      <w:numFmt w:val="bullet"/>
      <w:lvlText w:val="•"/>
      <w:lvlJc w:val="left"/>
      <w:pPr>
        <w:ind w:left="5655" w:hanging="224"/>
      </w:pPr>
      <w:rPr>
        <w:rFonts w:hint="default"/>
      </w:rPr>
    </w:lvl>
    <w:lvl w:ilvl="7" w:tplc="8528E4D2">
      <w:start w:val="1"/>
      <w:numFmt w:val="bullet"/>
      <w:lvlText w:val="•"/>
      <w:lvlJc w:val="left"/>
      <w:pPr>
        <w:ind w:left="6578" w:hanging="224"/>
      </w:pPr>
      <w:rPr>
        <w:rFonts w:hint="default"/>
      </w:rPr>
    </w:lvl>
    <w:lvl w:ilvl="8" w:tplc="FBFC99D8">
      <w:start w:val="1"/>
      <w:numFmt w:val="bullet"/>
      <w:lvlText w:val="•"/>
      <w:lvlJc w:val="left"/>
      <w:pPr>
        <w:ind w:left="7500" w:hanging="224"/>
      </w:pPr>
      <w:rPr>
        <w:rFonts w:hint="default"/>
      </w:rPr>
    </w:lvl>
  </w:abstractNum>
  <w:abstractNum w:abstractNumId="7" w15:restartNumberingAfterBreak="0">
    <w:nsid w:val="2FF45215"/>
    <w:multiLevelType w:val="hybridMultilevel"/>
    <w:tmpl w:val="696CC7C8"/>
    <w:lvl w:ilvl="0" w:tplc="B9B4CBC2">
      <w:start w:val="3"/>
      <w:numFmt w:val="decimal"/>
      <w:lvlText w:val="(%1)"/>
      <w:lvlJc w:val="left"/>
      <w:pPr>
        <w:ind w:left="118" w:hanging="303"/>
      </w:pPr>
      <w:rPr>
        <w:rFonts w:ascii="Garamond" w:eastAsia="Garamond" w:hAnsi="Garamond" w:hint="default"/>
        <w:i/>
        <w:sz w:val="24"/>
        <w:szCs w:val="24"/>
      </w:rPr>
    </w:lvl>
    <w:lvl w:ilvl="1" w:tplc="68DC49E6">
      <w:start w:val="1"/>
      <w:numFmt w:val="bullet"/>
      <w:lvlText w:val="•"/>
      <w:lvlJc w:val="left"/>
      <w:pPr>
        <w:ind w:left="1037" w:hanging="303"/>
      </w:pPr>
      <w:rPr>
        <w:rFonts w:hint="default"/>
      </w:rPr>
    </w:lvl>
    <w:lvl w:ilvl="2" w:tplc="632ABA66">
      <w:start w:val="1"/>
      <w:numFmt w:val="bullet"/>
      <w:lvlText w:val="•"/>
      <w:lvlJc w:val="left"/>
      <w:pPr>
        <w:ind w:left="1956" w:hanging="303"/>
      </w:pPr>
      <w:rPr>
        <w:rFonts w:hint="default"/>
      </w:rPr>
    </w:lvl>
    <w:lvl w:ilvl="3" w:tplc="6B16B780">
      <w:start w:val="1"/>
      <w:numFmt w:val="bullet"/>
      <w:lvlText w:val="•"/>
      <w:lvlJc w:val="left"/>
      <w:pPr>
        <w:ind w:left="2875" w:hanging="303"/>
      </w:pPr>
      <w:rPr>
        <w:rFonts w:hint="default"/>
      </w:rPr>
    </w:lvl>
    <w:lvl w:ilvl="4" w:tplc="3E7EF1E0">
      <w:start w:val="1"/>
      <w:numFmt w:val="bullet"/>
      <w:lvlText w:val="•"/>
      <w:lvlJc w:val="left"/>
      <w:pPr>
        <w:ind w:left="3793" w:hanging="303"/>
      </w:pPr>
      <w:rPr>
        <w:rFonts w:hint="default"/>
      </w:rPr>
    </w:lvl>
    <w:lvl w:ilvl="5" w:tplc="A3CE896E">
      <w:start w:val="1"/>
      <w:numFmt w:val="bullet"/>
      <w:lvlText w:val="•"/>
      <w:lvlJc w:val="left"/>
      <w:pPr>
        <w:ind w:left="4712" w:hanging="303"/>
      </w:pPr>
      <w:rPr>
        <w:rFonts w:hint="default"/>
      </w:rPr>
    </w:lvl>
    <w:lvl w:ilvl="6" w:tplc="E8162AD8">
      <w:start w:val="1"/>
      <w:numFmt w:val="bullet"/>
      <w:lvlText w:val="•"/>
      <w:lvlJc w:val="left"/>
      <w:pPr>
        <w:ind w:left="5631" w:hanging="303"/>
      </w:pPr>
      <w:rPr>
        <w:rFonts w:hint="default"/>
      </w:rPr>
    </w:lvl>
    <w:lvl w:ilvl="7" w:tplc="039E0400">
      <w:start w:val="1"/>
      <w:numFmt w:val="bullet"/>
      <w:lvlText w:val="•"/>
      <w:lvlJc w:val="left"/>
      <w:pPr>
        <w:ind w:left="6550" w:hanging="303"/>
      </w:pPr>
      <w:rPr>
        <w:rFonts w:hint="default"/>
      </w:rPr>
    </w:lvl>
    <w:lvl w:ilvl="8" w:tplc="AEB60498">
      <w:start w:val="1"/>
      <w:numFmt w:val="bullet"/>
      <w:lvlText w:val="•"/>
      <w:lvlJc w:val="left"/>
      <w:pPr>
        <w:ind w:left="7468" w:hanging="303"/>
      </w:pPr>
      <w:rPr>
        <w:rFonts w:hint="default"/>
      </w:rPr>
    </w:lvl>
  </w:abstractNum>
  <w:abstractNum w:abstractNumId="8" w15:restartNumberingAfterBreak="0">
    <w:nsid w:val="305731BD"/>
    <w:multiLevelType w:val="hybridMultilevel"/>
    <w:tmpl w:val="367EE542"/>
    <w:lvl w:ilvl="0" w:tplc="B9A23576">
      <w:start w:val="1"/>
      <w:numFmt w:val="decimal"/>
      <w:lvlText w:val="%1."/>
      <w:lvlJc w:val="left"/>
      <w:pPr>
        <w:ind w:left="720" w:hanging="360"/>
      </w:pPr>
      <w:rPr>
        <w:rFonts w:hint="default"/>
        <w:b w:val="0"/>
        <w:strike w:val="0"/>
        <w:color w:val="auto"/>
      </w:rPr>
    </w:lvl>
    <w:lvl w:ilvl="1" w:tplc="FA1ED3F2">
      <w:start w:val="1"/>
      <w:numFmt w:val="lowerLetter"/>
      <w:lvlText w:val="%2)"/>
      <w:lvlJc w:val="left"/>
      <w:pPr>
        <w:ind w:left="1440" w:hanging="360"/>
      </w:pPr>
      <w:rPr>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789500C"/>
    <w:multiLevelType w:val="hybridMultilevel"/>
    <w:tmpl w:val="6930ED60"/>
    <w:lvl w:ilvl="0" w:tplc="02220FF4">
      <w:start w:val="6"/>
      <w:numFmt w:val="lowerLetter"/>
      <w:lvlText w:val="%1)"/>
      <w:lvlJc w:val="left"/>
      <w:pPr>
        <w:ind w:left="118" w:hanging="178"/>
      </w:pPr>
      <w:rPr>
        <w:rFonts w:ascii="Garamond" w:eastAsia="Garamond" w:hAnsi="Garamond" w:hint="default"/>
        <w:i/>
        <w:sz w:val="24"/>
        <w:szCs w:val="24"/>
      </w:rPr>
    </w:lvl>
    <w:lvl w:ilvl="1" w:tplc="553071F4">
      <w:start w:val="1"/>
      <w:numFmt w:val="decimal"/>
      <w:lvlText w:val="%2."/>
      <w:lvlJc w:val="left"/>
      <w:pPr>
        <w:ind w:left="3923" w:hanging="226"/>
      </w:pPr>
      <w:rPr>
        <w:rFonts w:ascii="Garamond" w:eastAsia="Garamond" w:hAnsi="Garamond" w:hint="default"/>
        <w:i/>
        <w:w w:val="99"/>
        <w:sz w:val="24"/>
        <w:szCs w:val="24"/>
      </w:rPr>
    </w:lvl>
    <w:lvl w:ilvl="2" w:tplc="4168C57C">
      <w:start w:val="1"/>
      <w:numFmt w:val="bullet"/>
      <w:lvlText w:val="•"/>
      <w:lvlJc w:val="left"/>
      <w:pPr>
        <w:ind w:left="4525" w:hanging="226"/>
      </w:pPr>
      <w:rPr>
        <w:rFonts w:hint="default"/>
      </w:rPr>
    </w:lvl>
    <w:lvl w:ilvl="3" w:tplc="DC52AF8E">
      <w:start w:val="1"/>
      <w:numFmt w:val="bullet"/>
      <w:lvlText w:val="•"/>
      <w:lvlJc w:val="left"/>
      <w:pPr>
        <w:ind w:left="5128" w:hanging="226"/>
      </w:pPr>
      <w:rPr>
        <w:rFonts w:hint="default"/>
      </w:rPr>
    </w:lvl>
    <w:lvl w:ilvl="4" w:tplc="569C3A0A">
      <w:start w:val="1"/>
      <w:numFmt w:val="bullet"/>
      <w:lvlText w:val="•"/>
      <w:lvlJc w:val="left"/>
      <w:pPr>
        <w:ind w:left="5731" w:hanging="226"/>
      </w:pPr>
      <w:rPr>
        <w:rFonts w:hint="default"/>
      </w:rPr>
    </w:lvl>
    <w:lvl w:ilvl="5" w:tplc="FBA47C8A">
      <w:start w:val="1"/>
      <w:numFmt w:val="bullet"/>
      <w:lvlText w:val="•"/>
      <w:lvlJc w:val="left"/>
      <w:pPr>
        <w:ind w:left="6333" w:hanging="226"/>
      </w:pPr>
      <w:rPr>
        <w:rFonts w:hint="default"/>
      </w:rPr>
    </w:lvl>
    <w:lvl w:ilvl="6" w:tplc="340655BC">
      <w:start w:val="1"/>
      <w:numFmt w:val="bullet"/>
      <w:lvlText w:val="•"/>
      <w:lvlJc w:val="left"/>
      <w:pPr>
        <w:ind w:left="6936" w:hanging="226"/>
      </w:pPr>
      <w:rPr>
        <w:rFonts w:hint="default"/>
      </w:rPr>
    </w:lvl>
    <w:lvl w:ilvl="7" w:tplc="7B56F1F8">
      <w:start w:val="1"/>
      <w:numFmt w:val="bullet"/>
      <w:lvlText w:val="•"/>
      <w:lvlJc w:val="left"/>
      <w:pPr>
        <w:ind w:left="7538" w:hanging="226"/>
      </w:pPr>
      <w:rPr>
        <w:rFonts w:hint="default"/>
      </w:rPr>
    </w:lvl>
    <w:lvl w:ilvl="8" w:tplc="7746509E">
      <w:start w:val="1"/>
      <w:numFmt w:val="bullet"/>
      <w:lvlText w:val="•"/>
      <w:lvlJc w:val="left"/>
      <w:pPr>
        <w:ind w:left="8141" w:hanging="226"/>
      </w:pPr>
      <w:rPr>
        <w:rFonts w:hint="default"/>
      </w:rPr>
    </w:lvl>
  </w:abstractNum>
  <w:abstractNum w:abstractNumId="10" w15:restartNumberingAfterBreak="0">
    <w:nsid w:val="384A295F"/>
    <w:multiLevelType w:val="hybridMultilevel"/>
    <w:tmpl w:val="BC662476"/>
    <w:lvl w:ilvl="0" w:tplc="4A26F4CC">
      <w:start w:val="3"/>
      <w:numFmt w:val="decimal"/>
      <w:lvlText w:val="%1."/>
      <w:lvlJc w:val="left"/>
      <w:pPr>
        <w:ind w:left="301" w:hanging="183"/>
      </w:pPr>
      <w:rPr>
        <w:rFonts w:ascii="Times New Roman" w:eastAsia="Times New Roman" w:hAnsi="Times New Roman" w:hint="default"/>
        <w:b/>
        <w:bCs/>
        <w:i/>
        <w:spacing w:val="1"/>
        <w:sz w:val="18"/>
        <w:szCs w:val="18"/>
      </w:rPr>
    </w:lvl>
    <w:lvl w:ilvl="1" w:tplc="E5768C90">
      <w:start w:val="1"/>
      <w:numFmt w:val="upperRoman"/>
      <w:lvlText w:val="%2."/>
      <w:lvlJc w:val="left"/>
      <w:pPr>
        <w:ind w:left="2759" w:hanging="190"/>
        <w:jc w:val="right"/>
      </w:pPr>
      <w:rPr>
        <w:rFonts w:ascii="Garamond" w:eastAsia="Garamond" w:hAnsi="Garamond" w:hint="default"/>
        <w:i/>
        <w:spacing w:val="-1"/>
        <w:sz w:val="24"/>
        <w:szCs w:val="24"/>
      </w:rPr>
    </w:lvl>
    <w:lvl w:ilvl="2" w:tplc="F2F8AC8C">
      <w:start w:val="1"/>
      <w:numFmt w:val="bullet"/>
      <w:lvlText w:val="•"/>
      <w:lvlJc w:val="left"/>
      <w:pPr>
        <w:ind w:left="7848" w:hanging="190"/>
      </w:pPr>
      <w:rPr>
        <w:rFonts w:hint="default"/>
      </w:rPr>
    </w:lvl>
    <w:lvl w:ilvl="3" w:tplc="EFDECE7E">
      <w:start w:val="1"/>
      <w:numFmt w:val="bullet"/>
      <w:lvlText w:val="•"/>
      <w:lvlJc w:val="left"/>
      <w:pPr>
        <w:ind w:left="8035" w:hanging="190"/>
      </w:pPr>
      <w:rPr>
        <w:rFonts w:hint="default"/>
      </w:rPr>
    </w:lvl>
    <w:lvl w:ilvl="4" w:tplc="510ED58A">
      <w:start w:val="1"/>
      <w:numFmt w:val="bullet"/>
      <w:lvlText w:val="•"/>
      <w:lvlJc w:val="left"/>
      <w:pPr>
        <w:ind w:left="8222" w:hanging="190"/>
      </w:pPr>
      <w:rPr>
        <w:rFonts w:hint="default"/>
      </w:rPr>
    </w:lvl>
    <w:lvl w:ilvl="5" w:tplc="946697B4">
      <w:start w:val="1"/>
      <w:numFmt w:val="bullet"/>
      <w:lvlText w:val="•"/>
      <w:lvlJc w:val="left"/>
      <w:pPr>
        <w:ind w:left="8410" w:hanging="190"/>
      </w:pPr>
      <w:rPr>
        <w:rFonts w:hint="default"/>
      </w:rPr>
    </w:lvl>
    <w:lvl w:ilvl="6" w:tplc="79C62E58">
      <w:start w:val="1"/>
      <w:numFmt w:val="bullet"/>
      <w:lvlText w:val="•"/>
      <w:lvlJc w:val="left"/>
      <w:pPr>
        <w:ind w:left="8597" w:hanging="190"/>
      </w:pPr>
      <w:rPr>
        <w:rFonts w:hint="default"/>
      </w:rPr>
    </w:lvl>
    <w:lvl w:ilvl="7" w:tplc="64AC8A94">
      <w:start w:val="1"/>
      <w:numFmt w:val="bullet"/>
      <w:lvlText w:val="•"/>
      <w:lvlJc w:val="left"/>
      <w:pPr>
        <w:ind w:left="8784" w:hanging="190"/>
      </w:pPr>
      <w:rPr>
        <w:rFonts w:hint="default"/>
      </w:rPr>
    </w:lvl>
    <w:lvl w:ilvl="8" w:tplc="C0121AF8">
      <w:start w:val="1"/>
      <w:numFmt w:val="bullet"/>
      <w:lvlText w:val="•"/>
      <w:lvlJc w:val="left"/>
      <w:pPr>
        <w:ind w:left="8971" w:hanging="190"/>
      </w:pPr>
      <w:rPr>
        <w:rFonts w:hint="default"/>
      </w:rPr>
    </w:lvl>
  </w:abstractNum>
  <w:abstractNum w:abstractNumId="11" w15:restartNumberingAfterBreak="0">
    <w:nsid w:val="38FF5AA4"/>
    <w:multiLevelType w:val="hybridMultilevel"/>
    <w:tmpl w:val="3C805A30"/>
    <w:lvl w:ilvl="0" w:tplc="246A452A">
      <w:start w:val="1"/>
      <w:numFmt w:val="decimal"/>
      <w:lvlText w:val="%1."/>
      <w:lvlJc w:val="left"/>
      <w:pPr>
        <w:ind w:left="838" w:hanging="348"/>
      </w:pPr>
      <w:rPr>
        <w:rFonts w:ascii="Garamond" w:eastAsia="Garamond" w:hAnsi="Garamond" w:hint="default"/>
        <w:w w:val="99"/>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78B74B4"/>
    <w:multiLevelType w:val="hybridMultilevel"/>
    <w:tmpl w:val="234440FE"/>
    <w:lvl w:ilvl="0" w:tplc="AD8A1782">
      <w:start w:val="1"/>
      <w:numFmt w:val="decimal"/>
      <w:lvlText w:val="%1."/>
      <w:lvlJc w:val="left"/>
      <w:pPr>
        <w:ind w:left="332" w:hanging="214"/>
      </w:pPr>
      <w:rPr>
        <w:rFonts w:ascii="Calibri" w:eastAsia="Calibri" w:hAnsi="Calibri" w:hint="default"/>
        <w:b/>
        <w:bCs/>
        <w:sz w:val="22"/>
        <w:szCs w:val="22"/>
      </w:rPr>
    </w:lvl>
    <w:lvl w:ilvl="1" w:tplc="246A452A">
      <w:start w:val="1"/>
      <w:numFmt w:val="decimal"/>
      <w:lvlText w:val="%2."/>
      <w:lvlJc w:val="left"/>
      <w:pPr>
        <w:ind w:left="838" w:hanging="348"/>
      </w:pPr>
      <w:rPr>
        <w:rFonts w:ascii="Garamond" w:eastAsia="Garamond" w:hAnsi="Garamond" w:hint="default"/>
        <w:w w:val="99"/>
        <w:sz w:val="24"/>
        <w:szCs w:val="24"/>
      </w:rPr>
    </w:lvl>
    <w:lvl w:ilvl="2" w:tplc="E43215B2">
      <w:start w:val="1"/>
      <w:numFmt w:val="lowerLetter"/>
      <w:lvlText w:val="%3)"/>
      <w:lvlJc w:val="left"/>
      <w:pPr>
        <w:ind w:left="1558" w:hanging="339"/>
      </w:pPr>
      <w:rPr>
        <w:rFonts w:ascii="Garamond" w:eastAsia="Garamond" w:hAnsi="Garamond" w:hint="default"/>
        <w:i/>
        <w:sz w:val="24"/>
        <w:szCs w:val="24"/>
      </w:rPr>
    </w:lvl>
    <w:lvl w:ilvl="3" w:tplc="B41E88CE">
      <w:start w:val="1"/>
      <w:numFmt w:val="bullet"/>
      <w:lvlText w:val="•"/>
      <w:lvlJc w:val="left"/>
      <w:pPr>
        <w:ind w:left="2689" w:hanging="339"/>
      </w:pPr>
      <w:rPr>
        <w:rFonts w:hint="default"/>
      </w:rPr>
    </w:lvl>
    <w:lvl w:ilvl="4" w:tplc="E94E04BA">
      <w:start w:val="1"/>
      <w:numFmt w:val="bullet"/>
      <w:lvlText w:val="•"/>
      <w:lvlJc w:val="left"/>
      <w:pPr>
        <w:ind w:left="3820" w:hanging="339"/>
      </w:pPr>
      <w:rPr>
        <w:rFonts w:hint="default"/>
      </w:rPr>
    </w:lvl>
    <w:lvl w:ilvl="5" w:tplc="CB225568">
      <w:start w:val="1"/>
      <w:numFmt w:val="bullet"/>
      <w:lvlText w:val="•"/>
      <w:lvlJc w:val="left"/>
      <w:pPr>
        <w:ind w:left="4951" w:hanging="339"/>
      </w:pPr>
      <w:rPr>
        <w:rFonts w:hint="default"/>
      </w:rPr>
    </w:lvl>
    <w:lvl w:ilvl="6" w:tplc="F05800F4">
      <w:start w:val="1"/>
      <w:numFmt w:val="bullet"/>
      <w:lvlText w:val="•"/>
      <w:lvlJc w:val="left"/>
      <w:pPr>
        <w:ind w:left="6082" w:hanging="339"/>
      </w:pPr>
      <w:rPr>
        <w:rFonts w:hint="default"/>
      </w:rPr>
    </w:lvl>
    <w:lvl w:ilvl="7" w:tplc="F5D47F72">
      <w:start w:val="1"/>
      <w:numFmt w:val="bullet"/>
      <w:lvlText w:val="•"/>
      <w:lvlJc w:val="left"/>
      <w:pPr>
        <w:ind w:left="7213" w:hanging="339"/>
      </w:pPr>
      <w:rPr>
        <w:rFonts w:hint="default"/>
      </w:rPr>
    </w:lvl>
    <w:lvl w:ilvl="8" w:tplc="C1BAA05A">
      <w:start w:val="1"/>
      <w:numFmt w:val="bullet"/>
      <w:lvlText w:val="•"/>
      <w:lvlJc w:val="left"/>
      <w:pPr>
        <w:ind w:left="8344" w:hanging="339"/>
      </w:pPr>
      <w:rPr>
        <w:rFonts w:hint="default"/>
      </w:rPr>
    </w:lvl>
  </w:abstractNum>
  <w:abstractNum w:abstractNumId="13" w15:restartNumberingAfterBreak="0">
    <w:nsid w:val="48E42005"/>
    <w:multiLevelType w:val="hybridMultilevel"/>
    <w:tmpl w:val="27F06A22"/>
    <w:lvl w:ilvl="0" w:tplc="07581D8C">
      <w:start w:val="1"/>
      <w:numFmt w:val="lowerLetter"/>
      <w:lvlText w:val="%1)"/>
      <w:lvlJc w:val="left"/>
      <w:pPr>
        <w:ind w:left="118" w:hanging="224"/>
      </w:pPr>
      <w:rPr>
        <w:rFonts w:ascii="Garamond" w:eastAsia="Garamond" w:hAnsi="Garamond" w:hint="default"/>
        <w:i/>
        <w:sz w:val="24"/>
        <w:szCs w:val="24"/>
      </w:rPr>
    </w:lvl>
    <w:lvl w:ilvl="1" w:tplc="CE9CC772">
      <w:start w:val="1"/>
      <w:numFmt w:val="bullet"/>
      <w:lvlText w:val="•"/>
      <w:lvlJc w:val="left"/>
      <w:pPr>
        <w:ind w:left="1037" w:hanging="224"/>
      </w:pPr>
      <w:rPr>
        <w:rFonts w:hint="default"/>
      </w:rPr>
    </w:lvl>
    <w:lvl w:ilvl="2" w:tplc="E4902AD6">
      <w:start w:val="1"/>
      <w:numFmt w:val="bullet"/>
      <w:lvlText w:val="•"/>
      <w:lvlJc w:val="left"/>
      <w:pPr>
        <w:ind w:left="1956" w:hanging="224"/>
      </w:pPr>
      <w:rPr>
        <w:rFonts w:hint="default"/>
      </w:rPr>
    </w:lvl>
    <w:lvl w:ilvl="3" w:tplc="C43478F0">
      <w:start w:val="1"/>
      <w:numFmt w:val="bullet"/>
      <w:lvlText w:val="•"/>
      <w:lvlJc w:val="left"/>
      <w:pPr>
        <w:ind w:left="2875" w:hanging="224"/>
      </w:pPr>
      <w:rPr>
        <w:rFonts w:hint="default"/>
      </w:rPr>
    </w:lvl>
    <w:lvl w:ilvl="4" w:tplc="30A453E4">
      <w:start w:val="1"/>
      <w:numFmt w:val="bullet"/>
      <w:lvlText w:val="•"/>
      <w:lvlJc w:val="left"/>
      <w:pPr>
        <w:ind w:left="3793" w:hanging="224"/>
      </w:pPr>
      <w:rPr>
        <w:rFonts w:hint="default"/>
      </w:rPr>
    </w:lvl>
    <w:lvl w:ilvl="5" w:tplc="A46E9CEE">
      <w:start w:val="1"/>
      <w:numFmt w:val="bullet"/>
      <w:lvlText w:val="•"/>
      <w:lvlJc w:val="left"/>
      <w:pPr>
        <w:ind w:left="4712" w:hanging="224"/>
      </w:pPr>
      <w:rPr>
        <w:rFonts w:hint="default"/>
      </w:rPr>
    </w:lvl>
    <w:lvl w:ilvl="6" w:tplc="EABE3978">
      <w:start w:val="1"/>
      <w:numFmt w:val="bullet"/>
      <w:lvlText w:val="•"/>
      <w:lvlJc w:val="left"/>
      <w:pPr>
        <w:ind w:left="5631" w:hanging="224"/>
      </w:pPr>
      <w:rPr>
        <w:rFonts w:hint="default"/>
      </w:rPr>
    </w:lvl>
    <w:lvl w:ilvl="7" w:tplc="07161B96">
      <w:start w:val="1"/>
      <w:numFmt w:val="bullet"/>
      <w:lvlText w:val="•"/>
      <w:lvlJc w:val="left"/>
      <w:pPr>
        <w:ind w:left="6550" w:hanging="224"/>
      </w:pPr>
      <w:rPr>
        <w:rFonts w:hint="default"/>
      </w:rPr>
    </w:lvl>
    <w:lvl w:ilvl="8" w:tplc="BDBED446">
      <w:start w:val="1"/>
      <w:numFmt w:val="bullet"/>
      <w:lvlText w:val="•"/>
      <w:lvlJc w:val="left"/>
      <w:pPr>
        <w:ind w:left="7468" w:hanging="224"/>
      </w:pPr>
      <w:rPr>
        <w:rFonts w:hint="default"/>
      </w:rPr>
    </w:lvl>
  </w:abstractNum>
  <w:abstractNum w:abstractNumId="14" w15:restartNumberingAfterBreak="0">
    <w:nsid w:val="4AED2140"/>
    <w:multiLevelType w:val="hybridMultilevel"/>
    <w:tmpl w:val="8EB2D302"/>
    <w:lvl w:ilvl="0" w:tplc="040E0017">
      <w:start w:val="1"/>
      <w:numFmt w:val="lowerLetter"/>
      <w:lvlText w:val="%1)"/>
      <w:lvlJc w:val="left"/>
      <w:pPr>
        <w:ind w:left="1004" w:hanging="360"/>
      </w:pPr>
    </w:lvl>
    <w:lvl w:ilvl="1" w:tplc="040E0019">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5" w15:restartNumberingAfterBreak="0">
    <w:nsid w:val="4EBE05BB"/>
    <w:multiLevelType w:val="hybridMultilevel"/>
    <w:tmpl w:val="EF425B50"/>
    <w:lvl w:ilvl="0" w:tplc="A768E38A">
      <w:start w:val="1"/>
      <w:numFmt w:val="bullet"/>
      <w:lvlText w:val="-"/>
      <w:lvlJc w:val="left"/>
      <w:pPr>
        <w:ind w:left="445" w:hanging="123"/>
      </w:pPr>
      <w:rPr>
        <w:rFonts w:ascii="Garamond" w:eastAsia="Garamond" w:hAnsi="Garamond" w:hint="default"/>
        <w:i/>
        <w:sz w:val="24"/>
        <w:szCs w:val="24"/>
      </w:rPr>
    </w:lvl>
    <w:lvl w:ilvl="1" w:tplc="A794788C">
      <w:start w:val="1"/>
      <w:numFmt w:val="bullet"/>
      <w:lvlText w:val="•"/>
      <w:lvlJc w:val="left"/>
      <w:pPr>
        <w:ind w:left="1331" w:hanging="123"/>
      </w:pPr>
      <w:rPr>
        <w:rFonts w:hint="default"/>
      </w:rPr>
    </w:lvl>
    <w:lvl w:ilvl="2" w:tplc="F3E2C36C">
      <w:start w:val="1"/>
      <w:numFmt w:val="bullet"/>
      <w:lvlText w:val="•"/>
      <w:lvlJc w:val="left"/>
      <w:pPr>
        <w:ind w:left="2217" w:hanging="123"/>
      </w:pPr>
      <w:rPr>
        <w:rFonts w:hint="default"/>
      </w:rPr>
    </w:lvl>
    <w:lvl w:ilvl="3" w:tplc="B15475F6">
      <w:start w:val="1"/>
      <w:numFmt w:val="bullet"/>
      <w:lvlText w:val="•"/>
      <w:lvlJc w:val="left"/>
      <w:pPr>
        <w:ind w:left="3103" w:hanging="123"/>
      </w:pPr>
      <w:rPr>
        <w:rFonts w:hint="default"/>
      </w:rPr>
    </w:lvl>
    <w:lvl w:ilvl="4" w:tplc="F4CA83B4">
      <w:start w:val="1"/>
      <w:numFmt w:val="bullet"/>
      <w:lvlText w:val="•"/>
      <w:lvlJc w:val="left"/>
      <w:pPr>
        <w:ind w:left="3989" w:hanging="123"/>
      </w:pPr>
      <w:rPr>
        <w:rFonts w:hint="default"/>
      </w:rPr>
    </w:lvl>
    <w:lvl w:ilvl="5" w:tplc="04CA3D9E">
      <w:start w:val="1"/>
      <w:numFmt w:val="bullet"/>
      <w:lvlText w:val="•"/>
      <w:lvlJc w:val="left"/>
      <w:pPr>
        <w:ind w:left="4875" w:hanging="123"/>
      </w:pPr>
      <w:rPr>
        <w:rFonts w:hint="default"/>
      </w:rPr>
    </w:lvl>
    <w:lvl w:ilvl="6" w:tplc="4774C1CA">
      <w:start w:val="1"/>
      <w:numFmt w:val="bullet"/>
      <w:lvlText w:val="•"/>
      <w:lvlJc w:val="left"/>
      <w:pPr>
        <w:ind w:left="5761" w:hanging="123"/>
      </w:pPr>
      <w:rPr>
        <w:rFonts w:hint="default"/>
      </w:rPr>
    </w:lvl>
    <w:lvl w:ilvl="7" w:tplc="E286ADCE">
      <w:start w:val="1"/>
      <w:numFmt w:val="bullet"/>
      <w:lvlText w:val="•"/>
      <w:lvlJc w:val="left"/>
      <w:pPr>
        <w:ind w:left="6648" w:hanging="123"/>
      </w:pPr>
      <w:rPr>
        <w:rFonts w:hint="default"/>
      </w:rPr>
    </w:lvl>
    <w:lvl w:ilvl="8" w:tplc="548AC282">
      <w:start w:val="1"/>
      <w:numFmt w:val="bullet"/>
      <w:lvlText w:val="•"/>
      <w:lvlJc w:val="left"/>
      <w:pPr>
        <w:ind w:left="7534" w:hanging="123"/>
      </w:pPr>
      <w:rPr>
        <w:rFonts w:hint="default"/>
      </w:rPr>
    </w:lvl>
  </w:abstractNum>
  <w:abstractNum w:abstractNumId="16" w15:restartNumberingAfterBreak="0">
    <w:nsid w:val="51255034"/>
    <w:multiLevelType w:val="hybridMultilevel"/>
    <w:tmpl w:val="5CF247D8"/>
    <w:lvl w:ilvl="0" w:tplc="8A5EC388">
      <w:start w:val="1"/>
      <w:numFmt w:val="decimal"/>
      <w:lvlText w:val="%1."/>
      <w:lvlJc w:val="left"/>
      <w:pPr>
        <w:ind w:left="118" w:hanging="238"/>
      </w:pPr>
      <w:rPr>
        <w:rFonts w:ascii="Garamond" w:eastAsia="Garamond" w:hAnsi="Garamond" w:hint="default"/>
        <w:w w:val="99"/>
        <w:sz w:val="24"/>
        <w:szCs w:val="24"/>
      </w:rPr>
    </w:lvl>
    <w:lvl w:ilvl="1" w:tplc="C9F202A8">
      <w:start w:val="1"/>
      <w:numFmt w:val="bullet"/>
      <w:lvlText w:val="•"/>
      <w:lvlJc w:val="left"/>
      <w:pPr>
        <w:ind w:left="1041" w:hanging="238"/>
      </w:pPr>
      <w:rPr>
        <w:rFonts w:hint="default"/>
      </w:rPr>
    </w:lvl>
    <w:lvl w:ilvl="2" w:tplc="5E847074">
      <w:start w:val="1"/>
      <w:numFmt w:val="bullet"/>
      <w:lvlText w:val="•"/>
      <w:lvlJc w:val="left"/>
      <w:pPr>
        <w:ind w:left="1964" w:hanging="238"/>
      </w:pPr>
      <w:rPr>
        <w:rFonts w:hint="default"/>
      </w:rPr>
    </w:lvl>
    <w:lvl w:ilvl="3" w:tplc="97FAD32A">
      <w:start w:val="1"/>
      <w:numFmt w:val="bullet"/>
      <w:lvlText w:val="•"/>
      <w:lvlJc w:val="left"/>
      <w:pPr>
        <w:ind w:left="2887" w:hanging="238"/>
      </w:pPr>
      <w:rPr>
        <w:rFonts w:hint="default"/>
      </w:rPr>
    </w:lvl>
    <w:lvl w:ilvl="4" w:tplc="997CA3D2">
      <w:start w:val="1"/>
      <w:numFmt w:val="bullet"/>
      <w:lvlText w:val="•"/>
      <w:lvlJc w:val="left"/>
      <w:pPr>
        <w:ind w:left="3809" w:hanging="238"/>
      </w:pPr>
      <w:rPr>
        <w:rFonts w:hint="default"/>
      </w:rPr>
    </w:lvl>
    <w:lvl w:ilvl="5" w:tplc="196EED16">
      <w:start w:val="1"/>
      <w:numFmt w:val="bullet"/>
      <w:lvlText w:val="•"/>
      <w:lvlJc w:val="left"/>
      <w:pPr>
        <w:ind w:left="4732" w:hanging="238"/>
      </w:pPr>
      <w:rPr>
        <w:rFonts w:hint="default"/>
      </w:rPr>
    </w:lvl>
    <w:lvl w:ilvl="6" w:tplc="19E01374">
      <w:start w:val="1"/>
      <w:numFmt w:val="bullet"/>
      <w:lvlText w:val="•"/>
      <w:lvlJc w:val="left"/>
      <w:pPr>
        <w:ind w:left="5655" w:hanging="238"/>
      </w:pPr>
      <w:rPr>
        <w:rFonts w:hint="default"/>
      </w:rPr>
    </w:lvl>
    <w:lvl w:ilvl="7" w:tplc="9FCCDBDE">
      <w:start w:val="1"/>
      <w:numFmt w:val="bullet"/>
      <w:lvlText w:val="•"/>
      <w:lvlJc w:val="left"/>
      <w:pPr>
        <w:ind w:left="6578" w:hanging="238"/>
      </w:pPr>
      <w:rPr>
        <w:rFonts w:hint="default"/>
      </w:rPr>
    </w:lvl>
    <w:lvl w:ilvl="8" w:tplc="65E0CDFE">
      <w:start w:val="1"/>
      <w:numFmt w:val="bullet"/>
      <w:lvlText w:val="•"/>
      <w:lvlJc w:val="left"/>
      <w:pPr>
        <w:ind w:left="7500" w:hanging="238"/>
      </w:pPr>
      <w:rPr>
        <w:rFonts w:hint="default"/>
      </w:rPr>
    </w:lvl>
  </w:abstractNum>
  <w:abstractNum w:abstractNumId="17" w15:restartNumberingAfterBreak="0">
    <w:nsid w:val="58F2070F"/>
    <w:multiLevelType w:val="hybridMultilevel"/>
    <w:tmpl w:val="EFDEBD4C"/>
    <w:lvl w:ilvl="0" w:tplc="ACB2C5C0">
      <w:start w:val="1"/>
      <w:numFmt w:val="decimal"/>
      <w:lvlText w:val="%1."/>
      <w:lvlJc w:val="left"/>
      <w:pPr>
        <w:ind w:left="118" w:hanging="235"/>
      </w:pPr>
      <w:rPr>
        <w:rFonts w:ascii="Garamond" w:eastAsia="Garamond" w:hAnsi="Garamond" w:hint="default"/>
        <w:w w:val="99"/>
        <w:sz w:val="24"/>
        <w:szCs w:val="24"/>
      </w:rPr>
    </w:lvl>
    <w:lvl w:ilvl="1" w:tplc="FB98ACEA">
      <w:start w:val="1"/>
      <w:numFmt w:val="bullet"/>
      <w:lvlText w:val="•"/>
      <w:lvlJc w:val="left"/>
      <w:pPr>
        <w:ind w:left="1041" w:hanging="235"/>
      </w:pPr>
      <w:rPr>
        <w:rFonts w:hint="default"/>
      </w:rPr>
    </w:lvl>
    <w:lvl w:ilvl="2" w:tplc="35240596">
      <w:start w:val="1"/>
      <w:numFmt w:val="bullet"/>
      <w:lvlText w:val="•"/>
      <w:lvlJc w:val="left"/>
      <w:pPr>
        <w:ind w:left="1964" w:hanging="235"/>
      </w:pPr>
      <w:rPr>
        <w:rFonts w:hint="default"/>
      </w:rPr>
    </w:lvl>
    <w:lvl w:ilvl="3" w:tplc="AC12B1E6">
      <w:start w:val="1"/>
      <w:numFmt w:val="bullet"/>
      <w:lvlText w:val="•"/>
      <w:lvlJc w:val="left"/>
      <w:pPr>
        <w:ind w:left="2887" w:hanging="235"/>
      </w:pPr>
      <w:rPr>
        <w:rFonts w:hint="default"/>
      </w:rPr>
    </w:lvl>
    <w:lvl w:ilvl="4" w:tplc="3ECECEDE">
      <w:start w:val="1"/>
      <w:numFmt w:val="bullet"/>
      <w:lvlText w:val="•"/>
      <w:lvlJc w:val="left"/>
      <w:pPr>
        <w:ind w:left="3809" w:hanging="235"/>
      </w:pPr>
      <w:rPr>
        <w:rFonts w:hint="default"/>
      </w:rPr>
    </w:lvl>
    <w:lvl w:ilvl="5" w:tplc="ADC29AC2">
      <w:start w:val="1"/>
      <w:numFmt w:val="bullet"/>
      <w:lvlText w:val="•"/>
      <w:lvlJc w:val="left"/>
      <w:pPr>
        <w:ind w:left="4732" w:hanging="235"/>
      </w:pPr>
      <w:rPr>
        <w:rFonts w:hint="default"/>
      </w:rPr>
    </w:lvl>
    <w:lvl w:ilvl="6" w:tplc="9D5A06CA">
      <w:start w:val="1"/>
      <w:numFmt w:val="bullet"/>
      <w:lvlText w:val="•"/>
      <w:lvlJc w:val="left"/>
      <w:pPr>
        <w:ind w:left="5655" w:hanging="235"/>
      </w:pPr>
      <w:rPr>
        <w:rFonts w:hint="default"/>
      </w:rPr>
    </w:lvl>
    <w:lvl w:ilvl="7" w:tplc="BFE2EC90">
      <w:start w:val="1"/>
      <w:numFmt w:val="bullet"/>
      <w:lvlText w:val="•"/>
      <w:lvlJc w:val="left"/>
      <w:pPr>
        <w:ind w:left="6578" w:hanging="235"/>
      </w:pPr>
      <w:rPr>
        <w:rFonts w:hint="default"/>
      </w:rPr>
    </w:lvl>
    <w:lvl w:ilvl="8" w:tplc="F348A814">
      <w:start w:val="1"/>
      <w:numFmt w:val="bullet"/>
      <w:lvlText w:val="•"/>
      <w:lvlJc w:val="left"/>
      <w:pPr>
        <w:ind w:left="7500" w:hanging="235"/>
      </w:pPr>
      <w:rPr>
        <w:rFonts w:hint="default"/>
      </w:rPr>
    </w:lvl>
  </w:abstractNum>
  <w:abstractNum w:abstractNumId="18" w15:restartNumberingAfterBreak="0">
    <w:nsid w:val="5B661E4D"/>
    <w:multiLevelType w:val="hybridMultilevel"/>
    <w:tmpl w:val="5918876C"/>
    <w:lvl w:ilvl="0" w:tplc="246A452A">
      <w:start w:val="1"/>
      <w:numFmt w:val="decimal"/>
      <w:lvlText w:val="%1."/>
      <w:lvlJc w:val="left"/>
      <w:pPr>
        <w:ind w:left="1198" w:hanging="348"/>
      </w:pPr>
      <w:rPr>
        <w:rFonts w:ascii="Garamond" w:eastAsia="Garamond" w:hAnsi="Garamond" w:hint="default"/>
        <w:w w:val="99"/>
        <w:sz w:val="24"/>
        <w:szCs w:val="24"/>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5EE83314"/>
    <w:multiLevelType w:val="hybridMultilevel"/>
    <w:tmpl w:val="8E8E45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F7D1497"/>
    <w:multiLevelType w:val="hybridMultilevel"/>
    <w:tmpl w:val="344C9AEE"/>
    <w:lvl w:ilvl="0" w:tplc="3014C4F2">
      <w:start w:val="1"/>
      <w:numFmt w:val="lowerLetter"/>
      <w:lvlText w:val="%1)"/>
      <w:lvlJc w:val="left"/>
      <w:pPr>
        <w:ind w:left="118" w:hanging="224"/>
      </w:pPr>
      <w:rPr>
        <w:rFonts w:ascii="Garamond" w:eastAsia="Garamond" w:hAnsi="Garamond" w:hint="default"/>
        <w:i/>
        <w:sz w:val="24"/>
        <w:szCs w:val="24"/>
      </w:rPr>
    </w:lvl>
    <w:lvl w:ilvl="1" w:tplc="F9D86DFC">
      <w:start w:val="1"/>
      <w:numFmt w:val="bullet"/>
      <w:lvlText w:val="•"/>
      <w:lvlJc w:val="left"/>
      <w:pPr>
        <w:ind w:left="1037" w:hanging="224"/>
      </w:pPr>
      <w:rPr>
        <w:rFonts w:hint="default"/>
      </w:rPr>
    </w:lvl>
    <w:lvl w:ilvl="2" w:tplc="D3588524">
      <w:start w:val="1"/>
      <w:numFmt w:val="bullet"/>
      <w:lvlText w:val="•"/>
      <w:lvlJc w:val="left"/>
      <w:pPr>
        <w:ind w:left="1956" w:hanging="224"/>
      </w:pPr>
      <w:rPr>
        <w:rFonts w:hint="default"/>
      </w:rPr>
    </w:lvl>
    <w:lvl w:ilvl="3" w:tplc="5B00658A">
      <w:start w:val="1"/>
      <w:numFmt w:val="bullet"/>
      <w:lvlText w:val="•"/>
      <w:lvlJc w:val="left"/>
      <w:pPr>
        <w:ind w:left="2875" w:hanging="224"/>
      </w:pPr>
      <w:rPr>
        <w:rFonts w:hint="default"/>
      </w:rPr>
    </w:lvl>
    <w:lvl w:ilvl="4" w:tplc="D97882FE">
      <w:start w:val="1"/>
      <w:numFmt w:val="bullet"/>
      <w:lvlText w:val="•"/>
      <w:lvlJc w:val="left"/>
      <w:pPr>
        <w:ind w:left="3793" w:hanging="224"/>
      </w:pPr>
      <w:rPr>
        <w:rFonts w:hint="default"/>
      </w:rPr>
    </w:lvl>
    <w:lvl w:ilvl="5" w:tplc="CB10A58A">
      <w:start w:val="1"/>
      <w:numFmt w:val="bullet"/>
      <w:lvlText w:val="•"/>
      <w:lvlJc w:val="left"/>
      <w:pPr>
        <w:ind w:left="4712" w:hanging="224"/>
      </w:pPr>
      <w:rPr>
        <w:rFonts w:hint="default"/>
      </w:rPr>
    </w:lvl>
    <w:lvl w:ilvl="6" w:tplc="1BBA06CC">
      <w:start w:val="1"/>
      <w:numFmt w:val="bullet"/>
      <w:lvlText w:val="•"/>
      <w:lvlJc w:val="left"/>
      <w:pPr>
        <w:ind w:left="5631" w:hanging="224"/>
      </w:pPr>
      <w:rPr>
        <w:rFonts w:hint="default"/>
      </w:rPr>
    </w:lvl>
    <w:lvl w:ilvl="7" w:tplc="17EC1B7A">
      <w:start w:val="1"/>
      <w:numFmt w:val="bullet"/>
      <w:lvlText w:val="•"/>
      <w:lvlJc w:val="left"/>
      <w:pPr>
        <w:ind w:left="6550" w:hanging="224"/>
      </w:pPr>
      <w:rPr>
        <w:rFonts w:hint="default"/>
      </w:rPr>
    </w:lvl>
    <w:lvl w:ilvl="8" w:tplc="95708206">
      <w:start w:val="1"/>
      <w:numFmt w:val="bullet"/>
      <w:lvlText w:val="•"/>
      <w:lvlJc w:val="left"/>
      <w:pPr>
        <w:ind w:left="7468" w:hanging="224"/>
      </w:pPr>
      <w:rPr>
        <w:rFonts w:hint="default"/>
      </w:rPr>
    </w:lvl>
  </w:abstractNum>
  <w:abstractNum w:abstractNumId="21" w15:restartNumberingAfterBreak="0">
    <w:nsid w:val="60C946E1"/>
    <w:multiLevelType w:val="hybridMultilevel"/>
    <w:tmpl w:val="C51AEBF4"/>
    <w:lvl w:ilvl="0" w:tplc="7EA61A88">
      <w:start w:val="2"/>
      <w:numFmt w:val="decimal"/>
      <w:lvlText w:val="(%1)"/>
      <w:lvlJc w:val="left"/>
      <w:pPr>
        <w:ind w:left="118" w:hanging="305"/>
      </w:pPr>
      <w:rPr>
        <w:rFonts w:ascii="Garamond" w:eastAsia="Garamond" w:hAnsi="Garamond" w:hint="default"/>
        <w:i/>
        <w:sz w:val="24"/>
        <w:szCs w:val="24"/>
      </w:rPr>
    </w:lvl>
    <w:lvl w:ilvl="1" w:tplc="4DB225BA">
      <w:start w:val="1"/>
      <w:numFmt w:val="decimal"/>
      <w:lvlText w:val="%2."/>
      <w:lvlJc w:val="left"/>
      <w:pPr>
        <w:ind w:left="118" w:hanging="226"/>
      </w:pPr>
      <w:rPr>
        <w:rFonts w:ascii="Garamond" w:eastAsia="Garamond" w:hAnsi="Garamond" w:hint="default"/>
        <w:i/>
        <w:sz w:val="24"/>
        <w:szCs w:val="24"/>
      </w:rPr>
    </w:lvl>
    <w:lvl w:ilvl="2" w:tplc="DA0CA6BA">
      <w:start w:val="1"/>
      <w:numFmt w:val="bullet"/>
      <w:lvlText w:val="•"/>
      <w:lvlJc w:val="left"/>
      <w:pPr>
        <w:ind w:left="1956" w:hanging="226"/>
      </w:pPr>
      <w:rPr>
        <w:rFonts w:hint="default"/>
      </w:rPr>
    </w:lvl>
    <w:lvl w:ilvl="3" w:tplc="DE0E3E44">
      <w:start w:val="1"/>
      <w:numFmt w:val="bullet"/>
      <w:lvlText w:val="•"/>
      <w:lvlJc w:val="left"/>
      <w:pPr>
        <w:ind w:left="2875" w:hanging="226"/>
      </w:pPr>
      <w:rPr>
        <w:rFonts w:hint="default"/>
      </w:rPr>
    </w:lvl>
    <w:lvl w:ilvl="4" w:tplc="0028754A">
      <w:start w:val="1"/>
      <w:numFmt w:val="bullet"/>
      <w:lvlText w:val="•"/>
      <w:lvlJc w:val="left"/>
      <w:pPr>
        <w:ind w:left="3793" w:hanging="226"/>
      </w:pPr>
      <w:rPr>
        <w:rFonts w:hint="default"/>
      </w:rPr>
    </w:lvl>
    <w:lvl w:ilvl="5" w:tplc="36EC819E">
      <w:start w:val="1"/>
      <w:numFmt w:val="bullet"/>
      <w:lvlText w:val="•"/>
      <w:lvlJc w:val="left"/>
      <w:pPr>
        <w:ind w:left="4712" w:hanging="226"/>
      </w:pPr>
      <w:rPr>
        <w:rFonts w:hint="default"/>
      </w:rPr>
    </w:lvl>
    <w:lvl w:ilvl="6" w:tplc="EADEC35E">
      <w:start w:val="1"/>
      <w:numFmt w:val="bullet"/>
      <w:lvlText w:val="•"/>
      <w:lvlJc w:val="left"/>
      <w:pPr>
        <w:ind w:left="5631" w:hanging="226"/>
      </w:pPr>
      <w:rPr>
        <w:rFonts w:hint="default"/>
      </w:rPr>
    </w:lvl>
    <w:lvl w:ilvl="7" w:tplc="7F6E2CB6">
      <w:start w:val="1"/>
      <w:numFmt w:val="bullet"/>
      <w:lvlText w:val="•"/>
      <w:lvlJc w:val="left"/>
      <w:pPr>
        <w:ind w:left="6550" w:hanging="226"/>
      </w:pPr>
      <w:rPr>
        <w:rFonts w:hint="default"/>
      </w:rPr>
    </w:lvl>
    <w:lvl w:ilvl="8" w:tplc="A7F61C3E">
      <w:start w:val="1"/>
      <w:numFmt w:val="bullet"/>
      <w:lvlText w:val="•"/>
      <w:lvlJc w:val="left"/>
      <w:pPr>
        <w:ind w:left="7468" w:hanging="226"/>
      </w:pPr>
      <w:rPr>
        <w:rFonts w:hint="default"/>
      </w:rPr>
    </w:lvl>
  </w:abstractNum>
  <w:abstractNum w:abstractNumId="22" w15:restartNumberingAfterBreak="0">
    <w:nsid w:val="6174667E"/>
    <w:multiLevelType w:val="hybridMultilevel"/>
    <w:tmpl w:val="A2785B7E"/>
    <w:lvl w:ilvl="0" w:tplc="246A452A">
      <w:start w:val="1"/>
      <w:numFmt w:val="decimal"/>
      <w:lvlText w:val="%1."/>
      <w:lvlJc w:val="left"/>
      <w:pPr>
        <w:ind w:left="838" w:hanging="348"/>
      </w:pPr>
      <w:rPr>
        <w:rFonts w:ascii="Garamond" w:eastAsia="Garamond" w:hAnsi="Garamond" w:hint="default"/>
        <w:w w:val="99"/>
        <w:sz w:val="24"/>
        <w:szCs w:val="24"/>
      </w:rPr>
    </w:lvl>
    <w:lvl w:ilvl="1" w:tplc="7A4AE592">
      <w:start w:val="32"/>
      <w:numFmt w:val="bullet"/>
      <w:lvlText w:val="-"/>
      <w:lvlJc w:val="left"/>
      <w:pPr>
        <w:ind w:left="1440" w:hanging="360"/>
      </w:pPr>
      <w:rPr>
        <w:rFonts w:ascii="Garamond" w:eastAsiaTheme="minorHAnsi" w:hAnsi="Garamond" w:cstheme="minorBidi"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2220CCA"/>
    <w:multiLevelType w:val="hybridMultilevel"/>
    <w:tmpl w:val="AD5C2B74"/>
    <w:lvl w:ilvl="0" w:tplc="4D16B8EE">
      <w:start w:val="1"/>
      <w:numFmt w:val="lowerLetter"/>
      <w:lvlText w:val="%1)"/>
      <w:lvlJc w:val="left"/>
      <w:pPr>
        <w:ind w:left="546" w:hanging="224"/>
      </w:pPr>
      <w:rPr>
        <w:rFonts w:ascii="Garamond" w:eastAsia="Garamond" w:hAnsi="Garamond" w:hint="default"/>
        <w:i/>
        <w:sz w:val="24"/>
        <w:szCs w:val="24"/>
      </w:rPr>
    </w:lvl>
    <w:lvl w:ilvl="1" w:tplc="3274E80C">
      <w:start w:val="1"/>
      <w:numFmt w:val="bullet"/>
      <w:lvlText w:val="•"/>
      <w:lvlJc w:val="left"/>
      <w:pPr>
        <w:ind w:left="1422" w:hanging="224"/>
      </w:pPr>
      <w:rPr>
        <w:rFonts w:hint="default"/>
      </w:rPr>
    </w:lvl>
    <w:lvl w:ilvl="2" w:tplc="D346AC86">
      <w:start w:val="1"/>
      <w:numFmt w:val="bullet"/>
      <w:lvlText w:val="•"/>
      <w:lvlJc w:val="left"/>
      <w:pPr>
        <w:ind w:left="2298" w:hanging="224"/>
      </w:pPr>
      <w:rPr>
        <w:rFonts w:hint="default"/>
      </w:rPr>
    </w:lvl>
    <w:lvl w:ilvl="3" w:tplc="0AF4B61A">
      <w:start w:val="1"/>
      <w:numFmt w:val="bullet"/>
      <w:lvlText w:val="•"/>
      <w:lvlJc w:val="left"/>
      <w:pPr>
        <w:ind w:left="3174" w:hanging="224"/>
      </w:pPr>
      <w:rPr>
        <w:rFonts w:hint="default"/>
      </w:rPr>
    </w:lvl>
    <w:lvl w:ilvl="4" w:tplc="7034DD4E">
      <w:start w:val="1"/>
      <w:numFmt w:val="bullet"/>
      <w:lvlText w:val="•"/>
      <w:lvlJc w:val="left"/>
      <w:pPr>
        <w:ind w:left="4050" w:hanging="224"/>
      </w:pPr>
      <w:rPr>
        <w:rFonts w:hint="default"/>
      </w:rPr>
    </w:lvl>
    <w:lvl w:ilvl="5" w:tplc="89C865AE">
      <w:start w:val="1"/>
      <w:numFmt w:val="bullet"/>
      <w:lvlText w:val="•"/>
      <w:lvlJc w:val="left"/>
      <w:pPr>
        <w:ind w:left="4926" w:hanging="224"/>
      </w:pPr>
      <w:rPr>
        <w:rFonts w:hint="default"/>
      </w:rPr>
    </w:lvl>
    <w:lvl w:ilvl="6" w:tplc="48322116">
      <w:start w:val="1"/>
      <w:numFmt w:val="bullet"/>
      <w:lvlText w:val="•"/>
      <w:lvlJc w:val="left"/>
      <w:pPr>
        <w:ind w:left="5802" w:hanging="224"/>
      </w:pPr>
      <w:rPr>
        <w:rFonts w:hint="default"/>
      </w:rPr>
    </w:lvl>
    <w:lvl w:ilvl="7" w:tplc="B80AF09E">
      <w:start w:val="1"/>
      <w:numFmt w:val="bullet"/>
      <w:lvlText w:val="•"/>
      <w:lvlJc w:val="left"/>
      <w:pPr>
        <w:ind w:left="6678" w:hanging="224"/>
      </w:pPr>
      <w:rPr>
        <w:rFonts w:hint="default"/>
      </w:rPr>
    </w:lvl>
    <w:lvl w:ilvl="8" w:tplc="854E8E20">
      <w:start w:val="1"/>
      <w:numFmt w:val="bullet"/>
      <w:lvlText w:val="•"/>
      <w:lvlJc w:val="left"/>
      <w:pPr>
        <w:ind w:left="7554" w:hanging="224"/>
      </w:pPr>
      <w:rPr>
        <w:rFonts w:hint="default"/>
      </w:rPr>
    </w:lvl>
  </w:abstractNum>
  <w:abstractNum w:abstractNumId="24" w15:restartNumberingAfterBreak="0">
    <w:nsid w:val="665A5EA9"/>
    <w:multiLevelType w:val="hybridMultilevel"/>
    <w:tmpl w:val="3D660408"/>
    <w:lvl w:ilvl="0" w:tplc="040E000F">
      <w:start w:val="1"/>
      <w:numFmt w:val="decimal"/>
      <w:lvlText w:val="%1."/>
      <w:lvlJc w:val="left"/>
      <w:pPr>
        <w:ind w:left="720" w:hanging="360"/>
      </w:pPr>
      <w:rPr>
        <w:rFonts w:hint="default"/>
      </w:rPr>
    </w:lvl>
    <w:lvl w:ilvl="1" w:tplc="FA1ED3F2">
      <w:start w:val="1"/>
      <w:numFmt w:val="lowerLetter"/>
      <w:lvlText w:val="%2)"/>
      <w:lvlJc w:val="left"/>
      <w:pPr>
        <w:ind w:left="1440" w:hanging="360"/>
      </w:pPr>
      <w:rPr>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7450C84"/>
    <w:multiLevelType w:val="hybridMultilevel"/>
    <w:tmpl w:val="CC6CC434"/>
    <w:lvl w:ilvl="0" w:tplc="8EA49D38">
      <w:start w:val="1"/>
      <w:numFmt w:val="decimal"/>
      <w:lvlText w:val="%1."/>
      <w:lvlJc w:val="left"/>
      <w:pPr>
        <w:ind w:left="118" w:hanging="226"/>
      </w:pPr>
      <w:rPr>
        <w:rFonts w:ascii="Garamond" w:eastAsia="Garamond" w:hAnsi="Garamond" w:hint="default"/>
        <w:i/>
        <w:sz w:val="24"/>
        <w:szCs w:val="24"/>
      </w:rPr>
    </w:lvl>
    <w:lvl w:ilvl="1" w:tplc="F48A17F4">
      <w:start w:val="1"/>
      <w:numFmt w:val="bullet"/>
      <w:lvlText w:val="•"/>
      <w:lvlJc w:val="left"/>
      <w:pPr>
        <w:ind w:left="1037" w:hanging="226"/>
      </w:pPr>
      <w:rPr>
        <w:rFonts w:hint="default"/>
      </w:rPr>
    </w:lvl>
    <w:lvl w:ilvl="2" w:tplc="68948100">
      <w:start w:val="1"/>
      <w:numFmt w:val="bullet"/>
      <w:lvlText w:val="•"/>
      <w:lvlJc w:val="left"/>
      <w:pPr>
        <w:ind w:left="1956" w:hanging="226"/>
      </w:pPr>
      <w:rPr>
        <w:rFonts w:hint="default"/>
      </w:rPr>
    </w:lvl>
    <w:lvl w:ilvl="3" w:tplc="67582AF6">
      <w:start w:val="1"/>
      <w:numFmt w:val="bullet"/>
      <w:lvlText w:val="•"/>
      <w:lvlJc w:val="left"/>
      <w:pPr>
        <w:ind w:left="2875" w:hanging="226"/>
      </w:pPr>
      <w:rPr>
        <w:rFonts w:hint="default"/>
      </w:rPr>
    </w:lvl>
    <w:lvl w:ilvl="4" w:tplc="9D0EAAAE">
      <w:start w:val="1"/>
      <w:numFmt w:val="bullet"/>
      <w:lvlText w:val="•"/>
      <w:lvlJc w:val="left"/>
      <w:pPr>
        <w:ind w:left="3793" w:hanging="226"/>
      </w:pPr>
      <w:rPr>
        <w:rFonts w:hint="default"/>
      </w:rPr>
    </w:lvl>
    <w:lvl w:ilvl="5" w:tplc="551CAC7A">
      <w:start w:val="1"/>
      <w:numFmt w:val="bullet"/>
      <w:lvlText w:val="•"/>
      <w:lvlJc w:val="left"/>
      <w:pPr>
        <w:ind w:left="4712" w:hanging="226"/>
      </w:pPr>
      <w:rPr>
        <w:rFonts w:hint="default"/>
      </w:rPr>
    </w:lvl>
    <w:lvl w:ilvl="6" w:tplc="3DE49F86">
      <w:start w:val="1"/>
      <w:numFmt w:val="bullet"/>
      <w:lvlText w:val="•"/>
      <w:lvlJc w:val="left"/>
      <w:pPr>
        <w:ind w:left="5631" w:hanging="226"/>
      </w:pPr>
      <w:rPr>
        <w:rFonts w:hint="default"/>
      </w:rPr>
    </w:lvl>
    <w:lvl w:ilvl="7" w:tplc="7B9801F8">
      <w:start w:val="1"/>
      <w:numFmt w:val="bullet"/>
      <w:lvlText w:val="•"/>
      <w:lvlJc w:val="left"/>
      <w:pPr>
        <w:ind w:left="6550" w:hanging="226"/>
      </w:pPr>
      <w:rPr>
        <w:rFonts w:hint="default"/>
      </w:rPr>
    </w:lvl>
    <w:lvl w:ilvl="8" w:tplc="FE1636AC">
      <w:start w:val="1"/>
      <w:numFmt w:val="bullet"/>
      <w:lvlText w:val="•"/>
      <w:lvlJc w:val="left"/>
      <w:pPr>
        <w:ind w:left="7468" w:hanging="226"/>
      </w:pPr>
      <w:rPr>
        <w:rFonts w:hint="default"/>
      </w:rPr>
    </w:lvl>
  </w:abstractNum>
  <w:abstractNum w:abstractNumId="26" w15:restartNumberingAfterBreak="0">
    <w:nsid w:val="70135E7B"/>
    <w:multiLevelType w:val="hybridMultilevel"/>
    <w:tmpl w:val="B4408720"/>
    <w:lvl w:ilvl="0" w:tplc="410E2E04">
      <w:start w:val="1"/>
      <w:numFmt w:val="decimal"/>
      <w:lvlText w:val="%1."/>
      <w:lvlJc w:val="left"/>
      <w:pPr>
        <w:ind w:left="118" w:hanging="226"/>
      </w:pPr>
      <w:rPr>
        <w:rFonts w:ascii="Garamond" w:eastAsia="Garamond" w:hAnsi="Garamond" w:hint="default"/>
        <w:sz w:val="24"/>
        <w:szCs w:val="24"/>
      </w:rPr>
    </w:lvl>
    <w:lvl w:ilvl="1" w:tplc="B89829F2">
      <w:start w:val="1"/>
      <w:numFmt w:val="bullet"/>
      <w:lvlText w:val="•"/>
      <w:lvlJc w:val="left"/>
      <w:pPr>
        <w:ind w:left="1037" w:hanging="226"/>
      </w:pPr>
      <w:rPr>
        <w:rFonts w:hint="default"/>
      </w:rPr>
    </w:lvl>
    <w:lvl w:ilvl="2" w:tplc="9AFC3144">
      <w:start w:val="1"/>
      <w:numFmt w:val="bullet"/>
      <w:lvlText w:val="•"/>
      <w:lvlJc w:val="left"/>
      <w:pPr>
        <w:ind w:left="1956" w:hanging="226"/>
      </w:pPr>
      <w:rPr>
        <w:rFonts w:hint="default"/>
      </w:rPr>
    </w:lvl>
    <w:lvl w:ilvl="3" w:tplc="84DEADA8">
      <w:start w:val="1"/>
      <w:numFmt w:val="bullet"/>
      <w:lvlText w:val="•"/>
      <w:lvlJc w:val="left"/>
      <w:pPr>
        <w:ind w:left="2875" w:hanging="226"/>
      </w:pPr>
      <w:rPr>
        <w:rFonts w:hint="default"/>
      </w:rPr>
    </w:lvl>
    <w:lvl w:ilvl="4" w:tplc="773A576C">
      <w:start w:val="1"/>
      <w:numFmt w:val="bullet"/>
      <w:lvlText w:val="•"/>
      <w:lvlJc w:val="left"/>
      <w:pPr>
        <w:ind w:left="3793" w:hanging="226"/>
      </w:pPr>
      <w:rPr>
        <w:rFonts w:hint="default"/>
      </w:rPr>
    </w:lvl>
    <w:lvl w:ilvl="5" w:tplc="5F2EE83C">
      <w:start w:val="1"/>
      <w:numFmt w:val="bullet"/>
      <w:lvlText w:val="•"/>
      <w:lvlJc w:val="left"/>
      <w:pPr>
        <w:ind w:left="4712" w:hanging="226"/>
      </w:pPr>
      <w:rPr>
        <w:rFonts w:hint="default"/>
      </w:rPr>
    </w:lvl>
    <w:lvl w:ilvl="6" w:tplc="E3E2DD12">
      <w:start w:val="1"/>
      <w:numFmt w:val="bullet"/>
      <w:lvlText w:val="•"/>
      <w:lvlJc w:val="left"/>
      <w:pPr>
        <w:ind w:left="5631" w:hanging="226"/>
      </w:pPr>
      <w:rPr>
        <w:rFonts w:hint="default"/>
      </w:rPr>
    </w:lvl>
    <w:lvl w:ilvl="7" w:tplc="A6885AC8">
      <w:start w:val="1"/>
      <w:numFmt w:val="bullet"/>
      <w:lvlText w:val="•"/>
      <w:lvlJc w:val="left"/>
      <w:pPr>
        <w:ind w:left="6550" w:hanging="226"/>
      </w:pPr>
      <w:rPr>
        <w:rFonts w:hint="default"/>
      </w:rPr>
    </w:lvl>
    <w:lvl w:ilvl="8" w:tplc="FE2443D8">
      <w:start w:val="1"/>
      <w:numFmt w:val="bullet"/>
      <w:lvlText w:val="•"/>
      <w:lvlJc w:val="left"/>
      <w:pPr>
        <w:ind w:left="7468" w:hanging="226"/>
      </w:pPr>
      <w:rPr>
        <w:rFonts w:hint="default"/>
      </w:rPr>
    </w:lvl>
  </w:abstractNum>
  <w:abstractNum w:abstractNumId="27" w15:restartNumberingAfterBreak="0">
    <w:nsid w:val="71010E49"/>
    <w:multiLevelType w:val="hybridMultilevel"/>
    <w:tmpl w:val="6A8287F8"/>
    <w:lvl w:ilvl="0" w:tplc="D8001632">
      <w:start w:val="1"/>
      <w:numFmt w:val="lowerLetter"/>
      <w:lvlText w:val="%1)"/>
      <w:lvlJc w:val="left"/>
      <w:pPr>
        <w:ind w:left="118" w:hanging="224"/>
      </w:pPr>
      <w:rPr>
        <w:rFonts w:ascii="Garamond" w:eastAsia="Garamond" w:hAnsi="Garamond" w:hint="default"/>
        <w:i/>
        <w:sz w:val="24"/>
        <w:szCs w:val="24"/>
      </w:rPr>
    </w:lvl>
    <w:lvl w:ilvl="1" w:tplc="0574B27E">
      <w:start w:val="1"/>
      <w:numFmt w:val="bullet"/>
      <w:lvlText w:val="•"/>
      <w:lvlJc w:val="left"/>
      <w:pPr>
        <w:ind w:left="1037" w:hanging="224"/>
      </w:pPr>
      <w:rPr>
        <w:rFonts w:hint="default"/>
      </w:rPr>
    </w:lvl>
    <w:lvl w:ilvl="2" w:tplc="13B8F9F0">
      <w:start w:val="1"/>
      <w:numFmt w:val="bullet"/>
      <w:lvlText w:val="•"/>
      <w:lvlJc w:val="left"/>
      <w:pPr>
        <w:ind w:left="1956" w:hanging="224"/>
      </w:pPr>
      <w:rPr>
        <w:rFonts w:hint="default"/>
      </w:rPr>
    </w:lvl>
    <w:lvl w:ilvl="3" w:tplc="2968BE0C">
      <w:start w:val="1"/>
      <w:numFmt w:val="bullet"/>
      <w:lvlText w:val="•"/>
      <w:lvlJc w:val="left"/>
      <w:pPr>
        <w:ind w:left="2875" w:hanging="224"/>
      </w:pPr>
      <w:rPr>
        <w:rFonts w:hint="default"/>
      </w:rPr>
    </w:lvl>
    <w:lvl w:ilvl="4" w:tplc="7046AE5A">
      <w:start w:val="1"/>
      <w:numFmt w:val="bullet"/>
      <w:lvlText w:val="•"/>
      <w:lvlJc w:val="left"/>
      <w:pPr>
        <w:ind w:left="3793" w:hanging="224"/>
      </w:pPr>
      <w:rPr>
        <w:rFonts w:hint="default"/>
      </w:rPr>
    </w:lvl>
    <w:lvl w:ilvl="5" w:tplc="5E16EA9E">
      <w:start w:val="1"/>
      <w:numFmt w:val="bullet"/>
      <w:lvlText w:val="•"/>
      <w:lvlJc w:val="left"/>
      <w:pPr>
        <w:ind w:left="4712" w:hanging="224"/>
      </w:pPr>
      <w:rPr>
        <w:rFonts w:hint="default"/>
      </w:rPr>
    </w:lvl>
    <w:lvl w:ilvl="6" w:tplc="3BB4B74E">
      <w:start w:val="1"/>
      <w:numFmt w:val="bullet"/>
      <w:lvlText w:val="•"/>
      <w:lvlJc w:val="left"/>
      <w:pPr>
        <w:ind w:left="5631" w:hanging="224"/>
      </w:pPr>
      <w:rPr>
        <w:rFonts w:hint="default"/>
      </w:rPr>
    </w:lvl>
    <w:lvl w:ilvl="7" w:tplc="D82EED5E">
      <w:start w:val="1"/>
      <w:numFmt w:val="bullet"/>
      <w:lvlText w:val="•"/>
      <w:lvlJc w:val="left"/>
      <w:pPr>
        <w:ind w:left="6550" w:hanging="224"/>
      </w:pPr>
      <w:rPr>
        <w:rFonts w:hint="default"/>
      </w:rPr>
    </w:lvl>
    <w:lvl w:ilvl="8" w:tplc="EF2C00E2">
      <w:start w:val="1"/>
      <w:numFmt w:val="bullet"/>
      <w:lvlText w:val="•"/>
      <w:lvlJc w:val="left"/>
      <w:pPr>
        <w:ind w:left="7468" w:hanging="224"/>
      </w:pPr>
      <w:rPr>
        <w:rFonts w:hint="default"/>
      </w:rPr>
    </w:lvl>
  </w:abstractNum>
  <w:abstractNum w:abstractNumId="28" w15:restartNumberingAfterBreak="0">
    <w:nsid w:val="72B83CE3"/>
    <w:multiLevelType w:val="hybridMultilevel"/>
    <w:tmpl w:val="460A58B0"/>
    <w:lvl w:ilvl="0" w:tplc="DB12C12E">
      <w:start w:val="1"/>
      <w:numFmt w:val="decimal"/>
      <w:lvlText w:val="%1."/>
      <w:lvlJc w:val="left"/>
      <w:pPr>
        <w:ind w:left="118" w:hanging="243"/>
      </w:pPr>
      <w:rPr>
        <w:rFonts w:ascii="Garamond" w:eastAsia="Garamond" w:hAnsi="Garamond" w:hint="default"/>
        <w:w w:val="99"/>
        <w:sz w:val="24"/>
        <w:szCs w:val="24"/>
      </w:rPr>
    </w:lvl>
    <w:lvl w:ilvl="1" w:tplc="B5FAE926">
      <w:start w:val="1"/>
      <w:numFmt w:val="bullet"/>
      <w:lvlText w:val="•"/>
      <w:lvlJc w:val="left"/>
      <w:pPr>
        <w:ind w:left="1037" w:hanging="243"/>
      </w:pPr>
      <w:rPr>
        <w:rFonts w:hint="default"/>
      </w:rPr>
    </w:lvl>
    <w:lvl w:ilvl="2" w:tplc="EC367A78">
      <w:start w:val="1"/>
      <w:numFmt w:val="bullet"/>
      <w:lvlText w:val="•"/>
      <w:lvlJc w:val="left"/>
      <w:pPr>
        <w:ind w:left="1956" w:hanging="243"/>
      </w:pPr>
      <w:rPr>
        <w:rFonts w:hint="default"/>
      </w:rPr>
    </w:lvl>
    <w:lvl w:ilvl="3" w:tplc="C97E7B20">
      <w:start w:val="1"/>
      <w:numFmt w:val="bullet"/>
      <w:lvlText w:val="•"/>
      <w:lvlJc w:val="left"/>
      <w:pPr>
        <w:ind w:left="2875" w:hanging="243"/>
      </w:pPr>
      <w:rPr>
        <w:rFonts w:hint="default"/>
      </w:rPr>
    </w:lvl>
    <w:lvl w:ilvl="4" w:tplc="E674B5D4">
      <w:start w:val="1"/>
      <w:numFmt w:val="bullet"/>
      <w:lvlText w:val="•"/>
      <w:lvlJc w:val="left"/>
      <w:pPr>
        <w:ind w:left="3793" w:hanging="243"/>
      </w:pPr>
      <w:rPr>
        <w:rFonts w:hint="default"/>
      </w:rPr>
    </w:lvl>
    <w:lvl w:ilvl="5" w:tplc="F2CE93C8">
      <w:start w:val="1"/>
      <w:numFmt w:val="bullet"/>
      <w:lvlText w:val="•"/>
      <w:lvlJc w:val="left"/>
      <w:pPr>
        <w:ind w:left="4712" w:hanging="243"/>
      </w:pPr>
      <w:rPr>
        <w:rFonts w:hint="default"/>
      </w:rPr>
    </w:lvl>
    <w:lvl w:ilvl="6" w:tplc="D2EA1384">
      <w:start w:val="1"/>
      <w:numFmt w:val="bullet"/>
      <w:lvlText w:val="•"/>
      <w:lvlJc w:val="left"/>
      <w:pPr>
        <w:ind w:left="5631" w:hanging="243"/>
      </w:pPr>
      <w:rPr>
        <w:rFonts w:hint="default"/>
      </w:rPr>
    </w:lvl>
    <w:lvl w:ilvl="7" w:tplc="12280466">
      <w:start w:val="1"/>
      <w:numFmt w:val="bullet"/>
      <w:lvlText w:val="•"/>
      <w:lvlJc w:val="left"/>
      <w:pPr>
        <w:ind w:left="6550" w:hanging="243"/>
      </w:pPr>
      <w:rPr>
        <w:rFonts w:hint="default"/>
      </w:rPr>
    </w:lvl>
    <w:lvl w:ilvl="8" w:tplc="22E88FDE">
      <w:start w:val="1"/>
      <w:numFmt w:val="bullet"/>
      <w:lvlText w:val="•"/>
      <w:lvlJc w:val="left"/>
      <w:pPr>
        <w:ind w:left="7468" w:hanging="243"/>
      </w:pPr>
      <w:rPr>
        <w:rFonts w:hint="default"/>
      </w:rPr>
    </w:lvl>
  </w:abstractNum>
  <w:num w:numId="1" w16cid:durableId="615214880">
    <w:abstractNumId w:val="23"/>
  </w:num>
  <w:num w:numId="2" w16cid:durableId="715395286">
    <w:abstractNumId w:val="25"/>
  </w:num>
  <w:num w:numId="3" w16cid:durableId="1082143764">
    <w:abstractNumId w:val="21"/>
  </w:num>
  <w:num w:numId="4" w16cid:durableId="1375156310">
    <w:abstractNumId w:val="27"/>
  </w:num>
  <w:num w:numId="5" w16cid:durableId="2036998850">
    <w:abstractNumId w:val="7"/>
  </w:num>
  <w:num w:numId="6" w16cid:durableId="1432511578">
    <w:abstractNumId w:val="20"/>
  </w:num>
  <w:num w:numId="7" w16cid:durableId="1491755522">
    <w:abstractNumId w:val="15"/>
  </w:num>
  <w:num w:numId="8" w16cid:durableId="1410804907">
    <w:abstractNumId w:val="13"/>
  </w:num>
  <w:num w:numId="9" w16cid:durableId="69694283">
    <w:abstractNumId w:val="4"/>
  </w:num>
  <w:num w:numId="10" w16cid:durableId="158160771">
    <w:abstractNumId w:val="9"/>
  </w:num>
  <w:num w:numId="11" w16cid:durableId="2114281061">
    <w:abstractNumId w:val="6"/>
  </w:num>
  <w:num w:numId="12" w16cid:durableId="19478538">
    <w:abstractNumId w:val="10"/>
  </w:num>
  <w:num w:numId="13" w16cid:durableId="1868988049">
    <w:abstractNumId w:val="28"/>
  </w:num>
  <w:num w:numId="14" w16cid:durableId="538205770">
    <w:abstractNumId w:val="26"/>
  </w:num>
  <w:num w:numId="15" w16cid:durableId="966087852">
    <w:abstractNumId w:val="2"/>
  </w:num>
  <w:num w:numId="16" w16cid:durableId="700671757">
    <w:abstractNumId w:val="17"/>
  </w:num>
  <w:num w:numId="17" w16cid:durableId="183784476">
    <w:abstractNumId w:val="16"/>
  </w:num>
  <w:num w:numId="18" w16cid:durableId="1810707322">
    <w:abstractNumId w:val="1"/>
  </w:num>
  <w:num w:numId="19" w16cid:durableId="474032675">
    <w:abstractNumId w:val="5"/>
  </w:num>
  <w:num w:numId="20" w16cid:durableId="279918633">
    <w:abstractNumId w:val="12"/>
  </w:num>
  <w:num w:numId="21" w16cid:durableId="1898126907">
    <w:abstractNumId w:val="8"/>
  </w:num>
  <w:num w:numId="22" w16cid:durableId="536312674">
    <w:abstractNumId w:val="24"/>
  </w:num>
  <w:num w:numId="23" w16cid:durableId="1591176">
    <w:abstractNumId w:val="3"/>
  </w:num>
  <w:num w:numId="24" w16cid:durableId="1353649783">
    <w:abstractNumId w:val="18"/>
  </w:num>
  <w:num w:numId="25" w16cid:durableId="542861983">
    <w:abstractNumId w:val="11"/>
  </w:num>
  <w:num w:numId="26" w16cid:durableId="1486313582">
    <w:abstractNumId w:val="22"/>
  </w:num>
  <w:num w:numId="27" w16cid:durableId="2106874138">
    <w:abstractNumId w:val="14"/>
  </w:num>
  <w:num w:numId="28" w16cid:durableId="417868034">
    <w:abstractNumId w:val="0"/>
  </w:num>
  <w:num w:numId="29" w16cid:durableId="54055923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rombitásné Dr. Domján Bernadett">
    <w15:presenceInfo w15:providerId="AD" w15:userId="S-1-5-21-85366696-448138883-3812497303-1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6A0"/>
    <w:rsid w:val="00003D8E"/>
    <w:rsid w:val="0001191E"/>
    <w:rsid w:val="0001303B"/>
    <w:rsid w:val="000276BA"/>
    <w:rsid w:val="00042B3D"/>
    <w:rsid w:val="00054E5E"/>
    <w:rsid w:val="000565AE"/>
    <w:rsid w:val="000701A0"/>
    <w:rsid w:val="000714D8"/>
    <w:rsid w:val="00072667"/>
    <w:rsid w:val="00072DD8"/>
    <w:rsid w:val="00074B18"/>
    <w:rsid w:val="00075CA3"/>
    <w:rsid w:val="00096C8C"/>
    <w:rsid w:val="0009734C"/>
    <w:rsid w:val="000A2728"/>
    <w:rsid w:val="000B150D"/>
    <w:rsid w:val="000C14D1"/>
    <w:rsid w:val="000C1CA9"/>
    <w:rsid w:val="000C4410"/>
    <w:rsid w:val="000C4970"/>
    <w:rsid w:val="000D7046"/>
    <w:rsid w:val="000D7BCE"/>
    <w:rsid w:val="000F7963"/>
    <w:rsid w:val="00110B8D"/>
    <w:rsid w:val="00113229"/>
    <w:rsid w:val="00135822"/>
    <w:rsid w:val="001360B9"/>
    <w:rsid w:val="0013650C"/>
    <w:rsid w:val="001432D5"/>
    <w:rsid w:val="00146C0A"/>
    <w:rsid w:val="00154F65"/>
    <w:rsid w:val="00155515"/>
    <w:rsid w:val="0015591C"/>
    <w:rsid w:val="00162049"/>
    <w:rsid w:val="00162C6A"/>
    <w:rsid w:val="00162C7A"/>
    <w:rsid w:val="00162DD5"/>
    <w:rsid w:val="00167D26"/>
    <w:rsid w:val="00170F08"/>
    <w:rsid w:val="00171205"/>
    <w:rsid w:val="0017158B"/>
    <w:rsid w:val="00177A9F"/>
    <w:rsid w:val="00182E47"/>
    <w:rsid w:val="0018629A"/>
    <w:rsid w:val="0019043F"/>
    <w:rsid w:val="001A0FE0"/>
    <w:rsid w:val="001A6B13"/>
    <w:rsid w:val="001A6C9F"/>
    <w:rsid w:val="001B2CAF"/>
    <w:rsid w:val="001C0351"/>
    <w:rsid w:val="001C15CD"/>
    <w:rsid w:val="001C628F"/>
    <w:rsid w:val="001C6336"/>
    <w:rsid w:val="001C6E79"/>
    <w:rsid w:val="001D43B3"/>
    <w:rsid w:val="001D4848"/>
    <w:rsid w:val="001D5E05"/>
    <w:rsid w:val="001E6660"/>
    <w:rsid w:val="001F003D"/>
    <w:rsid w:val="001F260B"/>
    <w:rsid w:val="001F3C96"/>
    <w:rsid w:val="001F66B9"/>
    <w:rsid w:val="00204C54"/>
    <w:rsid w:val="00226F20"/>
    <w:rsid w:val="002366E3"/>
    <w:rsid w:val="002627A8"/>
    <w:rsid w:val="00273E71"/>
    <w:rsid w:val="00284E86"/>
    <w:rsid w:val="00286538"/>
    <w:rsid w:val="00293421"/>
    <w:rsid w:val="002A0B2F"/>
    <w:rsid w:val="002B2E2F"/>
    <w:rsid w:val="002B51C6"/>
    <w:rsid w:val="002B65FD"/>
    <w:rsid w:val="002C2FD8"/>
    <w:rsid w:val="002D027F"/>
    <w:rsid w:val="002D03FB"/>
    <w:rsid w:val="002E3C1B"/>
    <w:rsid w:val="002E52B2"/>
    <w:rsid w:val="002E7523"/>
    <w:rsid w:val="002F408B"/>
    <w:rsid w:val="002F631F"/>
    <w:rsid w:val="0030151B"/>
    <w:rsid w:val="003127AB"/>
    <w:rsid w:val="00317B75"/>
    <w:rsid w:val="00321DCF"/>
    <w:rsid w:val="00330C30"/>
    <w:rsid w:val="003324CA"/>
    <w:rsid w:val="00340865"/>
    <w:rsid w:val="00341268"/>
    <w:rsid w:val="00342E2D"/>
    <w:rsid w:val="00342E56"/>
    <w:rsid w:val="00350C2D"/>
    <w:rsid w:val="00353A8F"/>
    <w:rsid w:val="00360C78"/>
    <w:rsid w:val="00362D58"/>
    <w:rsid w:val="00376D93"/>
    <w:rsid w:val="003816B3"/>
    <w:rsid w:val="00383BA2"/>
    <w:rsid w:val="00384A31"/>
    <w:rsid w:val="0038744F"/>
    <w:rsid w:val="003900C1"/>
    <w:rsid w:val="003907D0"/>
    <w:rsid w:val="0039592D"/>
    <w:rsid w:val="00396095"/>
    <w:rsid w:val="00397E33"/>
    <w:rsid w:val="003A361E"/>
    <w:rsid w:val="003B6AD5"/>
    <w:rsid w:val="003C2E52"/>
    <w:rsid w:val="003C3C54"/>
    <w:rsid w:val="003D289F"/>
    <w:rsid w:val="003D2CFE"/>
    <w:rsid w:val="003D77D9"/>
    <w:rsid w:val="003D7C0A"/>
    <w:rsid w:val="003E176C"/>
    <w:rsid w:val="003F17E1"/>
    <w:rsid w:val="003F430D"/>
    <w:rsid w:val="003F705B"/>
    <w:rsid w:val="004035CF"/>
    <w:rsid w:val="004049C5"/>
    <w:rsid w:val="00407962"/>
    <w:rsid w:val="00410687"/>
    <w:rsid w:val="00417142"/>
    <w:rsid w:val="00424BCB"/>
    <w:rsid w:val="00424F48"/>
    <w:rsid w:val="00425A35"/>
    <w:rsid w:val="004267B8"/>
    <w:rsid w:val="00430E56"/>
    <w:rsid w:val="00431358"/>
    <w:rsid w:val="0044301F"/>
    <w:rsid w:val="00444C71"/>
    <w:rsid w:val="00460099"/>
    <w:rsid w:val="00462BDC"/>
    <w:rsid w:val="00465252"/>
    <w:rsid w:val="004672B7"/>
    <w:rsid w:val="004725A8"/>
    <w:rsid w:val="00474984"/>
    <w:rsid w:val="0048377A"/>
    <w:rsid w:val="00486219"/>
    <w:rsid w:val="00492CD6"/>
    <w:rsid w:val="004933D9"/>
    <w:rsid w:val="00493B4C"/>
    <w:rsid w:val="0049453A"/>
    <w:rsid w:val="004A5251"/>
    <w:rsid w:val="004B70A2"/>
    <w:rsid w:val="004C244E"/>
    <w:rsid w:val="004E782C"/>
    <w:rsid w:val="00502BC7"/>
    <w:rsid w:val="005202F2"/>
    <w:rsid w:val="00532AEB"/>
    <w:rsid w:val="00533256"/>
    <w:rsid w:val="005477B4"/>
    <w:rsid w:val="00547A32"/>
    <w:rsid w:val="00551341"/>
    <w:rsid w:val="00552AA4"/>
    <w:rsid w:val="005604B0"/>
    <w:rsid w:val="005610A8"/>
    <w:rsid w:val="005674FC"/>
    <w:rsid w:val="00575AE1"/>
    <w:rsid w:val="00580F6D"/>
    <w:rsid w:val="005860FD"/>
    <w:rsid w:val="00592A3E"/>
    <w:rsid w:val="005A1073"/>
    <w:rsid w:val="005A2C4A"/>
    <w:rsid w:val="005B0E3F"/>
    <w:rsid w:val="005B2D72"/>
    <w:rsid w:val="005B32E9"/>
    <w:rsid w:val="005D0CC7"/>
    <w:rsid w:val="005D18F8"/>
    <w:rsid w:val="005F36E7"/>
    <w:rsid w:val="005F5CB5"/>
    <w:rsid w:val="00600EDC"/>
    <w:rsid w:val="00603D6B"/>
    <w:rsid w:val="00607630"/>
    <w:rsid w:val="00611A2D"/>
    <w:rsid w:val="00612773"/>
    <w:rsid w:val="00613F05"/>
    <w:rsid w:val="006158C2"/>
    <w:rsid w:val="00621F2E"/>
    <w:rsid w:val="00622C0A"/>
    <w:rsid w:val="00630AFE"/>
    <w:rsid w:val="00633127"/>
    <w:rsid w:val="006349ED"/>
    <w:rsid w:val="00636041"/>
    <w:rsid w:val="0063744C"/>
    <w:rsid w:val="006376E1"/>
    <w:rsid w:val="006420A3"/>
    <w:rsid w:val="00644BC8"/>
    <w:rsid w:val="00646929"/>
    <w:rsid w:val="006509E1"/>
    <w:rsid w:val="0065663B"/>
    <w:rsid w:val="006611C6"/>
    <w:rsid w:val="006632E8"/>
    <w:rsid w:val="00675A07"/>
    <w:rsid w:val="00675DD0"/>
    <w:rsid w:val="00677E67"/>
    <w:rsid w:val="006807F4"/>
    <w:rsid w:val="0068324E"/>
    <w:rsid w:val="0068395C"/>
    <w:rsid w:val="00683F12"/>
    <w:rsid w:val="00690CC3"/>
    <w:rsid w:val="006A50BC"/>
    <w:rsid w:val="006B3C93"/>
    <w:rsid w:val="006B46A0"/>
    <w:rsid w:val="006B5550"/>
    <w:rsid w:val="006C6C7F"/>
    <w:rsid w:val="006D0580"/>
    <w:rsid w:val="006D0EE2"/>
    <w:rsid w:val="006D467A"/>
    <w:rsid w:val="006D4A51"/>
    <w:rsid w:val="006D5943"/>
    <w:rsid w:val="006E39F9"/>
    <w:rsid w:val="006E5B7F"/>
    <w:rsid w:val="00701306"/>
    <w:rsid w:val="00704FE5"/>
    <w:rsid w:val="007079E1"/>
    <w:rsid w:val="00722231"/>
    <w:rsid w:val="007249B7"/>
    <w:rsid w:val="00726373"/>
    <w:rsid w:val="007315D4"/>
    <w:rsid w:val="00745F82"/>
    <w:rsid w:val="00746381"/>
    <w:rsid w:val="00750736"/>
    <w:rsid w:val="00752307"/>
    <w:rsid w:val="007616F2"/>
    <w:rsid w:val="0076519D"/>
    <w:rsid w:val="007737A2"/>
    <w:rsid w:val="007763EA"/>
    <w:rsid w:val="00776497"/>
    <w:rsid w:val="00776589"/>
    <w:rsid w:val="00781BFC"/>
    <w:rsid w:val="00786E0F"/>
    <w:rsid w:val="00790982"/>
    <w:rsid w:val="007A05E1"/>
    <w:rsid w:val="007A34E3"/>
    <w:rsid w:val="007A421C"/>
    <w:rsid w:val="007A47FD"/>
    <w:rsid w:val="007A4E9E"/>
    <w:rsid w:val="007A556E"/>
    <w:rsid w:val="007C2596"/>
    <w:rsid w:val="007C3BE2"/>
    <w:rsid w:val="007C6B94"/>
    <w:rsid w:val="007D18FA"/>
    <w:rsid w:val="007D4CA4"/>
    <w:rsid w:val="007F1E50"/>
    <w:rsid w:val="007F691D"/>
    <w:rsid w:val="00800633"/>
    <w:rsid w:val="0080071D"/>
    <w:rsid w:val="00820207"/>
    <w:rsid w:val="008229EA"/>
    <w:rsid w:val="00823BF1"/>
    <w:rsid w:val="00846A7D"/>
    <w:rsid w:val="00847F94"/>
    <w:rsid w:val="00863BF6"/>
    <w:rsid w:val="00872364"/>
    <w:rsid w:val="00876739"/>
    <w:rsid w:val="00877C3B"/>
    <w:rsid w:val="00881EF1"/>
    <w:rsid w:val="00883254"/>
    <w:rsid w:val="00884E01"/>
    <w:rsid w:val="00891649"/>
    <w:rsid w:val="00894F64"/>
    <w:rsid w:val="0089728B"/>
    <w:rsid w:val="00897AFC"/>
    <w:rsid w:val="008A735D"/>
    <w:rsid w:val="008B3FBE"/>
    <w:rsid w:val="008B5DF3"/>
    <w:rsid w:val="008B5E56"/>
    <w:rsid w:val="008C2BC4"/>
    <w:rsid w:val="008C3968"/>
    <w:rsid w:val="008C4ECE"/>
    <w:rsid w:val="008D0382"/>
    <w:rsid w:val="008D2E76"/>
    <w:rsid w:val="008D5348"/>
    <w:rsid w:val="008D5ED3"/>
    <w:rsid w:val="008D715B"/>
    <w:rsid w:val="008E1803"/>
    <w:rsid w:val="008E52A7"/>
    <w:rsid w:val="00910D7C"/>
    <w:rsid w:val="00931868"/>
    <w:rsid w:val="00934509"/>
    <w:rsid w:val="009417DA"/>
    <w:rsid w:val="00941940"/>
    <w:rsid w:val="0094259E"/>
    <w:rsid w:val="00945488"/>
    <w:rsid w:val="009466E5"/>
    <w:rsid w:val="00956D45"/>
    <w:rsid w:val="00965497"/>
    <w:rsid w:val="009729C7"/>
    <w:rsid w:val="009765A4"/>
    <w:rsid w:val="00982177"/>
    <w:rsid w:val="00983148"/>
    <w:rsid w:val="00984BD6"/>
    <w:rsid w:val="009944E4"/>
    <w:rsid w:val="009948F7"/>
    <w:rsid w:val="00995663"/>
    <w:rsid w:val="009A5C7B"/>
    <w:rsid w:val="009A64BB"/>
    <w:rsid w:val="009C23EC"/>
    <w:rsid w:val="009C29AB"/>
    <w:rsid w:val="009C311B"/>
    <w:rsid w:val="009E0383"/>
    <w:rsid w:val="009F07E5"/>
    <w:rsid w:val="009F159B"/>
    <w:rsid w:val="009F67CF"/>
    <w:rsid w:val="00A00251"/>
    <w:rsid w:val="00A0199D"/>
    <w:rsid w:val="00A07B22"/>
    <w:rsid w:val="00A10767"/>
    <w:rsid w:val="00A2551C"/>
    <w:rsid w:val="00A33ECA"/>
    <w:rsid w:val="00A3466D"/>
    <w:rsid w:val="00A36744"/>
    <w:rsid w:val="00A56F38"/>
    <w:rsid w:val="00A6658A"/>
    <w:rsid w:val="00A7313B"/>
    <w:rsid w:val="00A76BC7"/>
    <w:rsid w:val="00A84470"/>
    <w:rsid w:val="00A90057"/>
    <w:rsid w:val="00AA3A41"/>
    <w:rsid w:val="00AA49DA"/>
    <w:rsid w:val="00AB2D23"/>
    <w:rsid w:val="00AB4712"/>
    <w:rsid w:val="00AD109B"/>
    <w:rsid w:val="00AD260F"/>
    <w:rsid w:val="00AD35CC"/>
    <w:rsid w:val="00B00E81"/>
    <w:rsid w:val="00B056FD"/>
    <w:rsid w:val="00B07784"/>
    <w:rsid w:val="00B21764"/>
    <w:rsid w:val="00B26123"/>
    <w:rsid w:val="00B506FF"/>
    <w:rsid w:val="00B51A72"/>
    <w:rsid w:val="00B57D8D"/>
    <w:rsid w:val="00B72442"/>
    <w:rsid w:val="00B77808"/>
    <w:rsid w:val="00B80AC2"/>
    <w:rsid w:val="00B80C22"/>
    <w:rsid w:val="00B8365F"/>
    <w:rsid w:val="00B90839"/>
    <w:rsid w:val="00B9780F"/>
    <w:rsid w:val="00BA04E7"/>
    <w:rsid w:val="00BA352B"/>
    <w:rsid w:val="00BA6EFD"/>
    <w:rsid w:val="00BB2204"/>
    <w:rsid w:val="00BB7C75"/>
    <w:rsid w:val="00BC1166"/>
    <w:rsid w:val="00BF0B2B"/>
    <w:rsid w:val="00BF15C8"/>
    <w:rsid w:val="00BF27B2"/>
    <w:rsid w:val="00BF4E58"/>
    <w:rsid w:val="00C14B46"/>
    <w:rsid w:val="00C17F91"/>
    <w:rsid w:val="00C21885"/>
    <w:rsid w:val="00C2328F"/>
    <w:rsid w:val="00C23F88"/>
    <w:rsid w:val="00C42213"/>
    <w:rsid w:val="00C435A5"/>
    <w:rsid w:val="00C44780"/>
    <w:rsid w:val="00C57C64"/>
    <w:rsid w:val="00C63558"/>
    <w:rsid w:val="00C64729"/>
    <w:rsid w:val="00C70CCA"/>
    <w:rsid w:val="00C736D4"/>
    <w:rsid w:val="00C75599"/>
    <w:rsid w:val="00C776AF"/>
    <w:rsid w:val="00C93B5E"/>
    <w:rsid w:val="00C944DE"/>
    <w:rsid w:val="00C975A0"/>
    <w:rsid w:val="00CA41CF"/>
    <w:rsid w:val="00CA4D5D"/>
    <w:rsid w:val="00CA7B6E"/>
    <w:rsid w:val="00CB760B"/>
    <w:rsid w:val="00CB7FA5"/>
    <w:rsid w:val="00CC6691"/>
    <w:rsid w:val="00CD2D16"/>
    <w:rsid w:val="00CD3056"/>
    <w:rsid w:val="00CE12A3"/>
    <w:rsid w:val="00CF1458"/>
    <w:rsid w:val="00D03EBB"/>
    <w:rsid w:val="00D0617A"/>
    <w:rsid w:val="00D110EA"/>
    <w:rsid w:val="00D11C89"/>
    <w:rsid w:val="00D145D2"/>
    <w:rsid w:val="00D17BA9"/>
    <w:rsid w:val="00D41327"/>
    <w:rsid w:val="00D51624"/>
    <w:rsid w:val="00D532A6"/>
    <w:rsid w:val="00D5737F"/>
    <w:rsid w:val="00D57694"/>
    <w:rsid w:val="00D57FF7"/>
    <w:rsid w:val="00D60747"/>
    <w:rsid w:val="00D71F45"/>
    <w:rsid w:val="00D764A2"/>
    <w:rsid w:val="00D83C60"/>
    <w:rsid w:val="00D86C3C"/>
    <w:rsid w:val="00D9171F"/>
    <w:rsid w:val="00D9409F"/>
    <w:rsid w:val="00D95608"/>
    <w:rsid w:val="00D95A13"/>
    <w:rsid w:val="00DA3B01"/>
    <w:rsid w:val="00DA7DDA"/>
    <w:rsid w:val="00DB41DE"/>
    <w:rsid w:val="00DB4B29"/>
    <w:rsid w:val="00DC11A0"/>
    <w:rsid w:val="00DC5DD4"/>
    <w:rsid w:val="00DD7E05"/>
    <w:rsid w:val="00DE314F"/>
    <w:rsid w:val="00DE46BD"/>
    <w:rsid w:val="00DE6BF6"/>
    <w:rsid w:val="00DE73B0"/>
    <w:rsid w:val="00DF7A95"/>
    <w:rsid w:val="00E106EC"/>
    <w:rsid w:val="00E20F57"/>
    <w:rsid w:val="00E3530A"/>
    <w:rsid w:val="00E45980"/>
    <w:rsid w:val="00E507B3"/>
    <w:rsid w:val="00E55330"/>
    <w:rsid w:val="00E60ABC"/>
    <w:rsid w:val="00E7092B"/>
    <w:rsid w:val="00E71EDD"/>
    <w:rsid w:val="00E72263"/>
    <w:rsid w:val="00E72C8C"/>
    <w:rsid w:val="00E7563D"/>
    <w:rsid w:val="00E802A2"/>
    <w:rsid w:val="00E82812"/>
    <w:rsid w:val="00E86A54"/>
    <w:rsid w:val="00E87557"/>
    <w:rsid w:val="00E910E4"/>
    <w:rsid w:val="00E93F8A"/>
    <w:rsid w:val="00E97FBC"/>
    <w:rsid w:val="00EB18B8"/>
    <w:rsid w:val="00EB2FC3"/>
    <w:rsid w:val="00ED2CFD"/>
    <w:rsid w:val="00ED5156"/>
    <w:rsid w:val="00ED69DC"/>
    <w:rsid w:val="00EE5FCF"/>
    <w:rsid w:val="00F07B7B"/>
    <w:rsid w:val="00F36649"/>
    <w:rsid w:val="00F36EBA"/>
    <w:rsid w:val="00F45027"/>
    <w:rsid w:val="00F57584"/>
    <w:rsid w:val="00F63924"/>
    <w:rsid w:val="00F63D61"/>
    <w:rsid w:val="00F65CD1"/>
    <w:rsid w:val="00F712BB"/>
    <w:rsid w:val="00F71582"/>
    <w:rsid w:val="00F72D73"/>
    <w:rsid w:val="00F730FC"/>
    <w:rsid w:val="00F73C7A"/>
    <w:rsid w:val="00F76074"/>
    <w:rsid w:val="00F769A7"/>
    <w:rsid w:val="00F8020F"/>
    <w:rsid w:val="00F9163E"/>
    <w:rsid w:val="00FA51CD"/>
    <w:rsid w:val="00FB3B62"/>
    <w:rsid w:val="00FC197E"/>
    <w:rsid w:val="00FD139D"/>
    <w:rsid w:val="00FD441D"/>
    <w:rsid w:val="00FE4F51"/>
    <w:rsid w:val="00FE5028"/>
    <w:rsid w:val="00FF46F9"/>
    <w:rsid w:val="00FF61F1"/>
    <w:rsid w:val="00FF6D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B2AA61"/>
  <w15:docId w15:val="{E51E9FBD-C603-4607-9DC2-6F902C9CC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uiPriority w:val="9"/>
    <w:qFormat/>
    <w:pPr>
      <w:outlineLvl w:val="0"/>
    </w:pPr>
    <w:rPr>
      <w:rFonts w:ascii="Garamond" w:eastAsia="Garamond" w:hAnsi="Garamond"/>
      <w:b/>
      <w:bCs/>
      <w:i/>
      <w:sz w:val="29"/>
      <w:szCs w:val="29"/>
    </w:rPr>
  </w:style>
  <w:style w:type="paragraph" w:styleId="Cmsor2">
    <w:name w:val="heading 2"/>
    <w:basedOn w:val="Norml"/>
    <w:uiPriority w:val="9"/>
    <w:unhideWhenUsed/>
    <w:qFormat/>
    <w:pPr>
      <w:outlineLvl w:val="1"/>
    </w:pPr>
    <w:rPr>
      <w:rFonts w:ascii="Garamond" w:eastAsia="Garamond" w:hAnsi="Garamond"/>
      <w:i/>
      <w:sz w:val="26"/>
      <w:szCs w:val="26"/>
    </w:rPr>
  </w:style>
  <w:style w:type="paragraph" w:styleId="Cmsor3">
    <w:name w:val="heading 3"/>
    <w:basedOn w:val="Norml"/>
    <w:uiPriority w:val="9"/>
    <w:unhideWhenUsed/>
    <w:qFormat/>
    <w:pPr>
      <w:ind w:left="588"/>
      <w:outlineLvl w:val="2"/>
    </w:pPr>
    <w:rPr>
      <w:rFonts w:ascii="Garamond" w:eastAsia="Garamond" w:hAnsi="Garamond"/>
      <w:b/>
      <w:bCs/>
      <w:i/>
      <w:sz w:val="25"/>
      <w:szCs w:val="25"/>
    </w:rPr>
  </w:style>
  <w:style w:type="paragraph" w:styleId="Cmsor4">
    <w:name w:val="heading 4"/>
    <w:basedOn w:val="Norml"/>
    <w:uiPriority w:val="9"/>
    <w:unhideWhenUsed/>
    <w:qFormat/>
    <w:pPr>
      <w:outlineLvl w:val="3"/>
    </w:pPr>
    <w:rPr>
      <w:rFonts w:ascii="Garamond" w:eastAsia="Garamond" w:hAnsi="Garamond"/>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J1">
    <w:name w:val="toc 1"/>
    <w:basedOn w:val="Norml"/>
    <w:uiPriority w:val="1"/>
    <w:qFormat/>
    <w:pPr>
      <w:spacing w:before="120"/>
      <w:ind w:left="332" w:hanging="214"/>
    </w:pPr>
    <w:rPr>
      <w:rFonts w:ascii="Calibri" w:eastAsia="Calibri" w:hAnsi="Calibri"/>
      <w:b/>
      <w:bCs/>
      <w:sz w:val="18"/>
      <w:szCs w:val="18"/>
    </w:rPr>
  </w:style>
  <w:style w:type="paragraph" w:styleId="TJ2">
    <w:name w:val="toc 2"/>
    <w:basedOn w:val="Norml"/>
    <w:uiPriority w:val="1"/>
    <w:qFormat/>
    <w:pPr>
      <w:spacing w:before="120"/>
      <w:ind w:left="118"/>
    </w:pPr>
    <w:rPr>
      <w:rFonts w:ascii="Calibri" w:eastAsia="Calibri" w:hAnsi="Calibri"/>
      <w:sz w:val="18"/>
      <w:szCs w:val="18"/>
    </w:rPr>
  </w:style>
  <w:style w:type="paragraph" w:styleId="Szvegtrzs">
    <w:name w:val="Body Text"/>
    <w:basedOn w:val="Norml"/>
    <w:uiPriority w:val="1"/>
    <w:qFormat/>
    <w:pPr>
      <w:ind w:left="838" w:hanging="360"/>
    </w:pPr>
    <w:rPr>
      <w:rFonts w:ascii="Garamond" w:eastAsia="Garamond" w:hAnsi="Garamond"/>
      <w:sz w:val="24"/>
      <w:szCs w:val="24"/>
    </w:rPr>
  </w:style>
  <w:style w:type="paragraph" w:styleId="Listaszerbekezds">
    <w:name w:val="List Paragraph"/>
    <w:basedOn w:val="Norml"/>
    <w:uiPriority w:val="1"/>
    <w:qFormat/>
  </w:style>
  <w:style w:type="paragraph" w:customStyle="1" w:styleId="TableParagraph">
    <w:name w:val="Table Paragraph"/>
    <w:basedOn w:val="Norml"/>
    <w:uiPriority w:val="1"/>
    <w:qFormat/>
  </w:style>
  <w:style w:type="paragraph" w:styleId="Buborkszveg">
    <w:name w:val="Balloon Text"/>
    <w:basedOn w:val="Norml"/>
    <w:link w:val="BuborkszvegChar"/>
    <w:uiPriority w:val="99"/>
    <w:semiHidden/>
    <w:unhideWhenUsed/>
    <w:rsid w:val="007A05E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A05E1"/>
    <w:rPr>
      <w:rFonts w:ascii="Segoe UI" w:hAnsi="Segoe UI" w:cs="Segoe UI"/>
      <w:sz w:val="18"/>
      <w:szCs w:val="18"/>
    </w:rPr>
  </w:style>
  <w:style w:type="paragraph" w:styleId="lfej">
    <w:name w:val="header"/>
    <w:basedOn w:val="Norml"/>
    <w:link w:val="lfejChar"/>
    <w:uiPriority w:val="99"/>
    <w:unhideWhenUsed/>
    <w:rsid w:val="003D289F"/>
    <w:pPr>
      <w:tabs>
        <w:tab w:val="center" w:pos="4536"/>
        <w:tab w:val="right" w:pos="9072"/>
      </w:tabs>
    </w:pPr>
  </w:style>
  <w:style w:type="character" w:customStyle="1" w:styleId="lfejChar">
    <w:name w:val="Élőfej Char"/>
    <w:basedOn w:val="Bekezdsalapbettpusa"/>
    <w:link w:val="lfej"/>
    <w:uiPriority w:val="99"/>
    <w:rsid w:val="003D289F"/>
  </w:style>
  <w:style w:type="paragraph" w:styleId="llb">
    <w:name w:val="footer"/>
    <w:basedOn w:val="Norml"/>
    <w:link w:val="llbChar"/>
    <w:uiPriority w:val="99"/>
    <w:unhideWhenUsed/>
    <w:rsid w:val="003D289F"/>
    <w:pPr>
      <w:tabs>
        <w:tab w:val="center" w:pos="4536"/>
        <w:tab w:val="right" w:pos="9072"/>
      </w:tabs>
    </w:pPr>
  </w:style>
  <w:style w:type="character" w:customStyle="1" w:styleId="llbChar">
    <w:name w:val="Élőláb Char"/>
    <w:basedOn w:val="Bekezdsalapbettpusa"/>
    <w:link w:val="llb"/>
    <w:uiPriority w:val="99"/>
    <w:rsid w:val="003D289F"/>
  </w:style>
  <w:style w:type="character" w:styleId="Jegyzethivatkozs">
    <w:name w:val="annotation reference"/>
    <w:uiPriority w:val="99"/>
    <w:semiHidden/>
    <w:unhideWhenUsed/>
    <w:rsid w:val="00B00E81"/>
    <w:rPr>
      <w:sz w:val="16"/>
      <w:szCs w:val="16"/>
    </w:rPr>
  </w:style>
  <w:style w:type="paragraph" w:styleId="Jegyzetszveg">
    <w:name w:val="annotation text"/>
    <w:basedOn w:val="Norml"/>
    <w:link w:val="JegyzetszvegChar"/>
    <w:uiPriority w:val="99"/>
    <w:semiHidden/>
    <w:unhideWhenUsed/>
    <w:rsid w:val="00B00E81"/>
    <w:pPr>
      <w:widowControl/>
    </w:pPr>
    <w:rPr>
      <w:rFonts w:ascii="Times New Roman" w:eastAsia="Calibri" w:hAnsi="Times New Roman" w:cs="Times New Roman"/>
      <w:sz w:val="20"/>
      <w:szCs w:val="20"/>
      <w:lang w:val="hu-HU"/>
    </w:rPr>
  </w:style>
  <w:style w:type="character" w:customStyle="1" w:styleId="JegyzetszvegChar">
    <w:name w:val="Jegyzetszöveg Char"/>
    <w:basedOn w:val="Bekezdsalapbettpusa"/>
    <w:link w:val="Jegyzetszveg"/>
    <w:uiPriority w:val="99"/>
    <w:semiHidden/>
    <w:rsid w:val="00B00E81"/>
    <w:rPr>
      <w:rFonts w:ascii="Times New Roman" w:eastAsia="Calibri" w:hAnsi="Times New Roman" w:cs="Times New Roman"/>
      <w:sz w:val="20"/>
      <w:szCs w:val="20"/>
      <w:lang w:val="hu-HU"/>
    </w:rPr>
  </w:style>
  <w:style w:type="paragraph" w:styleId="Lbjegyzetszveg">
    <w:name w:val="footnote text"/>
    <w:basedOn w:val="Norml"/>
    <w:link w:val="LbjegyzetszvegChar"/>
    <w:uiPriority w:val="99"/>
    <w:semiHidden/>
    <w:unhideWhenUsed/>
    <w:rsid w:val="00CC6691"/>
    <w:pPr>
      <w:widowControl/>
    </w:pPr>
    <w:rPr>
      <w:rFonts w:ascii="Times New Roman" w:eastAsia="Calibri" w:hAnsi="Times New Roman" w:cs="Times New Roman"/>
      <w:sz w:val="20"/>
      <w:szCs w:val="20"/>
      <w:lang w:val="hu-HU"/>
    </w:rPr>
  </w:style>
  <w:style w:type="character" w:customStyle="1" w:styleId="LbjegyzetszvegChar">
    <w:name w:val="Lábjegyzetszöveg Char"/>
    <w:basedOn w:val="Bekezdsalapbettpusa"/>
    <w:link w:val="Lbjegyzetszveg"/>
    <w:uiPriority w:val="99"/>
    <w:semiHidden/>
    <w:rsid w:val="00CC6691"/>
    <w:rPr>
      <w:rFonts w:ascii="Times New Roman" w:eastAsia="Calibri" w:hAnsi="Times New Roman" w:cs="Times New Roman"/>
      <w:sz w:val="20"/>
      <w:szCs w:val="20"/>
      <w:lang w:val="hu-HU"/>
    </w:rPr>
  </w:style>
  <w:style w:type="character" w:styleId="Lbjegyzet-hivatkozs">
    <w:name w:val="footnote reference"/>
    <w:uiPriority w:val="99"/>
    <w:semiHidden/>
    <w:unhideWhenUsed/>
    <w:rsid w:val="00CC6691"/>
    <w:rPr>
      <w:vertAlign w:val="superscript"/>
    </w:rPr>
  </w:style>
  <w:style w:type="paragraph" w:styleId="NormlWeb">
    <w:name w:val="Normal (Web)"/>
    <w:basedOn w:val="Norml"/>
    <w:uiPriority w:val="99"/>
    <w:unhideWhenUsed/>
    <w:rsid w:val="00CC6691"/>
    <w:pPr>
      <w:widowControl/>
      <w:spacing w:before="100" w:beforeAutospacing="1" w:after="100" w:afterAutospacing="1"/>
    </w:pPr>
    <w:rPr>
      <w:rFonts w:ascii="Times New Roman" w:eastAsia="Times New Roman" w:hAnsi="Times New Roman" w:cs="Times New Roman"/>
      <w:sz w:val="24"/>
      <w:szCs w:val="24"/>
      <w:lang w:val="hu-HU" w:eastAsia="hu-HU"/>
    </w:rPr>
  </w:style>
  <w:style w:type="character" w:customStyle="1" w:styleId="apple-converted-space">
    <w:name w:val="apple-converted-space"/>
    <w:basedOn w:val="Bekezdsalapbettpusa"/>
    <w:rsid w:val="00CC6691"/>
  </w:style>
  <w:style w:type="paragraph" w:customStyle="1" w:styleId="cf0">
    <w:name w:val="cf0"/>
    <w:basedOn w:val="Norml"/>
    <w:rsid w:val="00CC6691"/>
    <w:pPr>
      <w:widowControl/>
      <w:spacing w:before="100" w:beforeAutospacing="1" w:after="100" w:afterAutospacing="1"/>
    </w:pPr>
    <w:rPr>
      <w:rFonts w:ascii="Times New Roman" w:eastAsia="Times New Roman" w:hAnsi="Times New Roman" w:cs="Times New Roman"/>
      <w:sz w:val="24"/>
      <w:szCs w:val="24"/>
      <w:lang w:val="hu-HU" w:eastAsia="hu-HU"/>
    </w:rPr>
  </w:style>
  <w:style w:type="character" w:styleId="Hiperhivatkozs">
    <w:name w:val="Hyperlink"/>
    <w:uiPriority w:val="99"/>
    <w:unhideWhenUsed/>
    <w:rsid w:val="000701A0"/>
    <w:rPr>
      <w:color w:val="0000FF"/>
      <w:u w:val="single"/>
    </w:rPr>
  </w:style>
  <w:style w:type="paragraph" w:styleId="Vltozat">
    <w:name w:val="Revision"/>
    <w:hidden/>
    <w:uiPriority w:val="99"/>
    <w:semiHidden/>
    <w:rsid w:val="00C975A0"/>
    <w:pPr>
      <w:widowControl/>
    </w:pPr>
  </w:style>
  <w:style w:type="paragraph" w:styleId="Szvegtrzs2">
    <w:name w:val="Body Text 2"/>
    <w:basedOn w:val="Norml"/>
    <w:link w:val="Szvegtrzs2Char"/>
    <w:uiPriority w:val="99"/>
    <w:semiHidden/>
    <w:unhideWhenUsed/>
    <w:rsid w:val="00931868"/>
    <w:pPr>
      <w:spacing w:after="120" w:line="480" w:lineRule="auto"/>
    </w:pPr>
  </w:style>
  <w:style w:type="character" w:customStyle="1" w:styleId="Szvegtrzs2Char">
    <w:name w:val="Szövegtörzs 2 Char"/>
    <w:basedOn w:val="Bekezdsalapbettpusa"/>
    <w:link w:val="Szvegtrzs2"/>
    <w:uiPriority w:val="99"/>
    <w:semiHidden/>
    <w:rsid w:val="00931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73902-6857-45E1-8C9B-128512FF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7278</Words>
  <Characters>50219</Characters>
  <Application>Microsoft Office Word</Application>
  <DocSecurity>0</DocSecurity>
  <Lines>418</Lines>
  <Paragraphs>114</Paragraphs>
  <ScaleCrop>false</ScaleCrop>
  <HeadingPairs>
    <vt:vector size="2" baseType="variant">
      <vt:variant>
        <vt:lpstr>Cím</vt:lpstr>
      </vt:variant>
      <vt:variant>
        <vt:i4>1</vt:i4>
      </vt:variant>
    </vt:vector>
  </HeadingPairs>
  <TitlesOfParts>
    <vt:vector size="1" baseType="lpstr">
      <vt:lpstr>MARCALI VÁROS ÖNKORMÁNYZATÁNAK</vt:lpstr>
    </vt:vector>
  </TitlesOfParts>
  <Company/>
  <LinksUpToDate>false</LinksUpToDate>
  <CharactersWithSpaces>57383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MARCALI VÁROS ÖNKORMÁNYZATÁNAK</dc:title>
  <dc:creator>Dr. Balogh Tamás</dc:creator>
  <cp:lastModifiedBy>Trombitásné Dr. Domján Bernadett</cp:lastModifiedBy>
  <cp:revision>157</cp:revision>
  <cp:lastPrinted>2022-10-26T07:24:00Z</cp:lastPrinted>
  <dcterms:created xsi:type="dcterms:W3CDTF">2022-10-26T07:16:00Z</dcterms:created>
  <dcterms:modified xsi:type="dcterms:W3CDTF">2025-12-10T14:39:00Z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2012-02-14T00:00:00Z</vt:filetime>
  </property>
  <property fmtid="{D5CDD505-2E9C-101B-9397-08002B2CF9AE}" pid="3" name="LastSaved">
    <vt:filetime>2018-11-09T00:00:00Z</vt:filetime>
  </property>
</Properties>
</file>